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77777777"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5149EF0A"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ins w:id="0" w:author="Tammy Meek (ESO)" w:date="2024-05-01T10:21:00Z">
        <w:r w:rsidR="003210EC">
          <w:rPr>
            <w:rFonts w:ascii="Arial" w:hAnsi="Arial" w:cs="Arial"/>
            <w:sz w:val="32"/>
            <w:szCs w:val="32"/>
          </w:rPr>
          <w:t>8</w:t>
        </w:r>
      </w:ins>
      <w:del w:id="1" w:author="Tammy Meek (ESO)" w:date="2024-05-01T10:21:00Z">
        <w:r w:rsidR="002A201B" w:rsidDel="003210EC">
          <w:rPr>
            <w:rFonts w:ascii="Arial" w:hAnsi="Arial" w:cs="Arial"/>
            <w:sz w:val="32"/>
            <w:szCs w:val="32"/>
          </w:rPr>
          <w:delText>7</w:delText>
        </w:r>
      </w:del>
      <w:r>
        <w:rPr>
          <w:rFonts w:ascii="Arial" w:hAnsi="Arial" w:cs="Arial"/>
          <w:sz w:val="32"/>
          <w:szCs w:val="32"/>
        </w:rPr>
        <w:br/>
        <w:t>TBC</w:t>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rsidSect="006C7961">
          <w:headerReference w:type="even" r:id="rId11"/>
          <w:headerReference w:type="default" r:id="rId12"/>
          <w:footerReference w:type="even" r:id="rId13"/>
          <w:footerReference w:type="default" r:id="rId14"/>
          <w:headerReference w:type="first" r:id="rId15"/>
          <w:footerReference w:type="first" r:id="rId16"/>
          <w:pgSz w:w="11904" w:h="16834"/>
          <w:pgMar w:top="3400" w:right="1459" w:bottom="508" w:left="1450" w:header="720" w:footer="720" w:gutter="0"/>
          <w:cols w:space="720"/>
          <w:noEndnote/>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lastRenderedPageBreak/>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p w14:paraId="30A34A97" w14:textId="77777777" w:rsidR="009C1403" w:rsidRDefault="00C6386D">
      <w:pPr>
        <w:tabs>
          <w:tab w:val="left" w:pos="1944"/>
          <w:tab w:val="left" w:pos="8424"/>
        </w:tabs>
        <w:kinsoku w:val="0"/>
        <w:overflowPunct w:val="0"/>
        <w:autoSpaceDE/>
        <w:autoSpaceDN/>
        <w:adjustRightInd/>
        <w:spacing w:before="323" w:line="329" w:lineRule="exact"/>
        <w:ind w:left="144"/>
        <w:textAlignment w:val="baseline"/>
        <w:rPr>
          <w:rFonts w:ascii="Arial" w:hAnsi="Arial" w:cs="Arial"/>
          <w:b/>
          <w:bCs/>
          <w:spacing w:val="6"/>
          <w:sz w:val="29"/>
          <w:szCs w:val="29"/>
        </w:rPr>
      </w:pPr>
      <w:r>
        <w:rPr>
          <w:rFonts w:ascii="Arial" w:hAnsi="Arial" w:cs="Arial"/>
          <w:b/>
          <w:bCs/>
          <w:spacing w:val="6"/>
          <w:sz w:val="29"/>
          <w:szCs w:val="29"/>
        </w:rPr>
        <w:t>1</w:t>
      </w:r>
      <w:r>
        <w:rPr>
          <w:rFonts w:ascii="Arial" w:hAnsi="Arial" w:cs="Arial"/>
          <w:b/>
          <w:bCs/>
          <w:spacing w:val="6"/>
          <w:sz w:val="29"/>
          <w:szCs w:val="29"/>
        </w:rPr>
        <w:tab/>
        <w:t>Introduction</w:t>
      </w:r>
      <w:r>
        <w:rPr>
          <w:rFonts w:ascii="Arial" w:hAnsi="Arial" w:cs="Arial"/>
          <w:b/>
          <w:bCs/>
          <w:spacing w:val="6"/>
          <w:sz w:val="29"/>
          <w:szCs w:val="29"/>
        </w:rPr>
        <w:tab/>
        <w:t>4</w:t>
      </w:r>
    </w:p>
    <w:p w14:paraId="0371604C" w14:textId="77777777" w:rsidR="009C1403" w:rsidRDefault="00C6386D">
      <w:pPr>
        <w:tabs>
          <w:tab w:val="left" w:pos="1944"/>
          <w:tab w:val="right" w:pos="8784"/>
        </w:tabs>
        <w:kinsoku w:val="0"/>
        <w:overflowPunct w:val="0"/>
        <w:autoSpaceDE/>
        <w:autoSpaceDN/>
        <w:adjustRightInd/>
        <w:spacing w:before="310" w:line="329" w:lineRule="exact"/>
        <w:ind w:left="144"/>
        <w:textAlignment w:val="baseline"/>
        <w:rPr>
          <w:rFonts w:ascii="Arial" w:hAnsi="Arial" w:cs="Arial"/>
          <w:b/>
          <w:bCs/>
          <w:sz w:val="29"/>
          <w:szCs w:val="29"/>
        </w:rPr>
      </w:pPr>
      <w:r>
        <w:rPr>
          <w:rFonts w:ascii="Arial" w:hAnsi="Arial" w:cs="Arial"/>
          <w:b/>
          <w:bCs/>
          <w:sz w:val="29"/>
          <w:szCs w:val="29"/>
        </w:rPr>
        <w:t>2</w:t>
      </w:r>
      <w:r>
        <w:rPr>
          <w:rFonts w:ascii="Arial" w:hAnsi="Arial" w:cs="Arial"/>
          <w:b/>
          <w:bCs/>
          <w:sz w:val="29"/>
          <w:szCs w:val="29"/>
        </w:rPr>
        <w:tab/>
        <w:t>Generation Connection Criteria Applicable</w:t>
      </w:r>
      <w:r>
        <w:rPr>
          <w:rFonts w:ascii="Arial" w:hAnsi="Arial" w:cs="Arial"/>
          <w:b/>
          <w:bCs/>
          <w:sz w:val="29"/>
          <w:szCs w:val="29"/>
        </w:rPr>
        <w:tab/>
        <w:t>12</w:t>
      </w:r>
    </w:p>
    <w:p w14:paraId="2F87E421" w14:textId="77777777" w:rsidR="009C1403" w:rsidRDefault="00C6386D">
      <w:pPr>
        <w:kinsoku w:val="0"/>
        <w:overflowPunct w:val="0"/>
        <w:autoSpaceDE/>
        <w:autoSpaceDN/>
        <w:adjustRightInd/>
        <w:spacing w:before="8"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to the </w:t>
      </w:r>
      <w:r>
        <w:rPr>
          <w:rFonts w:ascii="Arial" w:hAnsi="Arial" w:cs="Arial"/>
          <w:b/>
          <w:bCs/>
          <w:i/>
          <w:iCs/>
          <w:spacing w:val="-3"/>
          <w:sz w:val="29"/>
          <w:szCs w:val="29"/>
        </w:rPr>
        <w:t>Onshore Transmission System</w:t>
      </w:r>
    </w:p>
    <w:p w14:paraId="0B479963" w14:textId="77777777" w:rsidR="009C1403" w:rsidRDefault="00C6386D">
      <w:pPr>
        <w:tabs>
          <w:tab w:val="left" w:pos="1944"/>
          <w:tab w:val="right" w:pos="8784"/>
        </w:tabs>
        <w:kinsoku w:val="0"/>
        <w:overflowPunct w:val="0"/>
        <w:autoSpaceDE/>
        <w:autoSpaceDN/>
        <w:adjustRightInd/>
        <w:spacing w:before="300" w:line="329" w:lineRule="exact"/>
        <w:ind w:left="144"/>
        <w:textAlignment w:val="baseline"/>
        <w:rPr>
          <w:rFonts w:ascii="Arial" w:hAnsi="Arial" w:cs="Arial"/>
          <w:b/>
          <w:bCs/>
          <w:sz w:val="29"/>
          <w:szCs w:val="29"/>
        </w:rPr>
      </w:pPr>
      <w:r>
        <w:rPr>
          <w:rFonts w:ascii="Arial" w:hAnsi="Arial" w:cs="Arial"/>
          <w:b/>
          <w:bCs/>
          <w:sz w:val="29"/>
          <w:szCs w:val="29"/>
        </w:rPr>
        <w:t>3</w:t>
      </w:r>
      <w:r>
        <w:rPr>
          <w:rFonts w:ascii="Arial" w:hAnsi="Arial" w:cs="Arial"/>
          <w:b/>
          <w:bCs/>
          <w:sz w:val="29"/>
          <w:szCs w:val="29"/>
        </w:rPr>
        <w:tab/>
        <w:t>Demand Connection Criteria Applicable to</w:t>
      </w:r>
      <w:r>
        <w:rPr>
          <w:rFonts w:ascii="Arial" w:hAnsi="Arial" w:cs="Arial"/>
          <w:b/>
          <w:bCs/>
          <w:sz w:val="29"/>
          <w:szCs w:val="29"/>
        </w:rPr>
        <w:tab/>
        <w:t>18</w:t>
      </w:r>
    </w:p>
    <w:p w14:paraId="54D424CF" w14:textId="77777777" w:rsidR="009C1403" w:rsidRDefault="00C6386D">
      <w:pPr>
        <w:kinsoku w:val="0"/>
        <w:overflowPunct w:val="0"/>
        <w:autoSpaceDE/>
        <w:autoSpaceDN/>
        <w:adjustRightInd/>
        <w:spacing w:before="8"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the </w:t>
      </w:r>
      <w:r>
        <w:rPr>
          <w:rFonts w:ascii="Arial" w:hAnsi="Arial" w:cs="Arial"/>
          <w:b/>
          <w:bCs/>
          <w:i/>
          <w:iCs/>
          <w:spacing w:val="-3"/>
          <w:sz w:val="29"/>
          <w:szCs w:val="29"/>
        </w:rPr>
        <w:t>Onshore Transmission System</w:t>
      </w:r>
    </w:p>
    <w:p w14:paraId="6994FBBA" w14:textId="77777777" w:rsidR="009C1403" w:rsidRDefault="00C6386D">
      <w:pPr>
        <w:tabs>
          <w:tab w:val="left" w:pos="1944"/>
          <w:tab w:val="right" w:pos="8784"/>
        </w:tabs>
        <w:kinsoku w:val="0"/>
        <w:overflowPunct w:val="0"/>
        <w:autoSpaceDE/>
        <w:autoSpaceDN/>
        <w:adjustRightInd/>
        <w:spacing w:before="328" w:line="323" w:lineRule="exact"/>
        <w:ind w:left="144"/>
        <w:textAlignment w:val="baseline"/>
        <w:rPr>
          <w:rFonts w:ascii="Arial" w:hAnsi="Arial" w:cs="Arial"/>
          <w:b/>
          <w:bCs/>
          <w:sz w:val="29"/>
          <w:szCs w:val="29"/>
        </w:rPr>
      </w:pPr>
      <w:r>
        <w:rPr>
          <w:rFonts w:ascii="Arial" w:hAnsi="Arial" w:cs="Arial"/>
          <w:b/>
          <w:bCs/>
          <w:sz w:val="29"/>
          <w:szCs w:val="29"/>
        </w:rPr>
        <w:t>4</w:t>
      </w:r>
      <w:r>
        <w:rPr>
          <w:rFonts w:ascii="Arial" w:hAnsi="Arial" w:cs="Arial"/>
          <w:b/>
          <w:bCs/>
          <w:sz w:val="29"/>
          <w:szCs w:val="29"/>
        </w:rPr>
        <w:tab/>
        <w:t xml:space="preserve">Design of the </w:t>
      </w:r>
      <w:r>
        <w:rPr>
          <w:rFonts w:ascii="Arial" w:hAnsi="Arial" w:cs="Arial"/>
          <w:b/>
          <w:bCs/>
          <w:i/>
          <w:iCs/>
          <w:sz w:val="29"/>
          <w:szCs w:val="29"/>
        </w:rPr>
        <w:t>Main Interconnected</w:t>
      </w:r>
      <w:r>
        <w:rPr>
          <w:rFonts w:ascii="Arial" w:hAnsi="Arial" w:cs="Arial"/>
          <w:b/>
          <w:bCs/>
          <w:i/>
          <w:iCs/>
          <w:sz w:val="29"/>
          <w:szCs w:val="29"/>
        </w:rPr>
        <w:tab/>
      </w:r>
      <w:r>
        <w:rPr>
          <w:rFonts w:ascii="Arial" w:hAnsi="Arial" w:cs="Arial"/>
          <w:b/>
          <w:bCs/>
          <w:sz w:val="29"/>
          <w:szCs w:val="29"/>
        </w:rPr>
        <w:t>24</w:t>
      </w:r>
    </w:p>
    <w:p w14:paraId="138A094E" w14:textId="77777777" w:rsidR="009C1403" w:rsidRDefault="00C6386D">
      <w:pPr>
        <w:kinsoku w:val="0"/>
        <w:overflowPunct w:val="0"/>
        <w:autoSpaceDE/>
        <w:autoSpaceDN/>
        <w:adjustRightInd/>
        <w:spacing w:before="1" w:line="323" w:lineRule="exact"/>
        <w:ind w:left="1944"/>
        <w:textAlignment w:val="baseline"/>
        <w:rPr>
          <w:rFonts w:ascii="Arial" w:hAnsi="Arial" w:cs="Arial"/>
          <w:b/>
          <w:bCs/>
          <w:i/>
          <w:iCs/>
          <w:spacing w:val="-4"/>
          <w:sz w:val="29"/>
          <w:szCs w:val="29"/>
        </w:rPr>
      </w:pPr>
      <w:r>
        <w:rPr>
          <w:rFonts w:ascii="Arial" w:hAnsi="Arial" w:cs="Arial"/>
          <w:b/>
          <w:bCs/>
          <w:i/>
          <w:iCs/>
          <w:spacing w:val="-4"/>
          <w:sz w:val="29"/>
          <w:szCs w:val="29"/>
        </w:rPr>
        <w:t>Transmission System</w:t>
      </w:r>
    </w:p>
    <w:p w14:paraId="3193BD0B" w14:textId="77777777" w:rsidR="009C1403" w:rsidRDefault="00C6386D">
      <w:pPr>
        <w:tabs>
          <w:tab w:val="left" w:pos="1944"/>
          <w:tab w:val="right" w:pos="8784"/>
        </w:tabs>
        <w:kinsoku w:val="0"/>
        <w:overflowPunct w:val="0"/>
        <w:autoSpaceDE/>
        <w:autoSpaceDN/>
        <w:adjustRightInd/>
        <w:spacing w:before="315" w:line="323" w:lineRule="exact"/>
        <w:ind w:left="144"/>
        <w:textAlignment w:val="baseline"/>
        <w:rPr>
          <w:rFonts w:ascii="Arial" w:hAnsi="Arial" w:cs="Arial"/>
          <w:b/>
          <w:bCs/>
          <w:sz w:val="29"/>
          <w:szCs w:val="29"/>
        </w:rPr>
      </w:pPr>
      <w:r>
        <w:rPr>
          <w:rFonts w:ascii="Arial" w:hAnsi="Arial" w:cs="Arial"/>
          <w:b/>
          <w:bCs/>
          <w:sz w:val="29"/>
          <w:szCs w:val="29"/>
        </w:rPr>
        <w:t>5</w:t>
      </w:r>
      <w:r>
        <w:rPr>
          <w:rFonts w:ascii="Arial" w:hAnsi="Arial" w:cs="Arial"/>
          <w:b/>
          <w:bCs/>
          <w:sz w:val="29"/>
          <w:szCs w:val="29"/>
        </w:rPr>
        <w:tab/>
        <w:t xml:space="preserve">Operation of the </w:t>
      </w:r>
      <w:r>
        <w:rPr>
          <w:rFonts w:ascii="Arial" w:hAnsi="Arial" w:cs="Arial"/>
          <w:b/>
          <w:bCs/>
          <w:i/>
          <w:iCs/>
          <w:sz w:val="29"/>
          <w:szCs w:val="29"/>
        </w:rPr>
        <w:t>Onshore Transmission</w:t>
      </w:r>
      <w:r>
        <w:rPr>
          <w:rFonts w:ascii="Arial" w:hAnsi="Arial" w:cs="Arial"/>
          <w:b/>
          <w:bCs/>
          <w:i/>
          <w:iCs/>
          <w:sz w:val="29"/>
          <w:szCs w:val="29"/>
        </w:rPr>
        <w:tab/>
      </w:r>
      <w:r>
        <w:rPr>
          <w:rFonts w:ascii="Arial" w:hAnsi="Arial" w:cs="Arial"/>
          <w:b/>
          <w:bCs/>
          <w:sz w:val="29"/>
          <w:szCs w:val="29"/>
        </w:rPr>
        <w:t>27</w:t>
      </w:r>
    </w:p>
    <w:p w14:paraId="0BC82252" w14:textId="77777777" w:rsidR="009C1403" w:rsidRDefault="00C6386D">
      <w:pPr>
        <w:kinsoku w:val="0"/>
        <w:overflowPunct w:val="0"/>
        <w:autoSpaceDE/>
        <w:autoSpaceDN/>
        <w:adjustRightInd/>
        <w:spacing w:before="3"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System</w:t>
      </w:r>
    </w:p>
    <w:p w14:paraId="17D956AB" w14:textId="77777777" w:rsidR="009C1403" w:rsidRDefault="00C6386D">
      <w:pPr>
        <w:tabs>
          <w:tab w:val="left" w:pos="1944"/>
          <w:tab w:val="right" w:pos="8784"/>
        </w:tabs>
        <w:kinsoku w:val="0"/>
        <w:overflowPunct w:val="0"/>
        <w:autoSpaceDE/>
        <w:autoSpaceDN/>
        <w:adjustRightInd/>
        <w:spacing w:before="300" w:line="330" w:lineRule="exact"/>
        <w:ind w:left="144"/>
        <w:textAlignment w:val="baseline"/>
        <w:rPr>
          <w:rFonts w:ascii="Arial" w:hAnsi="Arial" w:cs="Arial"/>
          <w:b/>
          <w:bCs/>
          <w:sz w:val="29"/>
          <w:szCs w:val="29"/>
        </w:rPr>
      </w:pPr>
      <w:r>
        <w:rPr>
          <w:rFonts w:ascii="Arial" w:hAnsi="Arial" w:cs="Arial"/>
          <w:b/>
          <w:bCs/>
          <w:sz w:val="29"/>
          <w:szCs w:val="29"/>
        </w:rPr>
        <w:t>6</w:t>
      </w:r>
      <w:r>
        <w:rPr>
          <w:rFonts w:ascii="Arial" w:hAnsi="Arial" w:cs="Arial"/>
          <w:b/>
          <w:bCs/>
          <w:sz w:val="29"/>
          <w:szCs w:val="29"/>
        </w:rPr>
        <w:tab/>
        <w:t>Voltage Limits in Planning and Operating</w:t>
      </w:r>
      <w:r>
        <w:rPr>
          <w:rFonts w:ascii="Arial" w:hAnsi="Arial" w:cs="Arial"/>
          <w:b/>
          <w:bCs/>
          <w:sz w:val="29"/>
          <w:szCs w:val="29"/>
        </w:rPr>
        <w:tab/>
        <w:t>32</w:t>
      </w:r>
    </w:p>
    <w:p w14:paraId="07DE9E6A" w14:textId="77777777" w:rsidR="009C1403" w:rsidRDefault="00C6386D">
      <w:pPr>
        <w:kinsoku w:val="0"/>
        <w:overflowPunct w:val="0"/>
        <w:autoSpaceDE/>
        <w:autoSpaceDN/>
        <w:adjustRightInd/>
        <w:spacing w:before="7"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the </w:t>
      </w:r>
      <w:r>
        <w:rPr>
          <w:rFonts w:ascii="Arial" w:hAnsi="Arial" w:cs="Arial"/>
          <w:b/>
          <w:bCs/>
          <w:i/>
          <w:iCs/>
          <w:spacing w:val="-3"/>
          <w:sz w:val="29"/>
          <w:szCs w:val="29"/>
        </w:rPr>
        <w:t>Onshore Transmission System</w:t>
      </w:r>
    </w:p>
    <w:p w14:paraId="026FF625" w14:textId="77777777" w:rsidR="009C1403" w:rsidRDefault="00C6386D">
      <w:pPr>
        <w:tabs>
          <w:tab w:val="left" w:pos="1944"/>
          <w:tab w:val="right" w:pos="8784"/>
        </w:tabs>
        <w:kinsoku w:val="0"/>
        <w:overflowPunct w:val="0"/>
        <w:autoSpaceDE/>
        <w:autoSpaceDN/>
        <w:adjustRightInd/>
        <w:spacing w:before="314" w:line="329" w:lineRule="exact"/>
        <w:ind w:left="144"/>
        <w:textAlignment w:val="baseline"/>
        <w:rPr>
          <w:rFonts w:ascii="Arial" w:hAnsi="Arial" w:cs="Arial"/>
          <w:b/>
          <w:bCs/>
          <w:sz w:val="29"/>
          <w:szCs w:val="29"/>
        </w:rPr>
      </w:pPr>
      <w:r>
        <w:rPr>
          <w:rFonts w:ascii="Arial" w:hAnsi="Arial" w:cs="Arial"/>
          <w:b/>
          <w:bCs/>
          <w:sz w:val="29"/>
          <w:szCs w:val="29"/>
        </w:rPr>
        <w:t>7</w:t>
      </w:r>
      <w:r>
        <w:rPr>
          <w:rFonts w:ascii="Arial" w:hAnsi="Arial" w:cs="Arial"/>
          <w:b/>
          <w:bCs/>
          <w:sz w:val="29"/>
          <w:szCs w:val="29"/>
        </w:rPr>
        <w:tab/>
        <w:t>Generation Connection Criteria Applicable</w:t>
      </w:r>
      <w:r>
        <w:rPr>
          <w:rFonts w:ascii="Arial" w:hAnsi="Arial" w:cs="Arial"/>
          <w:b/>
          <w:bCs/>
          <w:sz w:val="29"/>
          <w:szCs w:val="29"/>
        </w:rPr>
        <w:tab/>
        <w:t>40</w:t>
      </w:r>
    </w:p>
    <w:p w14:paraId="1C428E4F" w14:textId="77777777" w:rsidR="009C1403" w:rsidRDefault="00C6386D">
      <w:pPr>
        <w:kinsoku w:val="0"/>
        <w:overflowPunct w:val="0"/>
        <w:autoSpaceDE/>
        <w:autoSpaceDN/>
        <w:adjustRightInd/>
        <w:spacing w:before="9"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to an </w:t>
      </w:r>
      <w:r>
        <w:rPr>
          <w:rFonts w:ascii="Arial" w:hAnsi="Arial" w:cs="Arial"/>
          <w:b/>
          <w:bCs/>
          <w:i/>
          <w:iCs/>
          <w:spacing w:val="-3"/>
          <w:sz w:val="29"/>
          <w:szCs w:val="29"/>
        </w:rPr>
        <w:t>Offshore Transmission System</w:t>
      </w:r>
    </w:p>
    <w:p w14:paraId="405A2E44" w14:textId="77777777" w:rsidR="009C1403" w:rsidRDefault="00C6386D">
      <w:pPr>
        <w:tabs>
          <w:tab w:val="left" w:pos="1944"/>
          <w:tab w:val="right" w:pos="8784"/>
        </w:tabs>
        <w:kinsoku w:val="0"/>
        <w:overflowPunct w:val="0"/>
        <w:autoSpaceDE/>
        <w:autoSpaceDN/>
        <w:adjustRightInd/>
        <w:spacing w:before="304" w:line="329" w:lineRule="exact"/>
        <w:ind w:left="144"/>
        <w:textAlignment w:val="baseline"/>
        <w:rPr>
          <w:rFonts w:ascii="Arial" w:hAnsi="Arial" w:cs="Arial"/>
          <w:b/>
          <w:bCs/>
          <w:sz w:val="29"/>
          <w:szCs w:val="29"/>
        </w:rPr>
      </w:pPr>
      <w:r>
        <w:rPr>
          <w:rFonts w:ascii="Arial" w:hAnsi="Arial" w:cs="Arial"/>
          <w:b/>
          <w:bCs/>
          <w:sz w:val="29"/>
          <w:szCs w:val="29"/>
        </w:rPr>
        <w:t>8</w:t>
      </w:r>
      <w:r>
        <w:rPr>
          <w:rFonts w:ascii="Arial" w:hAnsi="Arial" w:cs="Arial"/>
          <w:b/>
          <w:bCs/>
          <w:sz w:val="29"/>
          <w:szCs w:val="29"/>
        </w:rPr>
        <w:tab/>
        <w:t>Demand Connection Criteria Applicable to</w:t>
      </w:r>
      <w:r>
        <w:rPr>
          <w:rFonts w:ascii="Arial" w:hAnsi="Arial" w:cs="Arial"/>
          <w:b/>
          <w:bCs/>
          <w:sz w:val="29"/>
          <w:szCs w:val="29"/>
        </w:rPr>
        <w:tab/>
        <w:t>49</w:t>
      </w:r>
    </w:p>
    <w:p w14:paraId="5EADAEB5" w14:textId="77777777" w:rsidR="009C1403" w:rsidRDefault="00C6386D">
      <w:pPr>
        <w:kinsoku w:val="0"/>
        <w:overflowPunct w:val="0"/>
        <w:autoSpaceDE/>
        <w:autoSpaceDN/>
        <w:adjustRightInd/>
        <w:spacing w:before="4"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an </w:t>
      </w:r>
      <w:r>
        <w:rPr>
          <w:rFonts w:ascii="Arial" w:hAnsi="Arial" w:cs="Arial"/>
          <w:b/>
          <w:bCs/>
          <w:i/>
          <w:iCs/>
          <w:spacing w:val="-3"/>
          <w:sz w:val="29"/>
          <w:szCs w:val="29"/>
        </w:rPr>
        <w:t>Offshore Transmission System</w:t>
      </w:r>
    </w:p>
    <w:p w14:paraId="481444F3" w14:textId="77777777" w:rsidR="009C1403" w:rsidRDefault="00C6386D">
      <w:pPr>
        <w:tabs>
          <w:tab w:val="left" w:pos="1944"/>
          <w:tab w:val="right" w:pos="8784"/>
        </w:tabs>
        <w:kinsoku w:val="0"/>
        <w:overflowPunct w:val="0"/>
        <w:autoSpaceDE/>
        <w:autoSpaceDN/>
        <w:adjustRightInd/>
        <w:spacing w:before="315" w:line="323" w:lineRule="exact"/>
        <w:ind w:left="144"/>
        <w:textAlignment w:val="baseline"/>
        <w:rPr>
          <w:rFonts w:ascii="Arial" w:hAnsi="Arial" w:cs="Arial"/>
          <w:b/>
          <w:bCs/>
          <w:sz w:val="29"/>
          <w:szCs w:val="29"/>
        </w:rPr>
      </w:pPr>
      <w:r>
        <w:rPr>
          <w:rFonts w:ascii="Arial" w:hAnsi="Arial" w:cs="Arial"/>
          <w:b/>
          <w:bCs/>
          <w:sz w:val="29"/>
          <w:szCs w:val="29"/>
        </w:rPr>
        <w:t>9</w:t>
      </w:r>
      <w:r>
        <w:rPr>
          <w:rFonts w:ascii="Arial" w:hAnsi="Arial" w:cs="Arial"/>
          <w:b/>
          <w:bCs/>
          <w:sz w:val="29"/>
          <w:szCs w:val="29"/>
        </w:rPr>
        <w:tab/>
        <w:t xml:space="preserve">Operation of an </w:t>
      </w:r>
      <w:r>
        <w:rPr>
          <w:rFonts w:ascii="Arial" w:hAnsi="Arial" w:cs="Arial"/>
          <w:b/>
          <w:bCs/>
          <w:i/>
          <w:iCs/>
          <w:sz w:val="29"/>
          <w:szCs w:val="29"/>
        </w:rPr>
        <w:t>Offshore Transmission</w:t>
      </w:r>
      <w:r>
        <w:rPr>
          <w:rFonts w:ascii="Arial" w:hAnsi="Arial" w:cs="Arial"/>
          <w:b/>
          <w:bCs/>
          <w:i/>
          <w:iCs/>
          <w:sz w:val="29"/>
          <w:szCs w:val="29"/>
        </w:rPr>
        <w:tab/>
      </w:r>
      <w:r>
        <w:rPr>
          <w:rFonts w:ascii="Arial" w:hAnsi="Arial" w:cs="Arial"/>
          <w:b/>
          <w:bCs/>
          <w:sz w:val="29"/>
          <w:szCs w:val="29"/>
        </w:rPr>
        <w:t>53</w:t>
      </w:r>
    </w:p>
    <w:p w14:paraId="4CA5E708" w14:textId="77777777" w:rsidR="009C1403" w:rsidRDefault="00C6386D">
      <w:pPr>
        <w:kinsoku w:val="0"/>
        <w:overflowPunct w:val="0"/>
        <w:autoSpaceDE/>
        <w:autoSpaceDN/>
        <w:adjustRightInd/>
        <w:spacing w:before="18"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System</w:t>
      </w:r>
    </w:p>
    <w:p w14:paraId="139D060F" w14:textId="77777777" w:rsidR="009C1403" w:rsidRDefault="00C6386D">
      <w:pPr>
        <w:tabs>
          <w:tab w:val="left" w:pos="1944"/>
          <w:tab w:val="right" w:pos="8784"/>
        </w:tabs>
        <w:kinsoku w:val="0"/>
        <w:overflowPunct w:val="0"/>
        <w:autoSpaceDE/>
        <w:autoSpaceDN/>
        <w:adjustRightInd/>
        <w:spacing w:before="299" w:line="331" w:lineRule="exact"/>
        <w:ind w:left="144"/>
        <w:textAlignment w:val="baseline"/>
        <w:rPr>
          <w:rFonts w:ascii="Arial" w:hAnsi="Arial" w:cs="Arial"/>
          <w:b/>
          <w:bCs/>
          <w:sz w:val="29"/>
          <w:szCs w:val="29"/>
        </w:rPr>
      </w:pPr>
      <w:r>
        <w:rPr>
          <w:rFonts w:ascii="Arial" w:hAnsi="Arial" w:cs="Arial"/>
          <w:b/>
          <w:bCs/>
          <w:sz w:val="29"/>
          <w:szCs w:val="29"/>
        </w:rPr>
        <w:t>10</w:t>
      </w:r>
      <w:r>
        <w:rPr>
          <w:rFonts w:ascii="Arial" w:hAnsi="Arial" w:cs="Arial"/>
          <w:b/>
          <w:bCs/>
          <w:sz w:val="29"/>
          <w:szCs w:val="29"/>
        </w:rPr>
        <w:tab/>
        <w:t>Voltage Limits in Planning and Operating an</w:t>
      </w:r>
      <w:r>
        <w:rPr>
          <w:rFonts w:ascii="Arial" w:hAnsi="Arial" w:cs="Arial"/>
          <w:b/>
          <w:bCs/>
          <w:sz w:val="29"/>
          <w:szCs w:val="29"/>
        </w:rPr>
        <w:tab/>
        <w:t>55</w:t>
      </w:r>
    </w:p>
    <w:p w14:paraId="09FE335C" w14:textId="77777777" w:rsidR="009C1403" w:rsidRDefault="00C6386D">
      <w:pPr>
        <w:kinsoku w:val="0"/>
        <w:overflowPunct w:val="0"/>
        <w:autoSpaceDE/>
        <w:autoSpaceDN/>
        <w:adjustRightInd/>
        <w:spacing w:before="7"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Offshore Transmission System</w:t>
      </w:r>
    </w:p>
    <w:p w14:paraId="780515F4" w14:textId="77777777" w:rsidR="009C1403" w:rsidRDefault="00C6386D">
      <w:pPr>
        <w:tabs>
          <w:tab w:val="left" w:pos="1944"/>
          <w:tab w:val="right" w:pos="8784"/>
        </w:tabs>
        <w:kinsoku w:val="0"/>
        <w:overflowPunct w:val="0"/>
        <w:autoSpaceDE/>
        <w:autoSpaceDN/>
        <w:adjustRightInd/>
        <w:spacing w:before="309" w:line="329" w:lineRule="exact"/>
        <w:ind w:left="144"/>
        <w:textAlignment w:val="baseline"/>
        <w:rPr>
          <w:rFonts w:ascii="Arial" w:hAnsi="Arial" w:cs="Arial"/>
          <w:b/>
          <w:bCs/>
          <w:sz w:val="29"/>
          <w:szCs w:val="29"/>
        </w:rPr>
      </w:pPr>
      <w:r>
        <w:rPr>
          <w:rFonts w:ascii="Arial" w:hAnsi="Arial" w:cs="Arial"/>
          <w:b/>
          <w:bCs/>
          <w:sz w:val="29"/>
          <w:szCs w:val="29"/>
        </w:rPr>
        <w:t>11</w:t>
      </w:r>
      <w:r>
        <w:rPr>
          <w:rFonts w:ascii="Arial" w:hAnsi="Arial" w:cs="Arial"/>
          <w:b/>
          <w:bCs/>
          <w:sz w:val="29"/>
          <w:szCs w:val="29"/>
        </w:rPr>
        <w:tab/>
        <w:t>Terms and Definitions</w:t>
      </w:r>
      <w:r>
        <w:rPr>
          <w:rFonts w:ascii="Arial" w:hAnsi="Arial" w:cs="Arial"/>
          <w:b/>
          <w:bCs/>
          <w:sz w:val="29"/>
          <w:szCs w:val="29"/>
        </w:rPr>
        <w:tab/>
        <w:t>56</w:t>
      </w:r>
    </w:p>
    <w:p w14:paraId="7628210E" w14:textId="77777777" w:rsidR="009C1403" w:rsidRPr="00F721FB" w:rsidRDefault="00C6386D">
      <w:pPr>
        <w:tabs>
          <w:tab w:val="right" w:pos="8784"/>
        </w:tabs>
        <w:kinsoku w:val="0"/>
        <w:overflowPunct w:val="0"/>
        <w:autoSpaceDE/>
        <w:autoSpaceDN/>
        <w:adjustRightInd/>
        <w:spacing w:before="640" w:line="337" w:lineRule="exact"/>
        <w:ind w:left="144"/>
        <w:textAlignment w:val="baseline"/>
        <w:rPr>
          <w:rFonts w:ascii="Arial" w:hAnsi="Arial" w:cs="Arial"/>
          <w:b/>
          <w:bCs/>
          <w:sz w:val="29"/>
          <w:szCs w:val="29"/>
        </w:rPr>
      </w:pPr>
      <w:r>
        <w:rPr>
          <w:rFonts w:ascii="Arial" w:hAnsi="Arial" w:cs="Arial"/>
          <w:b/>
          <w:bCs/>
          <w:sz w:val="29"/>
          <w:szCs w:val="29"/>
        </w:rPr>
        <w:t xml:space="preserve">Appendix A </w:t>
      </w:r>
      <w:r w:rsidRPr="00F721FB">
        <w:rPr>
          <w:rFonts w:ascii="Arial" w:hAnsi="Arial" w:cs="Arial"/>
          <w:b/>
          <w:bCs/>
          <w:sz w:val="30"/>
          <w:szCs w:val="30"/>
          <w:rPrChange w:id="6" w:author="Tammy Meek (ESO)" w:date="2024-05-01T10:23:00Z">
            <w:rPr>
              <w:rFonts w:ascii="Arial" w:hAnsi="Arial" w:cs="Arial"/>
              <w:sz w:val="30"/>
              <w:szCs w:val="30"/>
            </w:rPr>
          </w:rPrChange>
        </w:rPr>
        <w:t>Recommended Substation Configuration</w:t>
      </w:r>
      <w:r w:rsidRPr="00F721FB">
        <w:rPr>
          <w:rFonts w:ascii="Arial" w:hAnsi="Arial" w:cs="Arial"/>
          <w:b/>
          <w:bCs/>
          <w:sz w:val="30"/>
          <w:szCs w:val="30"/>
          <w:rPrChange w:id="7" w:author="Tammy Meek (ESO)" w:date="2024-05-01T10:23:00Z">
            <w:rPr>
              <w:rFonts w:ascii="Arial" w:hAnsi="Arial" w:cs="Arial"/>
              <w:sz w:val="30"/>
              <w:szCs w:val="30"/>
            </w:rPr>
          </w:rPrChange>
        </w:rPr>
        <w:tab/>
      </w:r>
      <w:r w:rsidRPr="00F721FB">
        <w:rPr>
          <w:rFonts w:ascii="Arial" w:hAnsi="Arial" w:cs="Arial"/>
          <w:b/>
          <w:bCs/>
          <w:sz w:val="29"/>
          <w:szCs w:val="29"/>
        </w:rPr>
        <w:t>77</w:t>
      </w:r>
    </w:p>
    <w:p w14:paraId="7C891A2E" w14:textId="77777777" w:rsidR="009C1403" w:rsidRPr="00F721FB" w:rsidRDefault="00C6386D">
      <w:pPr>
        <w:kinsoku w:val="0"/>
        <w:overflowPunct w:val="0"/>
        <w:autoSpaceDE/>
        <w:autoSpaceDN/>
        <w:adjustRightInd/>
        <w:spacing w:before="36" w:line="289" w:lineRule="exact"/>
        <w:ind w:left="1944"/>
        <w:textAlignment w:val="baseline"/>
        <w:rPr>
          <w:rFonts w:ascii="Arial" w:hAnsi="Arial" w:cs="Arial"/>
          <w:b/>
          <w:bCs/>
          <w:spacing w:val="2"/>
          <w:sz w:val="30"/>
          <w:szCs w:val="30"/>
          <w:rPrChange w:id="8" w:author="Tammy Meek (ESO)" w:date="2024-05-01T10:23:00Z">
            <w:rPr>
              <w:rFonts w:ascii="Arial" w:hAnsi="Arial" w:cs="Arial"/>
              <w:spacing w:val="2"/>
              <w:sz w:val="30"/>
              <w:szCs w:val="30"/>
            </w:rPr>
          </w:rPrChange>
        </w:rPr>
      </w:pPr>
      <w:r w:rsidRPr="00F721FB">
        <w:rPr>
          <w:rFonts w:ascii="Arial" w:hAnsi="Arial" w:cs="Arial"/>
          <w:b/>
          <w:bCs/>
          <w:spacing w:val="2"/>
          <w:sz w:val="30"/>
          <w:szCs w:val="30"/>
          <w:rPrChange w:id="9" w:author="Tammy Meek (ESO)" w:date="2024-05-01T10:23:00Z">
            <w:rPr>
              <w:rFonts w:ascii="Arial" w:hAnsi="Arial" w:cs="Arial"/>
              <w:spacing w:val="2"/>
              <w:sz w:val="30"/>
              <w:szCs w:val="30"/>
            </w:rPr>
          </w:rPrChange>
        </w:rPr>
        <w:t>and Switching Arrangements</w:t>
      </w:r>
    </w:p>
    <w:p w14:paraId="32BE5FE8" w14:textId="77777777" w:rsidR="009C1403" w:rsidRDefault="00C6386D">
      <w:pPr>
        <w:tabs>
          <w:tab w:val="right" w:pos="8784"/>
        </w:tabs>
        <w:kinsoku w:val="0"/>
        <w:overflowPunct w:val="0"/>
        <w:autoSpaceDE/>
        <w:autoSpaceDN/>
        <w:adjustRightInd/>
        <w:spacing w:before="310" w:line="323" w:lineRule="exact"/>
        <w:ind w:left="144"/>
        <w:textAlignment w:val="baseline"/>
        <w:rPr>
          <w:rFonts w:ascii="Arial" w:hAnsi="Arial" w:cs="Arial"/>
          <w:b/>
          <w:bCs/>
          <w:sz w:val="29"/>
          <w:szCs w:val="29"/>
        </w:rPr>
      </w:pPr>
      <w:r>
        <w:rPr>
          <w:rFonts w:ascii="Arial" w:hAnsi="Arial" w:cs="Arial"/>
          <w:b/>
          <w:bCs/>
          <w:sz w:val="29"/>
          <w:szCs w:val="29"/>
        </w:rPr>
        <w:t xml:space="preserve">Appendix B Circuit Complexity on the </w:t>
      </w:r>
      <w:r>
        <w:rPr>
          <w:rFonts w:ascii="Arial" w:hAnsi="Arial" w:cs="Arial"/>
          <w:b/>
          <w:bCs/>
          <w:i/>
          <w:iCs/>
          <w:sz w:val="29"/>
          <w:szCs w:val="29"/>
        </w:rPr>
        <w:t>Onshore</w:t>
      </w:r>
      <w:r>
        <w:rPr>
          <w:rFonts w:ascii="Arial" w:hAnsi="Arial" w:cs="Arial"/>
          <w:b/>
          <w:bCs/>
          <w:i/>
          <w:iCs/>
          <w:sz w:val="29"/>
          <w:szCs w:val="29"/>
        </w:rPr>
        <w:tab/>
      </w:r>
      <w:r>
        <w:rPr>
          <w:rFonts w:ascii="Arial" w:hAnsi="Arial" w:cs="Arial"/>
          <w:b/>
          <w:bCs/>
          <w:sz w:val="29"/>
          <w:szCs w:val="29"/>
        </w:rPr>
        <w:t>82</w:t>
      </w:r>
    </w:p>
    <w:p w14:paraId="4C72113C" w14:textId="77777777" w:rsidR="009C1403" w:rsidRDefault="00C6386D">
      <w:pPr>
        <w:kinsoku w:val="0"/>
        <w:overflowPunct w:val="0"/>
        <w:autoSpaceDE/>
        <w:autoSpaceDN/>
        <w:adjustRightInd/>
        <w:spacing w:before="3" w:line="323" w:lineRule="exact"/>
        <w:ind w:left="1944"/>
        <w:textAlignment w:val="baseline"/>
        <w:rPr>
          <w:rFonts w:ascii="Arial" w:hAnsi="Arial" w:cs="Arial"/>
          <w:b/>
          <w:bCs/>
          <w:i/>
          <w:iCs/>
          <w:spacing w:val="-4"/>
          <w:sz w:val="29"/>
          <w:szCs w:val="29"/>
        </w:rPr>
      </w:pPr>
      <w:r>
        <w:rPr>
          <w:rFonts w:ascii="Arial" w:hAnsi="Arial" w:cs="Arial"/>
          <w:b/>
          <w:bCs/>
          <w:i/>
          <w:iCs/>
          <w:spacing w:val="-4"/>
          <w:sz w:val="29"/>
          <w:szCs w:val="29"/>
        </w:rPr>
        <w:t>Transmission System</w:t>
      </w:r>
    </w:p>
    <w:p w14:paraId="4F0C0F5A" w14:textId="77777777" w:rsidR="009C1403" w:rsidRDefault="00C6386D">
      <w:pPr>
        <w:tabs>
          <w:tab w:val="right" w:pos="8784"/>
        </w:tabs>
        <w:kinsoku w:val="0"/>
        <w:overflowPunct w:val="0"/>
        <w:autoSpaceDE/>
        <w:autoSpaceDN/>
        <w:adjustRightInd/>
        <w:spacing w:before="445" w:line="323" w:lineRule="exact"/>
        <w:ind w:left="144"/>
        <w:textAlignment w:val="baseline"/>
        <w:rPr>
          <w:rFonts w:ascii="Arial" w:hAnsi="Arial" w:cs="Arial"/>
          <w:b/>
          <w:bCs/>
          <w:sz w:val="29"/>
          <w:szCs w:val="29"/>
        </w:rPr>
      </w:pPr>
      <w:r>
        <w:rPr>
          <w:rFonts w:ascii="Arial" w:hAnsi="Arial" w:cs="Arial"/>
          <w:b/>
          <w:bCs/>
          <w:sz w:val="29"/>
          <w:szCs w:val="29"/>
        </w:rPr>
        <w:t xml:space="preserve">Appendix C Modelling of </w:t>
      </w:r>
      <w:r>
        <w:rPr>
          <w:rFonts w:ascii="Arial" w:hAnsi="Arial" w:cs="Arial"/>
          <w:b/>
          <w:bCs/>
          <w:i/>
          <w:iCs/>
          <w:sz w:val="29"/>
          <w:szCs w:val="29"/>
        </w:rPr>
        <w:t>Security Planned Transfer</w:t>
      </w:r>
      <w:r>
        <w:rPr>
          <w:rFonts w:ascii="Arial" w:hAnsi="Arial" w:cs="Arial"/>
          <w:b/>
          <w:bCs/>
          <w:i/>
          <w:iCs/>
          <w:sz w:val="29"/>
          <w:szCs w:val="29"/>
        </w:rPr>
        <w:tab/>
      </w:r>
      <w:r>
        <w:rPr>
          <w:rFonts w:ascii="Arial" w:hAnsi="Arial" w:cs="Arial"/>
          <w:b/>
          <w:bCs/>
          <w:sz w:val="29"/>
          <w:szCs w:val="29"/>
        </w:rPr>
        <w:t>85</w:t>
      </w:r>
    </w:p>
    <w:p w14:paraId="1CB5C065" w14:textId="77777777" w:rsidR="009C1403" w:rsidRDefault="009C1403">
      <w:pPr>
        <w:widowControl/>
        <w:rPr>
          <w:sz w:val="24"/>
          <w:szCs w:val="24"/>
        </w:rPr>
        <w:sectPr w:rsidR="009C1403" w:rsidSect="006C7961">
          <w:pgSz w:w="11904" w:h="16834"/>
          <w:pgMar w:top="1420" w:right="1492" w:bottom="508" w:left="1417" w:header="720" w:footer="720" w:gutter="0"/>
          <w:cols w:space="720"/>
          <w:noEndnote/>
        </w:sectPr>
      </w:pPr>
    </w:p>
    <w:p w14:paraId="03A2AE39" w14:textId="48299089" w:rsidR="009C1403" w:rsidRDefault="00C6386D">
      <w:pPr>
        <w:tabs>
          <w:tab w:val="right" w:pos="8856"/>
        </w:tabs>
        <w:kinsoku w:val="0"/>
        <w:overflowPunct w:val="0"/>
        <w:autoSpaceDE/>
        <w:autoSpaceDN/>
        <w:adjustRightInd/>
        <w:spacing w:before="13" w:line="330" w:lineRule="exact"/>
        <w:ind w:left="144"/>
        <w:jc w:val="both"/>
        <w:textAlignment w:val="baseline"/>
        <w:rPr>
          <w:rFonts w:ascii="Arial" w:hAnsi="Arial" w:cs="Arial"/>
          <w:b/>
          <w:bCs/>
          <w:sz w:val="29"/>
          <w:szCs w:val="29"/>
        </w:rPr>
      </w:pPr>
      <w:r>
        <w:rPr>
          <w:rFonts w:ascii="Arial" w:hAnsi="Arial" w:cs="Arial"/>
          <w:b/>
          <w:bCs/>
          <w:sz w:val="29"/>
          <w:szCs w:val="29"/>
        </w:rPr>
        <w:lastRenderedPageBreak/>
        <w:t xml:space="preserve">Appendix D Application of the </w:t>
      </w:r>
      <w:r>
        <w:rPr>
          <w:rFonts w:ascii="Arial" w:hAnsi="Arial" w:cs="Arial"/>
          <w:b/>
          <w:bCs/>
          <w:i/>
          <w:iCs/>
          <w:sz w:val="29"/>
          <w:szCs w:val="29"/>
        </w:rPr>
        <w:t>Interconnection</w:t>
      </w:r>
      <w:r>
        <w:rPr>
          <w:rFonts w:ascii="Arial" w:hAnsi="Arial" w:cs="Arial"/>
          <w:b/>
          <w:bCs/>
          <w:i/>
          <w:iCs/>
          <w:sz w:val="29"/>
          <w:szCs w:val="29"/>
        </w:rPr>
        <w:tab/>
      </w:r>
      <w:r>
        <w:rPr>
          <w:rFonts w:ascii="Arial" w:hAnsi="Arial" w:cs="Arial"/>
          <w:b/>
          <w:bCs/>
          <w:sz w:val="29"/>
          <w:szCs w:val="29"/>
        </w:rPr>
        <w:t>87</w:t>
      </w:r>
    </w:p>
    <w:p w14:paraId="130277C8" w14:textId="77777777" w:rsidR="009C1403" w:rsidRDefault="00C6386D">
      <w:pPr>
        <w:kinsoku w:val="0"/>
        <w:overflowPunct w:val="0"/>
        <w:autoSpaceDE/>
        <w:autoSpaceDN/>
        <w:adjustRightInd/>
        <w:spacing w:line="331" w:lineRule="exact"/>
        <w:ind w:left="1944"/>
        <w:jc w:val="both"/>
        <w:textAlignment w:val="baseline"/>
        <w:rPr>
          <w:rFonts w:ascii="Arial" w:hAnsi="Arial" w:cs="Arial"/>
          <w:b/>
          <w:bCs/>
          <w:i/>
          <w:iCs/>
          <w:sz w:val="29"/>
          <w:szCs w:val="29"/>
        </w:rPr>
      </w:pPr>
      <w:r>
        <w:rPr>
          <w:rFonts w:ascii="Arial" w:hAnsi="Arial" w:cs="Arial"/>
          <w:b/>
          <w:bCs/>
          <w:i/>
          <w:iCs/>
          <w:sz w:val="29"/>
          <w:szCs w:val="29"/>
        </w:rPr>
        <w:t>Allowance</w:t>
      </w:r>
    </w:p>
    <w:p w14:paraId="60B9FA89" w14:textId="77777777" w:rsidR="009C1403" w:rsidRDefault="00C6386D">
      <w:pPr>
        <w:tabs>
          <w:tab w:val="right" w:pos="8856"/>
        </w:tabs>
        <w:kinsoku w:val="0"/>
        <w:overflowPunct w:val="0"/>
        <w:autoSpaceDE/>
        <w:autoSpaceDN/>
        <w:adjustRightInd/>
        <w:spacing w:before="304" w:line="334" w:lineRule="exact"/>
        <w:ind w:left="144"/>
        <w:jc w:val="both"/>
        <w:textAlignment w:val="baseline"/>
        <w:rPr>
          <w:rFonts w:ascii="Arial" w:hAnsi="Arial" w:cs="Arial"/>
          <w:b/>
          <w:bCs/>
          <w:sz w:val="29"/>
          <w:szCs w:val="29"/>
        </w:rPr>
      </w:pPr>
      <w:r>
        <w:rPr>
          <w:rFonts w:ascii="Arial" w:hAnsi="Arial" w:cs="Arial"/>
          <w:b/>
          <w:bCs/>
          <w:sz w:val="29"/>
          <w:szCs w:val="29"/>
        </w:rPr>
        <w:t xml:space="preserve">Appendix E Modelling of </w:t>
      </w:r>
      <w:r>
        <w:rPr>
          <w:rFonts w:ascii="Arial" w:hAnsi="Arial" w:cs="Arial"/>
          <w:b/>
          <w:bCs/>
          <w:i/>
          <w:iCs/>
          <w:sz w:val="29"/>
          <w:szCs w:val="29"/>
        </w:rPr>
        <w:t>Economy Planned Transfer</w:t>
      </w:r>
      <w:r>
        <w:rPr>
          <w:rFonts w:ascii="Arial" w:hAnsi="Arial" w:cs="Arial"/>
          <w:b/>
          <w:bCs/>
          <w:i/>
          <w:iCs/>
          <w:sz w:val="29"/>
          <w:szCs w:val="29"/>
        </w:rPr>
        <w:tab/>
      </w:r>
      <w:r>
        <w:rPr>
          <w:rFonts w:ascii="Arial" w:hAnsi="Arial" w:cs="Arial"/>
          <w:b/>
          <w:bCs/>
          <w:sz w:val="29"/>
          <w:szCs w:val="29"/>
        </w:rPr>
        <w:t>90</w:t>
      </w:r>
    </w:p>
    <w:p w14:paraId="59CD5387" w14:textId="77777777" w:rsidR="009C1403" w:rsidRDefault="00C6386D">
      <w:pPr>
        <w:tabs>
          <w:tab w:val="right" w:pos="8856"/>
        </w:tabs>
        <w:kinsoku w:val="0"/>
        <w:overflowPunct w:val="0"/>
        <w:autoSpaceDE/>
        <w:autoSpaceDN/>
        <w:adjustRightInd/>
        <w:spacing w:before="324" w:line="334" w:lineRule="exact"/>
        <w:ind w:left="144"/>
        <w:jc w:val="both"/>
        <w:textAlignment w:val="baseline"/>
        <w:rPr>
          <w:rFonts w:ascii="Arial" w:hAnsi="Arial" w:cs="Arial"/>
          <w:b/>
          <w:bCs/>
          <w:sz w:val="29"/>
          <w:szCs w:val="29"/>
        </w:rPr>
      </w:pPr>
      <w:r>
        <w:rPr>
          <w:rFonts w:ascii="Arial" w:hAnsi="Arial" w:cs="Arial"/>
          <w:b/>
          <w:bCs/>
          <w:sz w:val="29"/>
          <w:szCs w:val="29"/>
        </w:rPr>
        <w:t xml:space="preserve">Appendix F Application of the </w:t>
      </w:r>
      <w:r>
        <w:rPr>
          <w:rFonts w:ascii="Arial" w:hAnsi="Arial" w:cs="Arial"/>
          <w:b/>
          <w:bCs/>
          <w:i/>
          <w:iCs/>
          <w:sz w:val="29"/>
          <w:szCs w:val="29"/>
        </w:rPr>
        <w:t>Boundary Allowance</w:t>
      </w:r>
      <w:r>
        <w:rPr>
          <w:rFonts w:ascii="Arial" w:hAnsi="Arial" w:cs="Arial"/>
          <w:b/>
          <w:bCs/>
          <w:i/>
          <w:iCs/>
          <w:sz w:val="29"/>
          <w:szCs w:val="29"/>
        </w:rPr>
        <w:tab/>
      </w:r>
      <w:r>
        <w:rPr>
          <w:rFonts w:ascii="Arial" w:hAnsi="Arial" w:cs="Arial"/>
          <w:b/>
          <w:bCs/>
          <w:sz w:val="29"/>
          <w:szCs w:val="29"/>
        </w:rPr>
        <w:t>92</w:t>
      </w:r>
    </w:p>
    <w:p w14:paraId="350A4240" w14:textId="77777777" w:rsidR="009C1403" w:rsidRDefault="00C6386D">
      <w:pPr>
        <w:tabs>
          <w:tab w:val="right" w:pos="8856"/>
        </w:tabs>
        <w:kinsoku w:val="0"/>
        <w:overflowPunct w:val="0"/>
        <w:autoSpaceDE/>
        <w:autoSpaceDN/>
        <w:adjustRightInd/>
        <w:spacing w:before="304" w:line="328" w:lineRule="exact"/>
        <w:ind w:left="144"/>
        <w:jc w:val="both"/>
        <w:textAlignment w:val="baseline"/>
        <w:rPr>
          <w:rFonts w:ascii="Arial" w:hAnsi="Arial" w:cs="Arial"/>
          <w:b/>
          <w:bCs/>
          <w:sz w:val="29"/>
          <w:szCs w:val="29"/>
        </w:rPr>
      </w:pPr>
      <w:r>
        <w:rPr>
          <w:rFonts w:ascii="Arial" w:hAnsi="Arial" w:cs="Arial"/>
          <w:b/>
          <w:bCs/>
          <w:sz w:val="29"/>
          <w:szCs w:val="29"/>
        </w:rPr>
        <w:t>Appendix G Guidance on Economic Justification</w:t>
      </w:r>
      <w:r>
        <w:rPr>
          <w:rFonts w:ascii="Arial" w:hAnsi="Arial" w:cs="Arial"/>
          <w:b/>
          <w:bCs/>
          <w:sz w:val="29"/>
          <w:szCs w:val="29"/>
        </w:rPr>
        <w:tab/>
        <w:t>94</w:t>
      </w:r>
    </w:p>
    <w:p w14:paraId="659C73C7" w14:textId="77777777" w:rsidR="009C1403" w:rsidRDefault="00C6386D">
      <w:pPr>
        <w:tabs>
          <w:tab w:val="right" w:pos="8856"/>
        </w:tabs>
        <w:kinsoku w:val="0"/>
        <w:overflowPunct w:val="0"/>
        <w:autoSpaceDE/>
        <w:autoSpaceDN/>
        <w:adjustRightInd/>
        <w:spacing w:before="445" w:line="328" w:lineRule="exact"/>
        <w:ind w:left="144"/>
        <w:jc w:val="both"/>
        <w:textAlignment w:val="baseline"/>
        <w:rPr>
          <w:rFonts w:ascii="Arial" w:hAnsi="Arial" w:cs="Arial"/>
          <w:b/>
          <w:bCs/>
          <w:sz w:val="29"/>
          <w:szCs w:val="29"/>
        </w:rPr>
      </w:pPr>
      <w:r>
        <w:rPr>
          <w:rFonts w:ascii="Arial" w:hAnsi="Arial" w:cs="Arial"/>
          <w:b/>
          <w:bCs/>
          <w:sz w:val="29"/>
          <w:szCs w:val="29"/>
        </w:rPr>
        <w:t>Appendix H Frequency Risk and Control Report</w:t>
      </w:r>
      <w:r>
        <w:rPr>
          <w:rFonts w:ascii="Arial" w:hAnsi="Arial" w:cs="Arial"/>
          <w:b/>
          <w:bCs/>
          <w:sz w:val="29"/>
          <w:szCs w:val="29"/>
        </w:rPr>
        <w:tab/>
        <w:t>96</w:t>
      </w:r>
    </w:p>
    <w:p w14:paraId="3E129407" w14:textId="77777777" w:rsidR="009C1403" w:rsidRDefault="00C6386D">
      <w:pPr>
        <w:kinsoku w:val="0"/>
        <w:overflowPunct w:val="0"/>
        <w:autoSpaceDE/>
        <w:autoSpaceDN/>
        <w:adjustRightInd/>
        <w:spacing w:before="104" w:line="328" w:lineRule="exact"/>
        <w:ind w:left="144"/>
        <w:jc w:val="both"/>
        <w:textAlignment w:val="baseline"/>
        <w:rPr>
          <w:rFonts w:ascii="Arial" w:hAnsi="Arial" w:cs="Arial"/>
          <w:b/>
          <w:bCs/>
          <w:spacing w:val="-4"/>
          <w:sz w:val="29"/>
          <w:szCs w:val="29"/>
        </w:rPr>
      </w:pPr>
      <w:r>
        <w:rPr>
          <w:rFonts w:ascii="Arial" w:hAnsi="Arial" w:cs="Arial"/>
          <w:b/>
          <w:bCs/>
          <w:spacing w:val="-4"/>
          <w:sz w:val="29"/>
          <w:szCs w:val="29"/>
        </w:rPr>
        <w:t>Methodology and Application</w:t>
      </w:r>
    </w:p>
    <w:p w14:paraId="758E1167" w14:textId="77777777" w:rsidR="00901F8A" w:rsidRDefault="00901F8A" w:rsidP="00901F8A">
      <w:pPr>
        <w:tabs>
          <w:tab w:val="right" w:pos="8856"/>
        </w:tabs>
        <w:kinsoku w:val="0"/>
        <w:overflowPunct w:val="0"/>
        <w:autoSpaceDE/>
        <w:autoSpaceDN/>
        <w:adjustRightInd/>
        <w:spacing w:before="445" w:line="328" w:lineRule="exact"/>
        <w:ind w:left="144"/>
        <w:jc w:val="both"/>
        <w:textAlignment w:val="baseline"/>
        <w:rPr>
          <w:rFonts w:ascii="Arial" w:hAnsi="Arial" w:cs="Arial"/>
          <w:b/>
          <w:bCs/>
          <w:sz w:val="29"/>
          <w:szCs w:val="29"/>
        </w:rPr>
      </w:pPr>
      <w:r>
        <w:rPr>
          <w:rFonts w:ascii="Arial" w:hAnsi="Arial" w:cs="Arial"/>
          <w:b/>
          <w:bCs/>
          <w:sz w:val="29"/>
          <w:szCs w:val="29"/>
        </w:rPr>
        <w:t>Appendix I System Restoration Requirements</w:t>
      </w:r>
      <w:r>
        <w:rPr>
          <w:rFonts w:ascii="Arial" w:hAnsi="Arial" w:cs="Arial"/>
          <w:b/>
          <w:bCs/>
          <w:sz w:val="29"/>
          <w:szCs w:val="29"/>
        </w:rPr>
        <w:tab/>
        <w:t>101</w:t>
      </w:r>
    </w:p>
    <w:p w14:paraId="69C5983F" w14:textId="06474C84" w:rsidR="000349FD" w:rsidRDefault="000349FD">
      <w:pPr>
        <w:widowControl/>
        <w:rPr>
          <w:sz w:val="24"/>
          <w:szCs w:val="24"/>
        </w:rPr>
        <w:sectPr w:rsidR="000349FD" w:rsidSect="006C7961">
          <w:pgSz w:w="11904" w:h="16834"/>
          <w:pgMar w:top="1740" w:right="1524" w:bottom="508" w:left="1385" w:header="720" w:footer="720" w:gutter="0"/>
          <w:cols w:space="720"/>
          <w:noEndnote/>
        </w:sectPr>
      </w:pPr>
    </w:p>
    <w:p w14:paraId="5C6EA292" w14:textId="076F323D" w:rsidR="009C1403" w:rsidRDefault="00C6386D">
      <w:pPr>
        <w:kinsoku w:val="0"/>
        <w:overflowPunct w:val="0"/>
        <w:autoSpaceDE/>
        <w:autoSpaceDN/>
        <w:adjustRightInd/>
        <w:spacing w:line="496" w:lineRule="exact"/>
        <w:ind w:right="7056"/>
        <w:textAlignment w:val="baseline"/>
        <w:rPr>
          <w:rFonts w:ascii="Arial" w:hAnsi="Arial" w:cs="Arial"/>
          <w:b/>
          <w:bCs/>
          <w:spacing w:val="-3"/>
          <w:sz w:val="24"/>
          <w:szCs w:val="24"/>
        </w:rPr>
      </w:pPr>
      <w:r>
        <w:rPr>
          <w:rFonts w:ascii="Arial" w:hAnsi="Arial" w:cs="Arial"/>
          <w:b/>
          <w:bCs/>
          <w:spacing w:val="-3"/>
          <w:sz w:val="29"/>
          <w:szCs w:val="29"/>
        </w:rPr>
        <w:lastRenderedPageBreak/>
        <w:t xml:space="preserve">1. Introduction </w:t>
      </w:r>
      <w:r>
        <w:rPr>
          <w:rFonts w:ascii="Arial" w:hAnsi="Arial" w:cs="Arial"/>
          <w:b/>
          <w:bCs/>
          <w:spacing w:val="-3"/>
          <w:sz w:val="24"/>
          <w:szCs w:val="24"/>
        </w:rPr>
        <w:t>Role and Scope</w:t>
      </w:r>
    </w:p>
    <w:p w14:paraId="3CC84E72" w14:textId="76D3678A" w:rsidR="009C1403" w:rsidRDefault="00C6386D" w:rsidP="005B274F">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t xml:space="preserve">Pursuant to conditions </w:t>
      </w:r>
      <w:del w:id="10" w:author="Carly Malcolm" w:date="2024-05-18T23:36:00Z" w16du:dateUtc="2024-05-18T22:36:00Z">
        <w:r w:rsidDel="003E41AB">
          <w:rPr>
            <w:rFonts w:ascii="Arial" w:hAnsi="Arial" w:cs="Arial"/>
            <w:sz w:val="24"/>
            <w:szCs w:val="24"/>
          </w:rPr>
          <w:delText xml:space="preserve">C17, </w:delText>
        </w:r>
      </w:del>
      <w:r>
        <w:rPr>
          <w:rFonts w:ascii="Arial" w:hAnsi="Arial" w:cs="Arial"/>
          <w:sz w:val="24"/>
          <w:szCs w:val="24"/>
        </w:rPr>
        <w:t>D3 and E16 of the Transmission Licences</w:t>
      </w:r>
      <w:ins w:id="11" w:author="Tammy Meek (ESO)" w:date="2024-05-01T11:15:00Z">
        <w:r w:rsidR="00722DD3">
          <w:rPr>
            <w:rFonts w:ascii="Arial" w:hAnsi="Arial" w:cs="Arial"/>
            <w:sz w:val="24"/>
            <w:szCs w:val="24"/>
          </w:rPr>
          <w:t xml:space="preserve"> and condition E7 of the </w:t>
        </w:r>
      </w:ins>
      <w:ins w:id="12" w:author="Tammy Meek (ESO)" w:date="2024-05-02T10:32:00Z">
        <w:r w:rsidR="00362AAE" w:rsidRPr="00362AAE">
          <w:rPr>
            <w:rFonts w:ascii="Arial" w:hAnsi="Arial" w:cs="Arial"/>
            <w:i/>
            <w:iCs/>
            <w:sz w:val="24"/>
            <w:szCs w:val="24"/>
          </w:rPr>
          <w:t>ESO Licence</w:t>
        </w:r>
      </w:ins>
      <w:r>
        <w:rPr>
          <w:rFonts w:ascii="Arial" w:hAnsi="Arial" w:cs="Arial"/>
          <w:sz w:val="24"/>
          <w:szCs w:val="24"/>
        </w:rPr>
        <w:t>, this</w:t>
      </w:r>
      <w:ins w:id="13" w:author="Tammy Meek (ESO)" w:date="2024-05-01T11:15:00Z">
        <w:r w:rsidR="005B274F">
          <w:rPr>
            <w:rFonts w:ascii="Arial" w:hAnsi="Arial" w:cs="Arial"/>
            <w:sz w:val="24"/>
            <w:szCs w:val="24"/>
          </w:rPr>
          <w:t xml:space="preserve"> </w:t>
        </w:r>
      </w:ins>
      <w:r>
        <w:rPr>
          <w:rFonts w:ascii="Arial" w:hAnsi="Arial" w:cs="Arial"/>
          <w:sz w:val="24"/>
          <w:szCs w:val="24"/>
        </w:rPr>
        <w:t xml:space="preserve">document sets out a coordinated set of criteria and methodologies (for example cost-benefit techniques and weather related operation) that </w:t>
      </w:r>
      <w:r>
        <w:rPr>
          <w:rFonts w:ascii="Arial" w:hAnsi="Arial" w:cs="Arial"/>
          <w:i/>
          <w:iCs/>
          <w:sz w:val="24"/>
          <w:szCs w:val="24"/>
        </w:rPr>
        <w:t xml:space="preserve">transmission licensees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r>
        <w:rPr>
          <w:rFonts w:ascii="Arial" w:hAnsi="Arial" w:cs="Arial"/>
          <w:sz w:val="24"/>
          <w:szCs w:val="24"/>
        </w:rPr>
        <w:t xml:space="preserve">. 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p>
    <w:p w14:paraId="6B763F68"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pacing w:val="-2"/>
          <w:sz w:val="24"/>
          <w:szCs w:val="24"/>
        </w:rPr>
      </w:pPr>
      <w:r>
        <w:rPr>
          <w:rFonts w:ascii="Arial" w:hAnsi="Arial" w:cs="Arial"/>
          <w:spacing w:val="-2"/>
          <w:sz w:val="24"/>
          <w:szCs w:val="24"/>
        </w:rPr>
        <w:tab/>
        <w:t>1.2</w:t>
      </w:r>
      <w:r>
        <w:rPr>
          <w:rFonts w:ascii="Arial" w:hAnsi="Arial" w:cs="Arial"/>
          <w:spacing w:val="-2"/>
          <w:sz w:val="24"/>
          <w:szCs w:val="24"/>
        </w:rPr>
        <w:tab/>
        <w:t>Both planning and operational criteria are set out in this Standard and these will</w:t>
      </w:r>
    </w:p>
    <w:p w14:paraId="326B6A60" w14:textId="77777777" w:rsidR="009C1403" w:rsidRDefault="00C6386D">
      <w:pPr>
        <w:kinsoku w:val="0"/>
        <w:overflowPunct w:val="0"/>
        <w:autoSpaceDE/>
        <w:autoSpaceDN/>
        <w:adjustRightInd/>
        <w:spacing w:line="275" w:lineRule="exact"/>
        <w:ind w:left="648"/>
        <w:jc w:val="both"/>
        <w:textAlignment w:val="baseline"/>
        <w:rPr>
          <w:rFonts w:ascii="Arial" w:hAnsi="Arial" w:cs="Arial"/>
          <w:spacing w:val="-2"/>
          <w:sz w:val="24"/>
          <w:szCs w:val="24"/>
        </w:rPr>
      </w:pPr>
      <w:r>
        <w:rPr>
          <w:rFonts w:ascii="Arial" w:hAnsi="Arial" w:cs="Arial"/>
          <w:spacing w:val="-2"/>
          <w:sz w:val="24"/>
          <w:szCs w:val="24"/>
        </w:rPr>
        <w:t xml:space="preserve">determine the need for services provided to the relevant </w:t>
      </w:r>
      <w:r>
        <w:rPr>
          <w:rFonts w:ascii="Arial" w:hAnsi="Arial" w:cs="Arial"/>
          <w:i/>
          <w:iCs/>
          <w:spacing w:val="-2"/>
          <w:sz w:val="24"/>
          <w:szCs w:val="24"/>
        </w:rPr>
        <w:t>transmission licensees</w:t>
      </w:r>
      <w:r>
        <w:rPr>
          <w:rFonts w:ascii="Arial" w:hAnsi="Arial" w:cs="Arial"/>
          <w:spacing w:val="-2"/>
          <w:sz w:val="24"/>
          <w:szCs w:val="24"/>
        </w:rPr>
        <w:t xml:space="preserve">, e.g. 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national electricity transmission system</w:t>
      </w:r>
      <w:r>
        <w:rPr>
          <w:rFonts w:ascii="Arial" w:hAnsi="Arial" w:cs="Arial"/>
          <w:spacing w:val="-2"/>
          <w:sz w:val="24"/>
          <w:szCs w:val="24"/>
        </w:rPr>
        <w:t xml:space="preserve">. The planning criteria also require consideration to be given to the operation and maintenance of the </w:t>
      </w:r>
      <w:r>
        <w:rPr>
          <w:rFonts w:ascii="Arial" w:hAnsi="Arial" w:cs="Arial"/>
          <w:i/>
          <w:iCs/>
          <w:spacing w:val="-2"/>
          <w:sz w:val="24"/>
          <w:szCs w:val="24"/>
        </w:rPr>
        <w:t xml:space="preserve">national electricity transmission system </w:t>
      </w:r>
      <w:r>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Pr>
          <w:rFonts w:ascii="Arial" w:hAnsi="Arial" w:cs="Arial"/>
          <w:i/>
          <w:iCs/>
          <w:spacing w:val="-2"/>
          <w:sz w:val="24"/>
          <w:szCs w:val="24"/>
        </w:rPr>
        <w:t xml:space="preserve">national electricity transmission system </w:t>
      </w:r>
      <w:r>
        <w:rPr>
          <w:rFonts w:ascii="Arial" w:hAnsi="Arial" w:cs="Arial"/>
          <w:spacing w:val="-2"/>
          <w:sz w:val="24"/>
          <w:szCs w:val="24"/>
        </w:rPr>
        <w:t>to permit satisfactory operation.</w:t>
      </w:r>
    </w:p>
    <w:p w14:paraId="5DDCA670"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z w:val="24"/>
          <w:szCs w:val="24"/>
        </w:rPr>
      </w:pPr>
      <w:r>
        <w:rPr>
          <w:rFonts w:ascii="Arial" w:hAnsi="Arial" w:cs="Arial"/>
          <w:sz w:val="24"/>
          <w:szCs w:val="24"/>
        </w:rPr>
        <w:tab/>
        <w:t>1.3</w:t>
      </w:r>
      <w:r>
        <w:rPr>
          <w:rFonts w:ascii="Arial" w:hAnsi="Arial" w:cs="Arial"/>
          <w:sz w:val="24"/>
          <w:szCs w:val="24"/>
        </w:rPr>
        <w:tab/>
        <w:t>Additional criteria, for example covering more detailed and other aspects of</w:t>
      </w:r>
    </w:p>
    <w:p w14:paraId="74E9EE0D" w14:textId="77777777" w:rsidR="009C1403" w:rsidRDefault="00C6386D">
      <w:pPr>
        <w:kinsoku w:val="0"/>
        <w:overflowPunct w:val="0"/>
        <w:autoSpaceDE/>
        <w:autoSpaceDN/>
        <w:adjustRightInd/>
        <w:spacing w:before="4" w:line="269" w:lineRule="exact"/>
        <w:ind w:left="648"/>
        <w:jc w:val="both"/>
        <w:textAlignment w:val="baseline"/>
        <w:rPr>
          <w:rFonts w:ascii="Arial" w:hAnsi="Arial" w:cs="Arial"/>
          <w:sz w:val="24"/>
          <w:szCs w:val="24"/>
        </w:rPr>
      </w:pPr>
      <w:r>
        <w:rPr>
          <w:rFonts w:ascii="Arial" w:hAnsi="Arial" w:cs="Arial"/>
          <w:sz w:val="24"/>
          <w:szCs w:val="24"/>
        </w:rPr>
        <w:t>quality of supply, are contained in the Grid Code and the SO-TO Code, which should be read in conjunction with this document.</w:t>
      </w:r>
    </w:p>
    <w:p w14:paraId="4D5E60FB" w14:textId="192E7012" w:rsidR="009C1403" w:rsidRDefault="00C6386D">
      <w:pPr>
        <w:kinsoku w:val="0"/>
        <w:overflowPunct w:val="0"/>
        <w:autoSpaceDE/>
        <w:autoSpaceDN/>
        <w:adjustRightInd/>
        <w:spacing w:before="204" w:line="277" w:lineRule="exact"/>
        <w:ind w:left="648" w:hanging="648"/>
        <w:jc w:val="both"/>
        <w:textAlignment w:val="baseline"/>
        <w:rPr>
          <w:rFonts w:ascii="Arial" w:hAnsi="Arial" w:cs="Arial"/>
          <w:sz w:val="24"/>
          <w:szCs w:val="24"/>
        </w:rPr>
      </w:pPr>
      <w:r>
        <w:rPr>
          <w:rFonts w:ascii="Arial" w:hAnsi="Arial" w:cs="Arial"/>
          <w:sz w:val="24"/>
          <w:szCs w:val="24"/>
        </w:rPr>
        <w:t xml:space="preserve">1.4 </w:t>
      </w:r>
      <w:r w:rsidR="0057127E">
        <w:rPr>
          <w:rFonts w:ascii="Arial" w:hAnsi="Arial" w:cs="Arial"/>
          <w:sz w:val="24"/>
          <w:szCs w:val="24"/>
        </w:rPr>
        <w:tab/>
      </w:r>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r>
        <w:rPr>
          <w:rFonts w:ascii="Arial" w:hAnsi="Arial" w:cs="Arial"/>
          <w:i/>
          <w:iCs/>
          <w:sz w:val="24"/>
          <w:szCs w:val="24"/>
        </w:rPr>
        <w:t xml:space="preserve">external systems </w:t>
      </w:r>
      <w:r>
        <w:rPr>
          <w:rFonts w:ascii="Arial" w:hAnsi="Arial" w:cs="Arial"/>
          <w:sz w:val="24"/>
          <w:szCs w:val="24"/>
        </w:rPr>
        <w:t>(e.g. in Ireland &amp; France) are covered by separate agreements, which will normally be consistent with this Standard. This Standard may be specifically referenced in the relevant agreements and shall apply to the extent of that reference.</w:t>
      </w:r>
    </w:p>
    <w:p w14:paraId="38BB6B8E" w14:textId="77777777" w:rsidR="009C1403" w:rsidRDefault="00C6386D">
      <w:pPr>
        <w:tabs>
          <w:tab w:val="decimal" w:pos="144"/>
          <w:tab w:val="left" w:pos="648"/>
        </w:tabs>
        <w:kinsoku w:val="0"/>
        <w:overflowPunct w:val="0"/>
        <w:autoSpaceDE/>
        <w:autoSpaceDN/>
        <w:adjustRightInd/>
        <w:spacing w:before="204" w:line="277" w:lineRule="exact"/>
        <w:jc w:val="both"/>
        <w:textAlignment w:val="baseline"/>
        <w:rPr>
          <w:rFonts w:ascii="Arial" w:hAnsi="Arial" w:cs="Arial"/>
          <w:sz w:val="24"/>
          <w:szCs w:val="24"/>
        </w:rPr>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p>
    <w:p w14:paraId="0919EF6B" w14:textId="20880B5A" w:rsidR="009C1403" w:rsidRDefault="00C6386D">
      <w:pPr>
        <w:kinsoku w:val="0"/>
        <w:overflowPunct w:val="0"/>
        <w:autoSpaceDE/>
        <w:autoSpaceDN/>
        <w:adjustRightInd/>
        <w:spacing w:line="276" w:lineRule="exact"/>
        <w:ind w:left="648"/>
        <w:jc w:val="both"/>
        <w:textAlignment w:val="baseline"/>
        <w:rPr>
          <w:rFonts w:ascii="Arial" w:hAnsi="Arial" w:cs="Arial"/>
          <w:spacing w:val="-2"/>
          <w:sz w:val="24"/>
          <w:szCs w:val="24"/>
        </w:rPr>
      </w:pPr>
      <w:r>
        <w:rPr>
          <w:rFonts w:ascii="Arial" w:hAnsi="Arial" w:cs="Arial"/>
          <w:spacing w:val="-2"/>
          <w:sz w:val="24"/>
          <w:szCs w:val="24"/>
        </w:rPr>
        <w:t xml:space="preserve">the identification of inadequate capability of equipment or systems not owned or operated by the </w:t>
      </w:r>
      <w:r>
        <w:rPr>
          <w:rFonts w:ascii="Arial" w:hAnsi="Arial" w:cs="Arial"/>
          <w:i/>
          <w:iCs/>
          <w:spacing w:val="-2"/>
          <w:sz w:val="24"/>
          <w:szCs w:val="24"/>
        </w:rPr>
        <w:t xml:space="preserve">transmission licensees </w:t>
      </w:r>
      <w:r>
        <w:rPr>
          <w:rFonts w:ascii="Arial" w:hAnsi="Arial" w:cs="Arial"/>
          <w:spacing w:val="-2"/>
          <w:sz w:val="24"/>
          <w:szCs w:val="24"/>
        </w:rPr>
        <w:t xml:space="preserve">(for example, the overloading of lower voltage connections between </w:t>
      </w:r>
      <w:r>
        <w:rPr>
          <w:rFonts w:ascii="Arial" w:hAnsi="Arial" w:cs="Arial"/>
          <w:i/>
          <w:iCs/>
          <w:spacing w:val="-2"/>
          <w:sz w:val="24"/>
          <w:szCs w:val="24"/>
        </w:rPr>
        <w:t>grid supply points</w:t>
      </w:r>
      <w:r>
        <w:rPr>
          <w:rFonts w:ascii="Arial" w:hAnsi="Arial" w:cs="Arial"/>
          <w:spacing w:val="-2"/>
          <w:sz w:val="24"/>
          <w:szCs w:val="24"/>
        </w:rPr>
        <w:t xml:space="preserve">). In such cases the </w:t>
      </w:r>
      <w:r>
        <w:rPr>
          <w:rFonts w:ascii="Arial" w:hAnsi="Arial" w:cs="Arial"/>
          <w:i/>
          <w:iCs/>
          <w:spacing w:val="-2"/>
          <w:sz w:val="24"/>
          <w:szCs w:val="24"/>
        </w:rPr>
        <w:t xml:space="preserve">transmission licensees </w:t>
      </w:r>
      <w:r>
        <w:rPr>
          <w:rFonts w:ascii="Arial" w:hAnsi="Arial" w:cs="Arial"/>
          <w:spacing w:val="-2"/>
          <w:sz w:val="24"/>
          <w:szCs w:val="24"/>
        </w:rPr>
        <w:t xml:space="preserve">will notify the </w:t>
      </w:r>
      <w:r>
        <w:rPr>
          <w:rFonts w:ascii="Arial" w:hAnsi="Arial" w:cs="Arial"/>
          <w:i/>
          <w:iCs/>
          <w:spacing w:val="-2"/>
          <w:sz w:val="24"/>
          <w:szCs w:val="24"/>
        </w:rPr>
        <w:t xml:space="preserve">network operators </w:t>
      </w:r>
      <w:r>
        <w:rPr>
          <w:rFonts w:ascii="Arial" w:hAnsi="Arial" w:cs="Arial"/>
          <w:spacing w:val="-2"/>
          <w:sz w:val="24"/>
          <w:szCs w:val="24"/>
        </w:rPr>
        <w:t xml:space="preserve">affected. Reinforcement or alternative operation of the </w:t>
      </w:r>
      <w:r>
        <w:rPr>
          <w:rFonts w:ascii="Arial" w:hAnsi="Arial" w:cs="Arial"/>
          <w:i/>
          <w:iCs/>
          <w:spacing w:val="-2"/>
          <w:sz w:val="24"/>
          <w:szCs w:val="24"/>
        </w:rPr>
        <w:t xml:space="preserve">national electricity transmission system </w:t>
      </w:r>
      <w:r>
        <w:rPr>
          <w:rFonts w:ascii="Arial" w:hAnsi="Arial" w:cs="Arial"/>
          <w:spacing w:val="-2"/>
          <w:sz w:val="24"/>
          <w:szCs w:val="24"/>
        </w:rPr>
        <w:t xml:space="preserve">to alleviate inadequacies of equipment or systems not owned or operated by the </w:t>
      </w:r>
      <w:r>
        <w:rPr>
          <w:rFonts w:ascii="Arial" w:hAnsi="Arial" w:cs="Arial"/>
          <w:i/>
          <w:iCs/>
          <w:spacing w:val="-2"/>
          <w:sz w:val="24"/>
          <w:szCs w:val="24"/>
        </w:rPr>
        <w:t xml:space="preserve">transmission licensees </w:t>
      </w:r>
      <w:r>
        <w:rPr>
          <w:rFonts w:ascii="Arial" w:hAnsi="Arial" w:cs="Arial"/>
          <w:spacing w:val="-2"/>
          <w:sz w:val="24"/>
          <w:szCs w:val="24"/>
        </w:rPr>
        <w:t xml:space="preserve">would be undertaken where it is agreed by the </w:t>
      </w:r>
      <w:r>
        <w:rPr>
          <w:rFonts w:ascii="Arial" w:hAnsi="Arial" w:cs="Arial"/>
          <w:i/>
          <w:iCs/>
          <w:spacing w:val="-2"/>
          <w:sz w:val="24"/>
          <w:szCs w:val="24"/>
        </w:rPr>
        <w:t xml:space="preserve">network operators </w:t>
      </w:r>
      <w:r>
        <w:rPr>
          <w:rFonts w:ascii="Arial" w:hAnsi="Arial" w:cs="Arial"/>
          <w:spacing w:val="-2"/>
          <w:sz w:val="24"/>
          <w:szCs w:val="24"/>
        </w:rPr>
        <w:t xml:space="preserve">affected and the relevant </w:t>
      </w:r>
      <w:r>
        <w:rPr>
          <w:rFonts w:ascii="Arial" w:hAnsi="Arial" w:cs="Arial"/>
          <w:i/>
          <w:iCs/>
          <w:spacing w:val="-2"/>
          <w:sz w:val="24"/>
          <w:szCs w:val="24"/>
        </w:rPr>
        <w:t>transmission licensees</w:t>
      </w:r>
      <w:r>
        <w:rPr>
          <w:rFonts w:ascii="Arial" w:hAnsi="Arial" w:cs="Arial"/>
          <w:spacing w:val="-2"/>
          <w:sz w:val="24"/>
          <w:szCs w:val="24"/>
        </w:rPr>
        <w:t>.</w:t>
      </w:r>
    </w:p>
    <w:p w14:paraId="4302A4A0"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pacing w:val="-2"/>
          <w:sz w:val="24"/>
          <w:szCs w:val="24"/>
        </w:rPr>
      </w:pPr>
      <w:r>
        <w:rPr>
          <w:rFonts w:ascii="Arial" w:hAnsi="Arial" w:cs="Arial"/>
          <w:spacing w:val="-2"/>
          <w:sz w:val="24"/>
          <w:szCs w:val="24"/>
        </w:rPr>
        <w:tab/>
        <w:t>1.6</w:t>
      </w:r>
      <w:r>
        <w:rPr>
          <w:rFonts w:ascii="Arial" w:hAnsi="Arial" w:cs="Arial"/>
          <w:spacing w:val="-2"/>
          <w:sz w:val="24"/>
          <w:szCs w:val="24"/>
        </w:rPr>
        <w:tab/>
        <w:t>The criteria presented in this Standard represent the minimum requirements for</w:t>
      </w:r>
    </w:p>
    <w:p w14:paraId="57727646" w14:textId="77777777" w:rsidR="009C1403" w:rsidRDefault="00C6386D">
      <w:pPr>
        <w:kinsoku w:val="0"/>
        <w:overflowPunct w:val="0"/>
        <w:autoSpaceDE/>
        <w:autoSpaceDN/>
        <w:adjustRightInd/>
        <w:spacing w:line="275" w:lineRule="exact"/>
        <w:ind w:left="648"/>
        <w:jc w:val="both"/>
        <w:textAlignment w:val="baseline"/>
        <w:rPr>
          <w:rFonts w:ascii="Arial" w:hAnsi="Arial" w:cs="Arial"/>
          <w:spacing w:val="-2"/>
          <w:sz w:val="24"/>
          <w:szCs w:val="24"/>
        </w:rPr>
      </w:pPr>
      <w:r>
        <w:rPr>
          <w:rFonts w:ascii="Arial" w:hAnsi="Arial" w:cs="Arial"/>
          <w:spacing w:val="-2"/>
          <w:sz w:val="24"/>
          <w:szCs w:val="24"/>
        </w:rPr>
        <w:t xml:space="preserve">the planning and operation of the </w:t>
      </w:r>
      <w:r>
        <w:rPr>
          <w:rFonts w:ascii="Arial" w:hAnsi="Arial" w:cs="Arial"/>
          <w:i/>
          <w:iCs/>
          <w:spacing w:val="-2"/>
          <w:sz w:val="24"/>
          <w:szCs w:val="24"/>
        </w:rPr>
        <w:t>national electricity transmission system</w:t>
      </w:r>
      <w:r>
        <w:rPr>
          <w:rFonts w:ascii="Arial" w:hAnsi="Arial" w:cs="Arial"/>
          <w:spacing w:val="-2"/>
          <w:sz w:val="24"/>
          <w:szCs w:val="24"/>
        </w:rPr>
        <w:t xml:space="preserve">. While it is a requirement for </w:t>
      </w:r>
      <w:r>
        <w:rPr>
          <w:rFonts w:ascii="Arial" w:hAnsi="Arial" w:cs="Arial"/>
          <w:i/>
          <w:iCs/>
          <w:spacing w:val="-2"/>
          <w:sz w:val="24"/>
          <w:szCs w:val="24"/>
        </w:rPr>
        <w:t xml:space="preserve">transmission capacity </w:t>
      </w:r>
      <w:r>
        <w:rPr>
          <w:rFonts w:ascii="Arial" w:hAnsi="Arial" w:cs="Arial"/>
          <w:spacing w:val="-2"/>
          <w:sz w:val="24"/>
          <w:szCs w:val="24"/>
        </w:rPr>
        <w:t xml:space="preserve">to meet the planning criteria, it does not follow that the </w:t>
      </w:r>
      <w:r>
        <w:rPr>
          <w:rFonts w:ascii="Arial" w:hAnsi="Arial" w:cs="Arial"/>
          <w:i/>
          <w:iCs/>
          <w:spacing w:val="-2"/>
          <w:sz w:val="24"/>
          <w:szCs w:val="24"/>
        </w:rPr>
        <w:t xml:space="preserve">transmission capacity </w:t>
      </w:r>
      <w:r>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pPr>
        <w:widowControl/>
        <w:rPr>
          <w:sz w:val="24"/>
          <w:szCs w:val="24"/>
        </w:rPr>
        <w:sectPr w:rsidR="009C1403" w:rsidSect="006C7961">
          <w:pgSz w:w="11904" w:h="16834"/>
          <w:pgMar w:top="1420" w:right="1410" w:bottom="508" w:left="1454" w:header="720" w:footer="720" w:gutter="0"/>
          <w:cols w:space="720"/>
          <w:noEndnote/>
        </w:sectPr>
      </w:pPr>
    </w:p>
    <w:p w14:paraId="203B89ED" w14:textId="4D4ADC9D" w:rsidR="009C1403" w:rsidRDefault="00C6386D">
      <w:pPr>
        <w:kinsoku w:val="0"/>
        <w:overflowPunct w:val="0"/>
        <w:autoSpaceDE/>
        <w:autoSpaceDN/>
        <w:adjustRightInd/>
        <w:spacing w:before="5" w:line="276" w:lineRule="exact"/>
        <w:textAlignment w:val="baseline"/>
        <w:rPr>
          <w:rFonts w:ascii="Arial" w:hAnsi="Arial" w:cs="Arial"/>
          <w:b/>
          <w:bCs/>
          <w:sz w:val="24"/>
          <w:szCs w:val="24"/>
        </w:rPr>
      </w:pPr>
      <w:r>
        <w:rPr>
          <w:rFonts w:ascii="Arial" w:hAnsi="Arial" w:cs="Arial"/>
          <w:b/>
          <w:bCs/>
          <w:sz w:val="24"/>
          <w:szCs w:val="24"/>
        </w:rPr>
        <w:lastRenderedPageBreak/>
        <w:t>Document Structure</w:t>
      </w:r>
    </w:p>
    <w:p w14:paraId="27271228" w14:textId="77777777" w:rsidR="009C1403" w:rsidRDefault="00C6386D">
      <w:pPr>
        <w:tabs>
          <w:tab w:val="decimal" w:pos="144"/>
          <w:tab w:val="left" w:pos="648"/>
        </w:tabs>
        <w:kinsoku w:val="0"/>
        <w:overflowPunct w:val="0"/>
        <w:autoSpaceDE/>
        <w:autoSpaceDN/>
        <w:adjustRightInd/>
        <w:spacing w:before="192" w:line="277" w:lineRule="exact"/>
        <w:textAlignment w:val="baseline"/>
        <w:rPr>
          <w:rFonts w:ascii="Arial" w:hAnsi="Arial" w:cs="Arial"/>
          <w:i/>
          <w:iCs/>
          <w:sz w:val="24"/>
          <w:szCs w:val="24"/>
        </w:rPr>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p>
    <w:p w14:paraId="20F03FD5" w14:textId="77777777" w:rsidR="009C1403" w:rsidRDefault="00C6386D">
      <w:pPr>
        <w:kinsoku w:val="0"/>
        <w:overflowPunct w:val="0"/>
        <w:autoSpaceDE/>
        <w:autoSpaceDN/>
        <w:adjustRightInd/>
        <w:spacing w:line="276" w:lineRule="exact"/>
        <w:ind w:left="648"/>
        <w:jc w:val="both"/>
        <w:textAlignment w:val="baseline"/>
        <w:rPr>
          <w:rFonts w:ascii="Arial" w:hAnsi="Arial" w:cs="Arial"/>
          <w:spacing w:val="-2"/>
          <w:sz w:val="24"/>
          <w:szCs w:val="24"/>
        </w:rPr>
      </w:pP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reason a ‘Terms and Definitions’ has been included as Section 11 to this document. All defined terms have been identified in the text by the use of </w:t>
      </w:r>
      <w:r>
        <w:rPr>
          <w:rFonts w:ascii="Arial" w:hAnsi="Arial" w:cs="Arial"/>
          <w:i/>
          <w:iCs/>
          <w:spacing w:val="-2"/>
          <w:sz w:val="24"/>
          <w:szCs w:val="24"/>
        </w:rPr>
        <w:t>italics</w:t>
      </w:r>
      <w:r>
        <w:rPr>
          <w:rFonts w:ascii="Arial" w:hAnsi="Arial" w:cs="Arial"/>
          <w:spacing w:val="-2"/>
          <w:sz w:val="24"/>
          <w:szCs w:val="24"/>
        </w:rPr>
        <w:t>.</w:t>
      </w:r>
    </w:p>
    <w:p w14:paraId="3BCD83CE" w14:textId="77777777" w:rsidR="009C1403" w:rsidRDefault="00C6386D">
      <w:pPr>
        <w:tabs>
          <w:tab w:val="decimal" w:pos="144"/>
          <w:tab w:val="left" w:pos="648"/>
        </w:tabs>
        <w:kinsoku w:val="0"/>
        <w:overflowPunct w:val="0"/>
        <w:autoSpaceDE/>
        <w:autoSpaceDN/>
        <w:adjustRightInd/>
        <w:spacing w:before="188" w:line="277" w:lineRule="exact"/>
        <w:textAlignment w:val="baseline"/>
        <w:rPr>
          <w:rFonts w:ascii="Arial" w:hAnsi="Arial" w:cs="Arial"/>
          <w:i/>
          <w:iCs/>
          <w:spacing w:val="-1"/>
          <w:sz w:val="24"/>
          <w:szCs w:val="24"/>
        </w:rPr>
      </w:pPr>
      <w:r>
        <w:rPr>
          <w:rFonts w:ascii="Arial" w:hAnsi="Arial" w:cs="Arial"/>
          <w:spacing w:val="-1"/>
          <w:sz w:val="24"/>
          <w:szCs w:val="24"/>
        </w:rPr>
        <w:tab/>
        <w:t>1.8</w:t>
      </w:r>
      <w:r>
        <w:rPr>
          <w:rFonts w:ascii="Arial" w:hAnsi="Arial" w:cs="Arial"/>
          <w:spacing w:val="-1"/>
          <w:sz w:val="24"/>
          <w:szCs w:val="24"/>
        </w:rPr>
        <w:tab/>
        <w:t xml:space="preserve">The criteria and methodologies applicable to the </w:t>
      </w:r>
      <w:r>
        <w:rPr>
          <w:rFonts w:ascii="Arial" w:hAnsi="Arial" w:cs="Arial"/>
          <w:i/>
          <w:iCs/>
          <w:spacing w:val="-1"/>
          <w:sz w:val="24"/>
          <w:szCs w:val="24"/>
        </w:rPr>
        <w:t>onshore transmission system</w:t>
      </w:r>
    </w:p>
    <w:p w14:paraId="56463CDE" w14:textId="77777777" w:rsidR="009C1403" w:rsidRDefault="00C6386D">
      <w:pPr>
        <w:kinsoku w:val="0"/>
        <w:overflowPunct w:val="0"/>
        <w:autoSpaceDE/>
        <w:autoSpaceDN/>
        <w:adjustRightInd/>
        <w:spacing w:before="1" w:line="277" w:lineRule="exact"/>
        <w:ind w:left="648"/>
        <w:jc w:val="both"/>
        <w:textAlignment w:val="baseline"/>
        <w:rPr>
          <w:rFonts w:ascii="Arial" w:hAnsi="Arial" w:cs="Arial"/>
          <w:sz w:val="24"/>
          <w:szCs w:val="24"/>
        </w:rPr>
      </w:pP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77777777" w:rsidR="009C1403" w:rsidRDefault="00C6386D">
      <w:pPr>
        <w:kinsoku w:val="0"/>
        <w:overflowPunct w:val="0"/>
        <w:autoSpaceDE/>
        <w:autoSpaceDN/>
        <w:adjustRightInd/>
        <w:spacing w:before="204" w:line="276" w:lineRule="exact"/>
        <w:textAlignment w:val="baseline"/>
        <w:rPr>
          <w:rFonts w:ascii="Arial" w:hAnsi="Arial" w:cs="Arial"/>
          <w:b/>
          <w:bCs/>
          <w:spacing w:val="-1"/>
          <w:sz w:val="24"/>
          <w:szCs w:val="24"/>
        </w:rPr>
      </w:pPr>
      <w:r>
        <w:rPr>
          <w:rFonts w:ascii="Arial" w:hAnsi="Arial" w:cs="Arial"/>
          <w:b/>
          <w:bCs/>
          <w:spacing w:val="-1"/>
          <w:sz w:val="24"/>
          <w:szCs w:val="24"/>
        </w:rPr>
        <w:t>Onshore Criteria and Methodologies</w:t>
      </w:r>
    </w:p>
    <w:p w14:paraId="2FE50227" w14:textId="77777777" w:rsidR="009C1403" w:rsidRDefault="00C6386D">
      <w:pPr>
        <w:tabs>
          <w:tab w:val="decimal" w:pos="144"/>
          <w:tab w:val="left" w:pos="648"/>
        </w:tabs>
        <w:kinsoku w:val="0"/>
        <w:overflowPunct w:val="0"/>
        <w:autoSpaceDE/>
        <w:autoSpaceDN/>
        <w:adjustRightInd/>
        <w:spacing w:before="184" w:line="277" w:lineRule="exact"/>
        <w:textAlignment w:val="baseline"/>
        <w:rPr>
          <w:rFonts w:ascii="Arial" w:hAnsi="Arial" w:cs="Arial"/>
          <w:sz w:val="24"/>
          <w:szCs w:val="24"/>
        </w:rPr>
      </w:pPr>
      <w:r>
        <w:rPr>
          <w:rFonts w:ascii="Arial" w:hAnsi="Arial" w:cs="Arial"/>
          <w:sz w:val="24"/>
          <w:szCs w:val="24"/>
        </w:rPr>
        <w:tab/>
        <w:t>1.9</w:t>
      </w:r>
      <w:r>
        <w:rPr>
          <w:rFonts w:ascii="Arial" w:hAnsi="Arial" w:cs="Arial"/>
          <w:sz w:val="24"/>
          <w:szCs w:val="24"/>
        </w:rPr>
        <w:tab/>
        <w:t>For ease of use, the criteria and methodologies relating to the planning of the</w:t>
      </w:r>
    </w:p>
    <w:p w14:paraId="7F904F15" w14:textId="77777777" w:rsidR="009C1403" w:rsidRDefault="00C6386D">
      <w:pPr>
        <w:kinsoku w:val="0"/>
        <w:overflowPunct w:val="0"/>
        <w:autoSpaceDE/>
        <w:autoSpaceDN/>
        <w:adjustRightInd/>
        <w:spacing w:before="3" w:line="277" w:lineRule="exact"/>
        <w:ind w:left="648"/>
        <w:jc w:val="both"/>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have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 These parts are illustrated schematically in Figure 1.1.</w:t>
      </w:r>
    </w:p>
    <w:p w14:paraId="5E36CC51" w14:textId="77777777" w:rsidR="009C1403" w:rsidRDefault="009C1403">
      <w:pPr>
        <w:widowControl/>
        <w:rPr>
          <w:sz w:val="24"/>
          <w:szCs w:val="24"/>
        </w:rPr>
        <w:sectPr w:rsidR="009C1403" w:rsidSect="006C7961">
          <w:pgSz w:w="11904" w:h="16834"/>
          <w:pgMar w:top="1460" w:right="1417" w:bottom="508" w:left="1447" w:header="720" w:footer="720" w:gutter="0"/>
          <w:cols w:space="720"/>
          <w:noEndnote/>
        </w:sectPr>
      </w:pPr>
    </w:p>
    <w:p w14:paraId="77492AA5" w14:textId="33B82A87" w:rsidR="009C1403" w:rsidRDefault="00C6386D">
      <w:pPr>
        <w:kinsoku w:val="0"/>
        <w:overflowPunct w:val="0"/>
        <w:autoSpaceDE/>
        <w:autoSpaceDN/>
        <w:adjustRightInd/>
        <w:spacing w:before="8" w:line="277" w:lineRule="exact"/>
        <w:jc w:val="center"/>
        <w:textAlignment w:val="baseline"/>
        <w:rPr>
          <w:rFonts w:ascii="Arial" w:hAnsi="Arial" w:cs="Arial"/>
          <w:i/>
          <w:iCs/>
          <w:sz w:val="24"/>
          <w:szCs w:val="24"/>
        </w:rPr>
      </w:pPr>
      <w:r>
        <w:rPr>
          <w:noProof/>
          <w:color w:val="2B579A"/>
          <w:shd w:val="clear" w:color="auto" w:fill="E6E6E6"/>
        </w:rPr>
        <w:lastRenderedPageBreak/>
        <mc:AlternateContent>
          <mc:Choice Requires="wps">
            <w:drawing>
              <wp:anchor distT="0" distB="0" distL="0" distR="0" simplePos="0" relativeHeight="251658240" behindDoc="1" locked="0" layoutInCell="0" allowOverlap="1" wp14:anchorId="393655F1" wp14:editId="0F62119C">
                <wp:simplePos x="0" y="0"/>
                <wp:positionH relativeFrom="page">
                  <wp:posOffset>923290</wp:posOffset>
                </wp:positionH>
                <wp:positionV relativeFrom="page">
                  <wp:posOffset>914400</wp:posOffset>
                </wp:positionV>
                <wp:extent cx="4465955" cy="5004435"/>
                <wp:effectExtent l="0" t="0" r="0" b="0"/>
                <wp:wrapSquare wrapText="bothSides"/>
                <wp:docPr id="263"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5955" cy="5004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F568B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655F1" id="_x0000_t202" coordsize="21600,21600" o:spt="202" path="m,l,21600r21600,l21600,xe">
                <v:stroke joinstyle="miter"/>
                <v:path gradientshapeok="t" o:connecttype="rect"/>
              </v:shapetype>
              <v:shape id="Text Box 263" o:spid="_x0000_s1026" type="#_x0000_t202" style="position:absolute;left:0;text-align:left;margin-left:72.7pt;margin-top:1in;width:351.65pt;height:394.0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" o:allowincell="f" stroked="f">
                <v:fill opacity="0"/>
                <v:textbox inset="0,0,0,0">
                  <w:txbxContent>
                    <w:p w14:paraId="5BF568B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1" behindDoc="0" locked="0" layoutInCell="0" allowOverlap="1" wp14:anchorId="748BE367" wp14:editId="3AF21912">
                <wp:simplePos x="0" y="0"/>
                <wp:positionH relativeFrom="page">
                  <wp:posOffset>923290</wp:posOffset>
                </wp:positionH>
                <wp:positionV relativeFrom="page">
                  <wp:posOffset>917575</wp:posOffset>
                </wp:positionV>
                <wp:extent cx="4450080" cy="4809490"/>
                <wp:effectExtent l="0" t="0" r="0" b="0"/>
                <wp:wrapSquare wrapText="bothSides"/>
                <wp:docPr id="2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48094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0A6D87" w14:textId="74484D17"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697D170D" wp14:editId="1049A4EA">
                                  <wp:extent cx="4450080" cy="48082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BE367" id="Text Box 262" o:spid="_x0000_s1027" type="#_x0000_t202" style="position:absolute;left:0;text-align:left;margin-left:72.7pt;margin-top:72.25pt;width:350.4pt;height:378.7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" o:allowincell="f" stroked="f">
                <v:fill opacity="0"/>
                <v:textbox inset="0,0,0,0">
                  <w:txbxContent>
                    <w:p w14:paraId="130A6D87" w14:textId="74484D17"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697D170D" wp14:editId="1049A4EA">
                            <wp:extent cx="4450080" cy="48082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2" behindDoc="0" locked="0" layoutInCell="0" allowOverlap="1" wp14:anchorId="359FD2FD" wp14:editId="006822AA">
                <wp:simplePos x="0" y="0"/>
                <wp:positionH relativeFrom="page">
                  <wp:posOffset>4930775</wp:posOffset>
                </wp:positionH>
                <wp:positionV relativeFrom="page">
                  <wp:posOffset>2307590</wp:posOffset>
                </wp:positionV>
                <wp:extent cx="458470" cy="1947545"/>
                <wp:effectExtent l="0" t="0" r="0" b="0"/>
                <wp:wrapSquare wrapText="bothSides"/>
                <wp:docPr id="261"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947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FD2FD" id="Text Box 261" o:spid="_x0000_s1028" type="#_x0000_t202" style="position:absolute;left:0;text-align:left;margin-left:388.25pt;margin-top:181.7pt;width:36.1pt;height:153.3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" o:allowincell="f" stroked="f">
                <v:fill opacity="0"/>
                <v:textbox style="layout-flow:vertical;mso-layout-flow-alt:bottom-to-top" inset="0,0,0,0">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3" behindDoc="0" locked="0" layoutInCell="0" allowOverlap="1" wp14:anchorId="4F6E1564" wp14:editId="59CED630">
                <wp:simplePos x="0" y="0"/>
                <wp:positionH relativeFrom="page">
                  <wp:posOffset>923290</wp:posOffset>
                </wp:positionH>
                <wp:positionV relativeFrom="page">
                  <wp:posOffset>1880235</wp:posOffset>
                </wp:positionV>
                <wp:extent cx="810895" cy="118745"/>
                <wp:effectExtent l="0" t="0" r="0" b="0"/>
                <wp:wrapSquare wrapText="bothSides"/>
                <wp:docPr id="260"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895"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E1564" id="Text Box 260" o:spid="_x0000_s1029" type="#_x0000_t202" style="position:absolute;left:0;text-align:left;margin-left:72.7pt;margin-top:148.05pt;width:63.85pt;height:9.3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" o:allowincell="f" stroked="f">
                <v:fill opacity="0"/>
                <v:textbox inset="0,0,0,0">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4" behindDoc="0" locked="0" layoutInCell="0" allowOverlap="1" wp14:anchorId="4D37833B" wp14:editId="0A415363">
                <wp:simplePos x="0" y="0"/>
                <wp:positionH relativeFrom="page">
                  <wp:posOffset>984250</wp:posOffset>
                </wp:positionH>
                <wp:positionV relativeFrom="page">
                  <wp:posOffset>2388870</wp:posOffset>
                </wp:positionV>
                <wp:extent cx="1408430" cy="118745"/>
                <wp:effectExtent l="0" t="0" r="0" b="0"/>
                <wp:wrapSquare wrapText="bothSides"/>
                <wp:docPr id="25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Generation 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7833B" id="Text Box 259" o:spid="_x0000_s1030" type="#_x0000_t202" style="position:absolute;left:0;text-align:left;margin-left:77.5pt;margin-top:188.1pt;width:110.9pt;height:9.3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" o:allowincell="f" stroked="f">
                <v:fill opacity="0"/>
                <v:textbox inset="0,0,0,0">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Generation point of connection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5" behindDoc="0" locked="0" layoutInCell="0" allowOverlap="1" wp14:anchorId="65B24978" wp14:editId="48661FAE">
                <wp:simplePos x="0" y="0"/>
                <wp:positionH relativeFrom="page">
                  <wp:posOffset>4513580</wp:posOffset>
                </wp:positionH>
                <wp:positionV relativeFrom="page">
                  <wp:posOffset>2438400</wp:posOffset>
                </wp:positionV>
                <wp:extent cx="119380" cy="335280"/>
                <wp:effectExtent l="0" t="0" r="0" b="0"/>
                <wp:wrapSquare wrapText="bothSides"/>
                <wp:docPr id="258"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1D00D" w14:textId="77777777"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24978" id="Text Box 258" o:spid="_x0000_s1031" type="#_x0000_t202" style="position:absolute;left:0;text-align:left;margin-left:355.4pt;margin-top:192pt;width:9.4pt;height:26.4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" o:allowincell="f" stroked="f">
                <v:fill opacity="0"/>
                <v:textbox style="layout-flow:vertical;mso-layout-flow-alt:bottom-to-top" inset="0,0,0,0">
                  <w:txbxContent>
                    <w:p w14:paraId="3B91D00D" w14:textId="77777777"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6" behindDoc="0" locked="0" layoutInCell="0" allowOverlap="1" wp14:anchorId="03B97509" wp14:editId="7E5E1A12">
                <wp:simplePos x="0" y="0"/>
                <wp:positionH relativeFrom="page">
                  <wp:posOffset>3017520</wp:posOffset>
                </wp:positionH>
                <wp:positionV relativeFrom="page">
                  <wp:posOffset>2883535</wp:posOffset>
                </wp:positionV>
                <wp:extent cx="79375" cy="274320"/>
                <wp:effectExtent l="0" t="0" r="0" b="0"/>
                <wp:wrapSquare wrapText="bothSides"/>
                <wp:docPr id="25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 cy="2743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4EADF" w14:textId="77777777"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 ria Section of the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97509" id="Text Box 257" o:spid="_x0000_s1032" type="#_x0000_t202" style="position:absolute;left:0;text-align:left;margin-left:237.6pt;margin-top:227.05pt;width:6.25pt;height:21.6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" o:allowincell="f" stroked="f">
                <v:fill opacity="0"/>
                <v:textbox style="layout-flow:vertical;mso-layout-flow-alt:bottom-to-top" inset="0,0,0,0">
                  <w:txbxContent>
                    <w:p w14:paraId="3E74EADF" w14:textId="77777777"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 ria Section of the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7" behindDoc="0" locked="0" layoutInCell="0" allowOverlap="1" wp14:anchorId="7CCB9815" wp14:editId="68BE5B90">
                <wp:simplePos x="0" y="0"/>
                <wp:positionH relativeFrom="page">
                  <wp:posOffset>2761615</wp:posOffset>
                </wp:positionH>
                <wp:positionV relativeFrom="page">
                  <wp:posOffset>3105785</wp:posOffset>
                </wp:positionV>
                <wp:extent cx="612775" cy="133985"/>
                <wp:effectExtent l="0" t="0" r="0" b="0"/>
                <wp:wrapSquare wrapText="bothSides"/>
                <wp:docPr id="25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17C591" w14:textId="7777777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B9815" id="Text Box 256" o:spid="_x0000_s1033" type="#_x0000_t202" style="position:absolute;left:0;text-align:left;margin-left:217.45pt;margin-top:244.55pt;width:48.25pt;height:10.5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" o:allowincell="f" stroked="f">
                <v:fill opacity="0"/>
                <v:textbox inset="0,0,0,0">
                  <w:txbxContent>
                    <w:p w14:paraId="4A17C591" w14:textId="7777777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nc</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8" behindDoc="0" locked="0" layoutInCell="0" allowOverlap="1" wp14:anchorId="29965837" wp14:editId="529F0789">
                <wp:simplePos x="0" y="0"/>
                <wp:positionH relativeFrom="page">
                  <wp:posOffset>2298065</wp:posOffset>
                </wp:positionH>
                <wp:positionV relativeFrom="page">
                  <wp:posOffset>3249295</wp:posOffset>
                </wp:positionV>
                <wp:extent cx="1405255" cy="146050"/>
                <wp:effectExtent l="0" t="0" r="0" b="0"/>
                <wp:wrapSquare wrapText="bothSides"/>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255"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65837" id="Text Box 255" o:spid="_x0000_s1034" type="#_x0000_t202" style="position:absolute;left:0;text-align:left;margin-left:180.95pt;margin-top:255.85pt;width:110.65pt;height:11.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" o:allowincell="f" stroked="f">
                <v:fill opacity="0"/>
                <v:textbox inset="0,0,0,0">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9" behindDoc="0" locked="0" layoutInCell="0" allowOverlap="1" wp14:anchorId="07C2EFC1" wp14:editId="7A73EDD4">
                <wp:simplePos x="0" y="0"/>
                <wp:positionH relativeFrom="page">
                  <wp:posOffset>3035935</wp:posOffset>
                </wp:positionH>
                <wp:positionV relativeFrom="page">
                  <wp:posOffset>3249295</wp:posOffset>
                </wp:positionV>
                <wp:extent cx="57785" cy="51435"/>
                <wp:effectExtent l="0" t="0" r="0" b="0"/>
                <wp:wrapSquare wrapText="bothSides"/>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51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AD9DE" w14:textId="77777777" w:rsidR="009C1403" w:rsidRDefault="00C6386D">
                            <w:pPr>
                              <w:kinsoku w:val="0"/>
                              <w:overflowPunct w:val="0"/>
                              <w:autoSpaceDE/>
                              <w:autoSpaceDN/>
                              <w:adjustRightInd/>
                              <w:spacing w:line="86" w:lineRule="exact"/>
                              <w:textAlignment w:val="baseline"/>
                              <w:rPr>
                                <w:rFonts w:ascii="Arial" w:hAnsi="Arial" w:cs="Arial"/>
                                <w:sz w:val="16"/>
                                <w:szCs w:val="16"/>
                              </w:rPr>
                            </w:pPr>
                            <w:r>
                              <w:rPr>
                                <w:rFonts w:ascii="Arial" w:hAnsi="Arial" w:cs="Arial"/>
                                <w:sz w:val="16"/>
                                <w:szCs w:val="16"/>
                              </w:rPr>
                              <w:t>o</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2EFC1" id="Text Box 254" o:spid="_x0000_s1035" type="#_x0000_t202" style="position:absolute;left:0;text-align:left;margin-left:239.05pt;margin-top:255.85pt;width:4.55pt;height:4.05pt;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" o:allowincell="f" stroked="f">
                <v:fill opacity="0"/>
                <v:textbox style="layout-flow:vertical;mso-layout-flow-alt:bottom-to-top" inset="0,0,0,0">
                  <w:txbxContent>
                    <w:p w14:paraId="52AAD9DE" w14:textId="77777777" w:rsidR="009C1403" w:rsidRDefault="00C6386D">
                      <w:pPr>
                        <w:kinsoku w:val="0"/>
                        <w:overflowPunct w:val="0"/>
                        <w:autoSpaceDE/>
                        <w:autoSpaceDN/>
                        <w:adjustRightInd/>
                        <w:spacing w:line="86" w:lineRule="exact"/>
                        <w:textAlignment w:val="baseline"/>
                        <w:rPr>
                          <w:rFonts w:ascii="Arial" w:hAnsi="Arial" w:cs="Arial"/>
                          <w:sz w:val="16"/>
                          <w:szCs w:val="16"/>
                        </w:rPr>
                      </w:pPr>
                      <w:r>
                        <w:rPr>
                          <w:rFonts w:ascii="Arial" w:hAnsi="Arial" w:cs="Arial"/>
                          <w:sz w:val="16"/>
                          <w:szCs w:val="16"/>
                        </w:rPr>
                        <w:t>o</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0" behindDoc="0" locked="0" layoutInCell="0" allowOverlap="1" wp14:anchorId="5C747450" wp14:editId="12BACC11">
                <wp:simplePos x="0" y="0"/>
                <wp:positionH relativeFrom="page">
                  <wp:posOffset>4504055</wp:posOffset>
                </wp:positionH>
                <wp:positionV relativeFrom="page">
                  <wp:posOffset>3627120</wp:posOffset>
                </wp:positionV>
                <wp:extent cx="116840" cy="335280"/>
                <wp:effectExtent l="0" t="0" r="0" b="0"/>
                <wp:wrapSquare wrapText="bothSides"/>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47450" id="Text Box 253" o:spid="_x0000_s1036" type="#_x0000_t202" style="position:absolute;left:0;text-align:left;margin-left:354.65pt;margin-top:285.6pt;width:9.2pt;height:26.4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" o:allowincell="f" stroked="f">
                <v:fill opacity="0"/>
                <v:textbox style="layout-flow:vertical;mso-layout-flow-alt:bottom-to-top" inset="0,0,0,0">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1" behindDoc="0" locked="0" layoutInCell="0" allowOverlap="1" wp14:anchorId="7A9EF98D" wp14:editId="1B6FDFED">
                <wp:simplePos x="0" y="0"/>
                <wp:positionH relativeFrom="page">
                  <wp:posOffset>1029970</wp:posOffset>
                </wp:positionH>
                <wp:positionV relativeFrom="page">
                  <wp:posOffset>4013835</wp:posOffset>
                </wp:positionV>
                <wp:extent cx="1298575" cy="119380"/>
                <wp:effectExtent l="0" t="0" r="0" b="0"/>
                <wp:wrapSquare wrapText="bothSides"/>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1193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EF98D" id="Text Box 252" o:spid="_x0000_s1037" type="#_x0000_t202" style="position:absolute;left:0;text-align:left;margin-left:81.1pt;margin-top:316.05pt;width:102.25pt;height:9.4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" o:allowincell="f" stroked="f">
                <v:fill opacity="0"/>
                <v:textbox inset="0,0,0,0">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2" behindDoc="0" locked="0" layoutInCell="0" allowOverlap="1" wp14:anchorId="3FD883EB" wp14:editId="34BB7E2B">
                <wp:simplePos x="0" y="0"/>
                <wp:positionH relativeFrom="page">
                  <wp:posOffset>2998470</wp:posOffset>
                </wp:positionH>
                <wp:positionV relativeFrom="page">
                  <wp:posOffset>3401695</wp:posOffset>
                </wp:positionV>
                <wp:extent cx="116840" cy="835025"/>
                <wp:effectExtent l="0" t="0" r="0" b="0"/>
                <wp:wrapSquare wrapText="bothSides"/>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835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Generation co n n 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883EB" id="Text Box 251" o:spid="_x0000_s1038" type="#_x0000_t202" style="position:absolute;left:0;text-align:left;margin-left:236.1pt;margin-top:267.85pt;width:9.2pt;height:65.7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" o:allowincell="f" stroked="f">
                <v:fill opacity="0"/>
                <v:textbox style="layout-flow:vertical;mso-layout-flow-alt:bottom-to-top" inset="0,0,0,0">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Generation co n n 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3" behindDoc="0" locked="0" layoutInCell="0" allowOverlap="1" wp14:anchorId="7049A536" wp14:editId="29E791A9">
                <wp:simplePos x="0" y="0"/>
                <wp:positionH relativeFrom="page">
                  <wp:posOffset>1493520</wp:posOffset>
                </wp:positionH>
                <wp:positionV relativeFrom="page">
                  <wp:posOffset>4656455</wp:posOffset>
                </wp:positionV>
                <wp:extent cx="786130" cy="120015"/>
                <wp:effectExtent l="0" t="0" r="0" b="0"/>
                <wp:wrapSquare wrapText="bothSides"/>
                <wp:docPr id="25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130" cy="1200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9A536" id="Text Box 250" o:spid="_x0000_s1039" type="#_x0000_t202" style="position:absolute;left:0;text-align:left;margin-left:117.6pt;margin-top:366.65pt;width:61.9pt;height:9.4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" o:allowincell="f" stroked="f">
                <v:fill opacity="0"/>
                <v:textbox inset="0,0,0,0">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4" behindDoc="0" locked="0" layoutInCell="0" allowOverlap="1" wp14:anchorId="5453F676" wp14:editId="64C1C95D">
                <wp:simplePos x="0" y="0"/>
                <wp:positionH relativeFrom="page">
                  <wp:posOffset>3111500</wp:posOffset>
                </wp:positionH>
                <wp:positionV relativeFrom="page">
                  <wp:posOffset>4495800</wp:posOffset>
                </wp:positionV>
                <wp:extent cx="116840" cy="1231265"/>
                <wp:effectExtent l="0" t="0" r="0" b="0"/>
                <wp:wrapSquare wrapText="bothSides"/>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1231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CE032B" w14:textId="77777777"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Demand connection 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3F676" id="Text Box 249" o:spid="_x0000_s1040" type="#_x0000_t202" style="position:absolute;left:0;text-align:left;margin-left:245pt;margin-top:354pt;width:9.2pt;height:96.95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" o:allowincell="f" stroked="f">
                <v:fill opacity="0"/>
                <v:textbox style="layout-flow:vertical;mso-layout-flow-alt:bottom-to-top" inset="0,0,0,0">
                  <w:txbxContent>
                    <w:p w14:paraId="58CE032B" w14:textId="77777777"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Demand connection crite ria</w:t>
                      </w:r>
                    </w:p>
                  </w:txbxContent>
                </v:textbox>
                <w10:wrap type="square" anchorx="page" anchory="page"/>
              </v:shape>
            </w:pict>
          </mc:Fallback>
        </mc:AlternateContent>
      </w: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p>
    <w:p w14:paraId="4CF5F95F" w14:textId="77777777" w:rsidR="009C1403" w:rsidRDefault="00C6386D">
      <w:pPr>
        <w:kinsoku w:val="0"/>
        <w:overflowPunct w:val="0"/>
        <w:autoSpaceDE/>
        <w:autoSpaceDN/>
        <w:adjustRightInd/>
        <w:spacing w:before="11" w:line="277" w:lineRule="exact"/>
        <w:jc w:val="center"/>
        <w:textAlignment w:val="baseline"/>
        <w:rPr>
          <w:rFonts w:ascii="Arial" w:hAnsi="Arial" w:cs="Arial"/>
          <w:i/>
          <w:iCs/>
          <w:spacing w:val="-3"/>
          <w:sz w:val="24"/>
          <w:szCs w:val="24"/>
        </w:rPr>
      </w:pPr>
      <w:r>
        <w:rPr>
          <w:rFonts w:ascii="Arial" w:hAnsi="Arial" w:cs="Arial"/>
          <w:i/>
          <w:iCs/>
          <w:spacing w:val="-3"/>
          <w:sz w:val="24"/>
          <w:szCs w:val="24"/>
        </w:rPr>
        <w:t>station</w:t>
      </w:r>
    </w:p>
    <w:p w14:paraId="136C8E0D" w14:textId="77777777"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 xml:space="preserve">grid entry points (GEPS)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7777777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77777777"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 xml:space="preserve">, 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1EE19276" w14:textId="77777777" w:rsidR="009C1403" w:rsidRDefault="009C1403">
      <w:pPr>
        <w:widowControl/>
        <w:rPr>
          <w:sz w:val="24"/>
          <w:szCs w:val="24"/>
        </w:rPr>
        <w:sectPr w:rsidR="009C1403" w:rsidSect="006C7961">
          <w:pgSz w:w="11904" w:h="16834"/>
          <w:pgMar w:top="9321" w:right="1410" w:bottom="508" w:left="1454" w:header="720" w:footer="720" w:gutter="0"/>
          <w:cols w:space="720"/>
          <w:noEndnote/>
        </w:sectPr>
      </w:pPr>
    </w:p>
    <w:p w14:paraId="4EBC77F5" w14:textId="646F1C0F"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lastRenderedPageBreak/>
        <w:t xml:space="preserve">Offshore </w:t>
      </w:r>
      <w:r>
        <w:rPr>
          <w:rFonts w:ascii="Arial" w:hAnsi="Arial" w:cs="Arial"/>
          <w:b/>
          <w:bCs/>
          <w:spacing w:val="-1"/>
          <w:sz w:val="24"/>
          <w:szCs w:val="24"/>
        </w:rPr>
        <w:t>Criteria and Methodologies</w:t>
      </w:r>
    </w:p>
    <w:p w14:paraId="2F52C999" w14:textId="77777777" w:rsidR="009C1403" w:rsidRDefault="00C6386D">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 xml:space="preserve">1.14 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77777777" w:rsidR="009C1403" w:rsidRDefault="00C6386D">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offshore transmission licensee</w:t>
      </w:r>
      <w:r>
        <w:rPr>
          <w:rFonts w:ascii="Arial" w:hAnsi="Arial" w:cs="Arial"/>
          <w:sz w:val="24"/>
          <w:szCs w:val="24"/>
        </w:rPr>
        <w:t xml:space="preserve">, the </w:t>
      </w:r>
      <w:r>
        <w:rPr>
          <w:rFonts w:ascii="Arial" w:hAnsi="Arial" w:cs="Arial"/>
          <w:i/>
          <w:iCs/>
          <w:sz w:val="24"/>
          <w:szCs w:val="24"/>
        </w:rPr>
        <w:t xml:space="preserve">onshore transmission licensee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r>
        <w:rPr>
          <w:rFonts w:ascii="Arial" w:hAnsi="Arial" w:cs="Arial"/>
          <w:i/>
          <w:iCs/>
          <w:sz w:val="24"/>
          <w:szCs w:val="24"/>
        </w:rPr>
        <w:t xml:space="preserve">transmission licensees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latter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77777777" w:rsidR="009C1403" w:rsidRDefault="00C6386D">
      <w:pPr>
        <w:kinsoku w:val="0"/>
        <w:overflowPunct w:val="0"/>
        <w:autoSpaceDE/>
        <w:autoSpaceDN/>
        <w:adjustRightInd/>
        <w:spacing w:before="1" w:line="480" w:lineRule="exact"/>
        <w:ind w:left="648" w:hanging="648"/>
        <w:textAlignment w:val="baseline"/>
        <w:rPr>
          <w:rFonts w:ascii="Arial" w:hAnsi="Arial" w:cs="Arial"/>
          <w:sz w:val="24"/>
          <w:szCs w:val="24"/>
        </w:rPr>
      </w:pPr>
      <w:r>
        <w:rPr>
          <w:rFonts w:ascii="Arial" w:hAnsi="Arial" w:cs="Arial"/>
          <w:sz w:val="24"/>
          <w:szCs w:val="24"/>
        </w:rPr>
        <w:t xml:space="preserve">1.16 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 xml:space="preserve">offshore </w:t>
      </w:r>
      <w:r>
        <w:rPr>
          <w:rFonts w:ascii="Arial" w:hAnsi="Arial" w:cs="Arial"/>
          <w:sz w:val="24"/>
          <w:szCs w:val="24"/>
        </w:rPr>
        <w:t xml:space="preserve">connection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77777777" w:rsidR="009C1403" w:rsidRDefault="00C6386D">
      <w:pPr>
        <w:kinsoku w:val="0"/>
        <w:overflowPunct w:val="0"/>
        <w:autoSpaceDE/>
        <w:autoSpaceDN/>
        <w:adjustRightInd/>
        <w:spacing w:before="178" w:line="288" w:lineRule="exact"/>
        <w:ind w:left="1512" w:hanging="864"/>
        <w:jc w:val="both"/>
        <w:textAlignment w:val="baseline"/>
        <w:rPr>
          <w:rFonts w:ascii="Arial" w:hAnsi="Arial" w:cs="Arial"/>
          <w:sz w:val="24"/>
          <w:szCs w:val="24"/>
        </w:rPr>
      </w:pPr>
      <w:r>
        <w:rPr>
          <w:rFonts w:ascii="Arial" w:hAnsi="Arial" w:cs="Arial"/>
          <w:sz w:val="24"/>
          <w:szCs w:val="24"/>
        </w:rPr>
        <w:t xml:space="preserve">1.16.1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an </w:t>
      </w:r>
      <w:r>
        <w:rPr>
          <w:rFonts w:ascii="Arial" w:hAnsi="Arial" w:cs="Arial"/>
          <w:i/>
          <w:iCs/>
          <w:sz w:val="24"/>
          <w:szCs w:val="24"/>
        </w:rPr>
        <w:t>offshore transmission system</w:t>
      </w:r>
      <w:r>
        <w:rPr>
          <w:rFonts w:ascii="Arial" w:hAnsi="Arial" w:cs="Arial"/>
          <w:sz w:val="24"/>
          <w:szCs w:val="24"/>
        </w:rPr>
        <w:t>,</w:t>
      </w:r>
    </w:p>
    <w:p w14:paraId="731764F8" w14:textId="77777777" w:rsidR="009C1403" w:rsidRDefault="00C6386D">
      <w:pPr>
        <w:kinsoku w:val="0"/>
        <w:overflowPunct w:val="0"/>
        <w:autoSpaceDE/>
        <w:autoSpaceDN/>
        <w:adjustRightInd/>
        <w:spacing w:before="178" w:line="288" w:lineRule="exact"/>
        <w:ind w:left="1512" w:hanging="864"/>
        <w:jc w:val="both"/>
        <w:textAlignment w:val="baseline"/>
        <w:rPr>
          <w:rFonts w:ascii="Arial" w:hAnsi="Arial" w:cs="Arial"/>
          <w:i/>
          <w:iCs/>
          <w:sz w:val="24"/>
          <w:szCs w:val="24"/>
        </w:rPr>
      </w:pPr>
      <w:r>
        <w:rPr>
          <w:rFonts w:ascii="Arial" w:hAnsi="Arial" w:cs="Arial"/>
          <w:sz w:val="24"/>
          <w:szCs w:val="24"/>
        </w:rPr>
        <w:t xml:space="preserve">1.16.2 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 xml:space="preserve">demand is supplied from an </w:t>
      </w:r>
      <w:r>
        <w:rPr>
          <w:rFonts w:ascii="Arial" w:hAnsi="Arial" w:cs="Arial"/>
          <w:i/>
          <w:iCs/>
          <w:sz w:val="24"/>
          <w:szCs w:val="24"/>
        </w:rPr>
        <w:t>offshore transmission system</w:t>
      </w:r>
    </w:p>
    <w:p w14:paraId="6389832A" w14:textId="77777777" w:rsidR="009C1403" w:rsidRDefault="00C6386D">
      <w:pPr>
        <w:kinsoku w:val="0"/>
        <w:overflowPunct w:val="0"/>
        <w:autoSpaceDE/>
        <w:autoSpaceDN/>
        <w:adjustRightInd/>
        <w:spacing w:line="472" w:lineRule="exact"/>
        <w:ind w:left="648" w:right="3312"/>
        <w:textAlignment w:val="baseline"/>
        <w:rPr>
          <w:rFonts w:ascii="Arial" w:hAnsi="Arial" w:cs="Arial"/>
          <w:i/>
          <w:iCs/>
          <w:sz w:val="24"/>
          <w:szCs w:val="24"/>
        </w:rPr>
      </w:pPr>
      <w:r>
        <w:rPr>
          <w:rFonts w:ascii="Arial" w:hAnsi="Arial" w:cs="Arial"/>
          <w:sz w:val="24"/>
          <w:szCs w:val="24"/>
        </w:rPr>
        <w:t xml:space="preserve">1.16.3 AC or DC </w:t>
      </w:r>
      <w:r>
        <w:rPr>
          <w:rFonts w:ascii="Arial" w:hAnsi="Arial" w:cs="Arial"/>
          <w:i/>
          <w:iCs/>
          <w:sz w:val="24"/>
          <w:szCs w:val="24"/>
        </w:rPr>
        <w:t xml:space="preserve">offshore transmission circuits </w:t>
      </w:r>
      <w:r>
        <w:rPr>
          <w:rFonts w:ascii="Arial" w:hAnsi="Arial" w:cs="Arial"/>
          <w:sz w:val="24"/>
          <w:szCs w:val="24"/>
        </w:rPr>
        <w:t>the cable circuit/s</w:t>
      </w:r>
      <w:r>
        <w:rPr>
          <w:rFonts w:ascii="Arial" w:hAnsi="Arial" w:cs="Arial"/>
          <w:i/>
          <w:iCs/>
          <w:sz w:val="24"/>
          <w:szCs w:val="24"/>
        </w:rPr>
        <w:t xml:space="preserve">, </w:t>
      </w:r>
      <w:r>
        <w:rPr>
          <w:rFonts w:ascii="Arial" w:hAnsi="Arial" w:cs="Arial"/>
          <w:sz w:val="24"/>
          <w:szCs w:val="24"/>
        </w:rPr>
        <w:t>which may include</w:t>
      </w:r>
      <w:r>
        <w:rPr>
          <w:rFonts w:ascii="Arial" w:hAnsi="Arial" w:cs="Arial"/>
          <w:i/>
          <w:iCs/>
          <w:sz w:val="24"/>
          <w:szCs w:val="24"/>
        </w:rPr>
        <w:t>:</w:t>
      </w:r>
    </w:p>
    <w:p w14:paraId="2D79D2E0" w14:textId="77777777" w:rsidR="009C1403" w:rsidRDefault="00C6386D">
      <w:pPr>
        <w:kinsoku w:val="0"/>
        <w:overflowPunct w:val="0"/>
        <w:autoSpaceDE/>
        <w:autoSpaceDN/>
        <w:adjustRightInd/>
        <w:spacing w:before="207" w:line="276" w:lineRule="exact"/>
        <w:ind w:left="1512" w:hanging="864"/>
        <w:jc w:val="both"/>
        <w:textAlignment w:val="baseline"/>
        <w:rPr>
          <w:rFonts w:ascii="Arial" w:hAnsi="Arial" w:cs="Arial"/>
          <w:sz w:val="24"/>
          <w:szCs w:val="24"/>
        </w:rPr>
      </w:pPr>
      <w:r>
        <w:rPr>
          <w:rFonts w:ascii="Arial" w:hAnsi="Arial" w:cs="Arial"/>
          <w:sz w:val="24"/>
          <w:szCs w:val="24"/>
        </w:rPr>
        <w:t xml:space="preserve">1.16.4 AC or DC cable </w:t>
      </w:r>
      <w:r>
        <w:rPr>
          <w:rFonts w:ascii="Arial" w:hAnsi="Arial" w:cs="Arial"/>
          <w:i/>
          <w:iCs/>
          <w:sz w:val="24"/>
          <w:szCs w:val="24"/>
        </w:rPr>
        <w:t xml:space="preserve">offshore transmission circuits </w:t>
      </w:r>
      <w:r>
        <w:rPr>
          <w:rFonts w:ascii="Arial" w:hAnsi="Arial" w:cs="Arial"/>
          <w:sz w:val="24"/>
          <w:szCs w:val="24"/>
        </w:rPr>
        <w:t xml:space="preserve">connecting an </w:t>
      </w:r>
      <w:r>
        <w:rPr>
          <w:rFonts w:ascii="Arial" w:hAnsi="Arial" w:cs="Arial"/>
          <w:i/>
          <w:iCs/>
          <w:sz w:val="24"/>
          <w:szCs w:val="24"/>
        </w:rPr>
        <w:t xml:space="preserve">offshore platform </w:t>
      </w:r>
      <w:r>
        <w:rPr>
          <w:rFonts w:ascii="Arial" w:hAnsi="Arial" w:cs="Arial"/>
          <w:sz w:val="24"/>
          <w:szCs w:val="24"/>
        </w:rPr>
        <w:t xml:space="preserve">either directly to an onshore overhead line forming part of the </w:t>
      </w:r>
      <w:r>
        <w:rPr>
          <w:rFonts w:ascii="Arial" w:hAnsi="Arial" w:cs="Arial"/>
          <w:i/>
          <w:iCs/>
          <w:sz w:val="24"/>
          <w:szCs w:val="24"/>
        </w:rPr>
        <w:t xml:space="preserve">offshore transmission system </w:t>
      </w:r>
      <w:r>
        <w:rPr>
          <w:rFonts w:ascii="Arial" w:hAnsi="Arial" w:cs="Arial"/>
          <w:sz w:val="24"/>
          <w:szCs w:val="24"/>
        </w:rPr>
        <w:t xml:space="preserve">or to onshore connection facilities forming part of the </w:t>
      </w:r>
      <w:r>
        <w:rPr>
          <w:rFonts w:ascii="Arial" w:hAnsi="Arial" w:cs="Arial"/>
          <w:i/>
          <w:iCs/>
          <w:sz w:val="24"/>
          <w:szCs w:val="24"/>
        </w:rPr>
        <w:t>offshore transmission system</w:t>
      </w:r>
      <w:r>
        <w:rPr>
          <w:rFonts w:ascii="Arial" w:hAnsi="Arial" w:cs="Arial"/>
          <w:sz w:val="24"/>
          <w:szCs w:val="24"/>
        </w:rPr>
        <w:t>.</w:t>
      </w:r>
    </w:p>
    <w:p w14:paraId="359BB571" w14:textId="77777777" w:rsidR="009C1403" w:rsidRDefault="00C6386D">
      <w:pPr>
        <w:kinsoku w:val="0"/>
        <w:overflowPunct w:val="0"/>
        <w:autoSpaceDE/>
        <w:autoSpaceDN/>
        <w:adjustRightInd/>
        <w:spacing w:before="187" w:line="277" w:lineRule="exact"/>
        <w:ind w:left="648"/>
        <w:textAlignment w:val="baseline"/>
        <w:rPr>
          <w:rFonts w:ascii="Arial" w:hAnsi="Arial" w:cs="Arial"/>
          <w:sz w:val="24"/>
          <w:szCs w:val="24"/>
        </w:rPr>
      </w:pPr>
      <w:r>
        <w:rPr>
          <w:rFonts w:ascii="Arial" w:hAnsi="Arial" w:cs="Arial"/>
          <w:sz w:val="24"/>
          <w:szCs w:val="24"/>
        </w:rPr>
        <w:t>an overhead line section, which may include:</w:t>
      </w:r>
    </w:p>
    <w:p w14:paraId="318C7044" w14:textId="77777777" w:rsidR="009C1403" w:rsidRDefault="00C6386D">
      <w:pPr>
        <w:kinsoku w:val="0"/>
        <w:overflowPunct w:val="0"/>
        <w:autoSpaceDE/>
        <w:autoSpaceDN/>
        <w:adjustRightInd/>
        <w:spacing w:before="203" w:line="276" w:lineRule="exact"/>
        <w:ind w:left="1512" w:hanging="864"/>
        <w:jc w:val="both"/>
        <w:textAlignment w:val="baseline"/>
        <w:rPr>
          <w:rFonts w:ascii="Arial" w:hAnsi="Arial" w:cs="Arial"/>
          <w:i/>
          <w:iCs/>
          <w:sz w:val="24"/>
          <w:szCs w:val="24"/>
        </w:rPr>
      </w:pPr>
      <w:r>
        <w:rPr>
          <w:rFonts w:ascii="Arial" w:hAnsi="Arial" w:cs="Arial"/>
          <w:sz w:val="24"/>
          <w:szCs w:val="24"/>
        </w:rPr>
        <w:t xml:space="preserve">1.16.5 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p>
    <w:p w14:paraId="73BBADBA" w14:textId="77777777" w:rsidR="009C1403" w:rsidRDefault="009C1403">
      <w:pPr>
        <w:widowControl/>
        <w:rPr>
          <w:sz w:val="24"/>
          <w:szCs w:val="24"/>
        </w:rPr>
        <w:sectPr w:rsidR="009C1403" w:rsidSect="006C7961">
          <w:pgSz w:w="11904" w:h="16834"/>
          <w:pgMar w:top="1460" w:right="1405" w:bottom="508" w:left="1459" w:header="720" w:footer="720" w:gutter="0"/>
          <w:cols w:space="720"/>
          <w:noEndnote/>
        </w:sectPr>
      </w:pPr>
    </w:p>
    <w:p w14:paraId="0204AE49" w14:textId="6E6345AD" w:rsidR="009C1403" w:rsidRDefault="00C6386D">
      <w:pPr>
        <w:kinsoku w:val="0"/>
        <w:overflowPunct w:val="0"/>
        <w:autoSpaceDE/>
        <w:autoSpaceDN/>
        <w:adjustRightInd/>
        <w:spacing w:before="23" w:line="281" w:lineRule="exact"/>
        <w:ind w:left="1512"/>
        <w:textAlignment w:val="baseline"/>
        <w:rPr>
          <w:rFonts w:ascii="Arial" w:hAnsi="Arial" w:cs="Arial"/>
          <w:spacing w:val="7"/>
          <w:sz w:val="24"/>
          <w:szCs w:val="24"/>
        </w:rPr>
      </w:pPr>
      <w:r>
        <w:rPr>
          <w:rFonts w:ascii="Arial" w:hAnsi="Arial" w:cs="Arial"/>
          <w:i/>
          <w:iCs/>
          <w:spacing w:val="7"/>
          <w:sz w:val="24"/>
          <w:szCs w:val="24"/>
        </w:rPr>
        <w:lastRenderedPageBreak/>
        <w:t xml:space="preserve">substation </w:t>
      </w:r>
      <w:r>
        <w:rPr>
          <w:rFonts w:ascii="Arial" w:hAnsi="Arial" w:cs="Arial"/>
          <w:spacing w:val="7"/>
          <w:sz w:val="24"/>
          <w:szCs w:val="24"/>
        </w:rPr>
        <w:t>or to onshore AC transformation or AC/DC conversion</w:t>
      </w:r>
    </w:p>
    <w:p w14:paraId="089EE7C9" w14:textId="77777777" w:rsidR="009C1403" w:rsidRDefault="00C6386D">
      <w:pPr>
        <w:kinsoku w:val="0"/>
        <w:overflowPunct w:val="0"/>
        <w:autoSpaceDE/>
        <w:autoSpaceDN/>
        <w:adjustRightInd/>
        <w:spacing w:line="273" w:lineRule="exact"/>
        <w:ind w:left="1512"/>
        <w:textAlignment w:val="baseline"/>
        <w:rPr>
          <w:rFonts w:ascii="Arial" w:hAnsi="Arial" w:cs="Arial"/>
          <w:sz w:val="24"/>
          <w:szCs w:val="24"/>
        </w:rPr>
      </w:pP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pPr>
        <w:kinsoku w:val="0"/>
        <w:overflowPunct w:val="0"/>
        <w:autoSpaceDE/>
        <w:autoSpaceDN/>
        <w:adjustRightInd/>
        <w:spacing w:before="204" w:line="275" w:lineRule="exact"/>
        <w:ind w:left="648"/>
        <w:textAlignment w:val="baseline"/>
        <w:rPr>
          <w:rFonts w:ascii="Arial" w:hAnsi="Arial" w:cs="Arial"/>
          <w:sz w:val="24"/>
          <w:szCs w:val="24"/>
        </w:rPr>
      </w:pPr>
      <w:r>
        <w:rPr>
          <w:rFonts w:ascii="Arial" w:hAnsi="Arial" w:cs="Arial"/>
          <w:sz w:val="24"/>
          <w:szCs w:val="24"/>
        </w:rPr>
        <w:t>onshore connection facilities, which may include:</w:t>
      </w:r>
    </w:p>
    <w:p w14:paraId="445C2BF7" w14:textId="77777777" w:rsidR="009C1403" w:rsidRDefault="00C6386D">
      <w:pPr>
        <w:kinsoku w:val="0"/>
        <w:overflowPunct w:val="0"/>
        <w:autoSpaceDE/>
        <w:autoSpaceDN/>
        <w:adjustRightInd/>
        <w:spacing w:before="210" w:line="273" w:lineRule="exact"/>
        <w:ind w:left="1512" w:hanging="864"/>
        <w:jc w:val="both"/>
        <w:textAlignment w:val="baseline"/>
        <w:rPr>
          <w:rFonts w:ascii="Arial" w:hAnsi="Arial" w:cs="Arial"/>
          <w:i/>
          <w:iCs/>
          <w:sz w:val="24"/>
          <w:szCs w:val="24"/>
        </w:rPr>
      </w:pPr>
      <w:r>
        <w:rPr>
          <w:rFonts w:ascii="Arial" w:hAnsi="Arial" w:cs="Arial"/>
          <w:sz w:val="24"/>
          <w:szCs w:val="24"/>
        </w:rPr>
        <w:t xml:space="preserve">1.16.6 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77777777" w:rsidR="009C1403" w:rsidRDefault="00C6386D">
      <w:pPr>
        <w:kinsoku w:val="0"/>
        <w:overflowPunct w:val="0"/>
        <w:autoSpaceDE/>
        <w:autoSpaceDN/>
        <w:adjustRightInd/>
        <w:spacing w:before="195" w:line="279" w:lineRule="exact"/>
        <w:ind w:left="1512" w:hanging="864"/>
        <w:jc w:val="both"/>
        <w:textAlignment w:val="baseline"/>
        <w:rPr>
          <w:rFonts w:ascii="Arial" w:hAnsi="Arial" w:cs="Arial"/>
          <w:i/>
          <w:iCs/>
          <w:sz w:val="24"/>
          <w:szCs w:val="24"/>
        </w:rPr>
      </w:pPr>
      <w:r>
        <w:rPr>
          <w:rFonts w:ascii="Arial" w:hAnsi="Arial" w:cs="Arial"/>
          <w:sz w:val="24"/>
          <w:szCs w:val="24"/>
        </w:rPr>
        <w:t xml:space="preserve">1.16.7 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at a voltage level (in that system) of</w:t>
      </w:r>
      <w:r>
        <w:rPr>
          <w:rFonts w:ascii="Arial" w:hAnsi="Arial" w:cs="Arial"/>
          <w:color w:val="D13438"/>
          <w:sz w:val="24"/>
          <w:szCs w:val="24"/>
        </w:rPr>
        <w:t xml:space="preserve"> </w:t>
      </w:r>
      <w:r w:rsidR="00C331D8">
        <w:rPr>
          <w:rFonts w:ascii="Arial" w:hAnsi="Arial" w:cs="Arial"/>
          <w:color w:val="D13438"/>
          <w:sz w:val="24"/>
          <w:szCs w:val="24"/>
        </w:rPr>
        <w:t xml:space="preserve">their </w:t>
      </w:r>
      <w:r>
        <w:rPr>
          <w:rFonts w:ascii="Arial" w:hAnsi="Arial" w:cs="Arial"/>
          <w:sz w:val="24"/>
          <w:szCs w:val="24"/>
        </w:rPr>
        <w:t xml:space="preserve">choosing.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rsidSect="006C7961">
          <w:pgSz w:w="11904" w:h="16834"/>
          <w:pgMar w:top="1420" w:right="1401" w:bottom="508" w:left="1463" w:header="720" w:footer="720" w:gutter="0"/>
          <w:cols w:space="720"/>
          <w:noEndnote/>
        </w:sectPr>
      </w:pPr>
    </w:p>
    <w:p w14:paraId="21AC2BDB" w14:textId="69C1A346" w:rsidR="009C1403" w:rsidRDefault="00C6386D">
      <w:pPr>
        <w:kinsoku w:val="0"/>
        <w:overflowPunct w:val="0"/>
        <w:autoSpaceDE/>
        <w:autoSpaceDN/>
        <w:adjustRightInd/>
        <w:spacing w:line="280" w:lineRule="exact"/>
        <w:ind w:left="2088" w:right="792" w:hanging="504"/>
        <w:textAlignment w:val="baseline"/>
        <w:rPr>
          <w:rFonts w:ascii="Arial" w:hAnsi="Arial" w:cs="Arial"/>
          <w:spacing w:val="-9"/>
          <w:sz w:val="24"/>
          <w:szCs w:val="24"/>
        </w:rPr>
      </w:pPr>
      <w:r>
        <w:rPr>
          <w:noProof/>
          <w:color w:val="2B579A"/>
          <w:shd w:val="clear" w:color="auto" w:fill="E6E6E6"/>
        </w:rPr>
        <w:lastRenderedPageBreak/>
        <mc:AlternateContent>
          <mc:Choice Requires="wps">
            <w:drawing>
              <wp:anchor distT="0" distB="0" distL="0" distR="0" simplePos="0" relativeHeight="251658255" behindDoc="1" locked="0" layoutInCell="0" allowOverlap="1" wp14:anchorId="2A668325" wp14:editId="67A31F3F">
                <wp:simplePos x="0" y="0"/>
                <wp:positionH relativeFrom="page">
                  <wp:posOffset>927735</wp:posOffset>
                </wp:positionH>
                <wp:positionV relativeFrom="page">
                  <wp:posOffset>1003300</wp:posOffset>
                </wp:positionV>
                <wp:extent cx="4433570" cy="3787775"/>
                <wp:effectExtent l="0" t="0" r="0" b="0"/>
                <wp:wrapSquare wrapText="bothSides"/>
                <wp:docPr id="24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DD8499"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68325" id="Text Box 245" o:spid="_x0000_s1041" type="#_x0000_t202" style="position:absolute;left:0;text-align:left;margin-left:73.05pt;margin-top:79pt;width:349.1pt;height:298.2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" o:allowincell="f" stroked="f">
                <v:fill opacity="0"/>
                <v:textbox inset="0,0,0,0">
                  <w:txbxContent>
                    <w:p w14:paraId="57DD8499"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6" behindDoc="1" locked="0" layoutInCell="0" allowOverlap="1" wp14:anchorId="39C1FE14" wp14:editId="706FC483">
                <wp:simplePos x="0" y="0"/>
                <wp:positionH relativeFrom="page">
                  <wp:posOffset>5361305</wp:posOffset>
                </wp:positionH>
                <wp:positionV relativeFrom="page">
                  <wp:posOffset>1003300</wp:posOffset>
                </wp:positionV>
                <wp:extent cx="1429385" cy="3787775"/>
                <wp:effectExtent l="0" t="0" r="0" b="0"/>
                <wp:wrapSquare wrapText="bothSides"/>
                <wp:docPr id="24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385"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CAFA6"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1FE14" id="Text Box 244" o:spid="_x0000_s1042" type="#_x0000_t202" style="position:absolute;left:0;text-align:left;margin-left:422.15pt;margin-top:79pt;width:112.55pt;height:298.25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" o:allowincell="f" stroked="f">
                <v:fill opacity="0"/>
                <v:textbox style="layout-flow:vertical;mso-layout-flow-alt:bottom-to-top" inset="0,0,0,0">
                  <w:txbxContent>
                    <w:p w14:paraId="4A0CAFA6"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7" behindDoc="0" locked="0" layoutInCell="0" allowOverlap="1" wp14:anchorId="623D24B9" wp14:editId="7144F469">
                <wp:simplePos x="0" y="0"/>
                <wp:positionH relativeFrom="page">
                  <wp:posOffset>927735</wp:posOffset>
                </wp:positionH>
                <wp:positionV relativeFrom="page">
                  <wp:posOffset>1014730</wp:posOffset>
                </wp:positionV>
                <wp:extent cx="4433570" cy="3618230"/>
                <wp:effectExtent l="0" t="0" r="0" b="0"/>
                <wp:wrapSquare wrapText="bothSides"/>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6182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DE51E" w14:textId="2B0BBF9C" w:rsidR="009C1403" w:rsidRDefault="00C6386D">
                            <w:pPr>
                              <w:kinsoku w:val="0"/>
                              <w:overflowPunct w:val="0"/>
                              <w:autoSpaceDE/>
                              <w:autoSpaceDN/>
                              <w:adjustRightInd/>
                              <w:ind w:left="128"/>
                              <w:textAlignment w:val="baseline"/>
                              <w:rPr>
                                <w:sz w:val="24"/>
                                <w:szCs w:val="24"/>
                              </w:rPr>
                            </w:pPr>
                            <w:r>
                              <w:rPr>
                                <w:noProof/>
                                <w:color w:val="2B579A"/>
                                <w:sz w:val="24"/>
                                <w:szCs w:val="24"/>
                                <w:shd w:val="clear" w:color="auto" w:fill="E6E6E6"/>
                              </w:rPr>
                              <w:drawing>
                                <wp:inline distT="0" distB="0" distL="0" distR="0" wp14:anchorId="7EEA3A97" wp14:editId="03F36238">
                                  <wp:extent cx="4351020" cy="3619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D24B9" id="Text Box 243" o:spid="_x0000_s1043" type="#_x0000_t202" style="position:absolute;left:0;text-align:left;margin-left:73.05pt;margin-top:79.9pt;width:349.1pt;height:284.9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" o:allowincell="f" stroked="f">
                <v:fill opacity="0"/>
                <v:textbox inset="0,0,0,0">
                  <w:txbxContent>
                    <w:p w14:paraId="223DE51E" w14:textId="2B0BBF9C" w:rsidR="009C1403" w:rsidRDefault="00C6386D">
                      <w:pPr>
                        <w:kinsoku w:val="0"/>
                        <w:overflowPunct w:val="0"/>
                        <w:autoSpaceDE/>
                        <w:autoSpaceDN/>
                        <w:adjustRightInd/>
                        <w:ind w:left="128"/>
                        <w:textAlignment w:val="baseline"/>
                        <w:rPr>
                          <w:sz w:val="24"/>
                          <w:szCs w:val="24"/>
                        </w:rPr>
                      </w:pPr>
                      <w:r>
                        <w:rPr>
                          <w:noProof/>
                          <w:color w:val="2B579A"/>
                          <w:sz w:val="24"/>
                          <w:szCs w:val="24"/>
                          <w:shd w:val="clear" w:color="auto" w:fill="E6E6E6"/>
                        </w:rPr>
                        <w:drawing>
                          <wp:inline distT="0" distB="0" distL="0" distR="0" wp14:anchorId="7EEA3A97" wp14:editId="03F36238">
                            <wp:extent cx="4351020" cy="3619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8" behindDoc="0" locked="0" layoutInCell="0" allowOverlap="1" wp14:anchorId="5EB6B6C8" wp14:editId="31265E4E">
                <wp:simplePos x="0" y="0"/>
                <wp:positionH relativeFrom="page">
                  <wp:posOffset>1173480</wp:posOffset>
                </wp:positionH>
                <wp:positionV relativeFrom="page">
                  <wp:posOffset>1268095</wp:posOffset>
                </wp:positionV>
                <wp:extent cx="831850" cy="316865"/>
                <wp:effectExtent l="0" t="0" r="0" b="0"/>
                <wp:wrapSquare wrapText="bothSides"/>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6B6C8" id="Text Box 242" o:spid="_x0000_s1044" type="#_x0000_t202" style="position:absolute;left:0;text-align:left;margin-left:92.4pt;margin-top:99.85pt;width:65.5pt;height:24.95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" o:allowincell="f" stroked="f">
                <v:fill opacity="0"/>
                <v:textbox inset="0,0,0,0">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9" behindDoc="0" locked="0" layoutInCell="0" allowOverlap="1" wp14:anchorId="228EEDE0" wp14:editId="5A763BD2">
                <wp:simplePos x="0" y="0"/>
                <wp:positionH relativeFrom="page">
                  <wp:posOffset>1475105</wp:posOffset>
                </wp:positionH>
                <wp:positionV relativeFrom="page">
                  <wp:posOffset>1737360</wp:posOffset>
                </wp:positionV>
                <wp:extent cx="612775" cy="243840"/>
                <wp:effectExtent l="0" t="0" r="0" b="0"/>
                <wp:wrapSquare wrapText="bothSides"/>
                <wp:docPr id="2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EEDE0" id="Text Box 241" o:spid="_x0000_s1045" type="#_x0000_t202" style="position:absolute;left:0;text-align:left;margin-left:116.15pt;margin-top:136.8pt;width:48.25pt;height:19.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" o:allowincell="f" stroked="f">
                <v:fill opacity="0"/>
                <v:textbox inset="0,0,0,0">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0" behindDoc="0" locked="0" layoutInCell="0" allowOverlap="1" wp14:anchorId="60486E55" wp14:editId="783A18F4">
                <wp:simplePos x="0" y="0"/>
                <wp:positionH relativeFrom="page">
                  <wp:posOffset>1299845</wp:posOffset>
                </wp:positionH>
                <wp:positionV relativeFrom="page">
                  <wp:posOffset>2578735</wp:posOffset>
                </wp:positionV>
                <wp:extent cx="515620" cy="81915"/>
                <wp:effectExtent l="0" t="0" r="0" b="0"/>
                <wp:wrapSquare wrapText="bothSides"/>
                <wp:docPr id="240"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86E55" id="Text Box 240" o:spid="_x0000_s1046" type="#_x0000_t202" style="position:absolute;left:0;text-align:left;margin-left:102.35pt;margin-top:203.05pt;width:40.6pt;height:6.45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" o:allowincell="f" stroked="f">
                <v:fill opacity="0"/>
                <v:textbox inset="0,0,0,0">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1" behindDoc="0" locked="0" layoutInCell="0" allowOverlap="1" wp14:anchorId="55BDA96A" wp14:editId="7DF057FE">
                <wp:simplePos x="0" y="0"/>
                <wp:positionH relativeFrom="page">
                  <wp:posOffset>1112520</wp:posOffset>
                </wp:positionH>
                <wp:positionV relativeFrom="page">
                  <wp:posOffset>2691130</wp:posOffset>
                </wp:positionV>
                <wp:extent cx="905510" cy="82550"/>
                <wp:effectExtent l="0" t="0" r="0" b="0"/>
                <wp:wrapSquare wrapText="bothSides"/>
                <wp:docPr id="23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DA96A" id="Text Box 239" o:spid="_x0000_s1047" type="#_x0000_t202" style="position:absolute;left:0;text-align:left;margin-left:87.6pt;margin-top:211.9pt;width:71.3pt;height:6.5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" o:allowincell="f" stroked="f">
                <v:fill opacity="0"/>
                <v:textbox inset="0,0,0,0">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2" behindDoc="0" locked="0" layoutInCell="0" allowOverlap="1" wp14:anchorId="68192EFB" wp14:editId="15FD4CFD">
                <wp:simplePos x="0" y="0"/>
                <wp:positionH relativeFrom="page">
                  <wp:posOffset>1522095</wp:posOffset>
                </wp:positionH>
                <wp:positionV relativeFrom="page">
                  <wp:posOffset>3048000</wp:posOffset>
                </wp:positionV>
                <wp:extent cx="518795" cy="82550"/>
                <wp:effectExtent l="0" t="0" r="0" b="0"/>
                <wp:wrapSquare wrapText="bothSides"/>
                <wp:docPr id="238"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92EFB" id="Text Box 238" o:spid="_x0000_s1048" type="#_x0000_t202" style="position:absolute;left:0;text-align:left;margin-left:119.85pt;margin-top:240pt;width:40.85pt;height:6.5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" o:allowincell="f" stroked="f">
                <v:fill opacity="0"/>
                <v:textbox inset="0,0,0,0">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3" behindDoc="0" locked="0" layoutInCell="0" allowOverlap="1" wp14:anchorId="292C4D78" wp14:editId="67DA3EAF">
                <wp:simplePos x="0" y="0"/>
                <wp:positionH relativeFrom="page">
                  <wp:posOffset>1121410</wp:posOffset>
                </wp:positionH>
                <wp:positionV relativeFrom="page">
                  <wp:posOffset>3392170</wp:posOffset>
                </wp:positionV>
                <wp:extent cx="441960" cy="219710"/>
                <wp:effectExtent l="0" t="0" r="0" b="0"/>
                <wp:wrapSquare wrapText="bothSides"/>
                <wp:docPr id="2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19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C4D78" id="Text Box 237" o:spid="_x0000_s1049" type="#_x0000_t202" style="position:absolute;left:0;text-align:left;margin-left:88.3pt;margin-top:267.1pt;width:34.8pt;height:17.3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" o:allowincell="f" stroked="f">
                <v:fill opacity="0"/>
                <v:textbox inset="0,0,0,0">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4" behindDoc="0" locked="0" layoutInCell="0" allowOverlap="1" wp14:anchorId="23A4B8DB" wp14:editId="1F7CC11E">
                <wp:simplePos x="0" y="0"/>
                <wp:positionH relativeFrom="page">
                  <wp:posOffset>1532890</wp:posOffset>
                </wp:positionH>
                <wp:positionV relativeFrom="page">
                  <wp:posOffset>3611880</wp:posOffset>
                </wp:positionV>
                <wp:extent cx="448310" cy="85090"/>
                <wp:effectExtent l="0" t="0" r="0" b="0"/>
                <wp:wrapSquare wrapText="bothSides"/>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310" cy="85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4B8DB" id="Text Box 236" o:spid="_x0000_s1050" type="#_x0000_t202" style="position:absolute;left:0;text-align:left;margin-left:120.7pt;margin-top:284.4pt;width:35.3pt;height:6.7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" o:allowincell="f" stroked="f">
                <v:fill opacity="0"/>
                <v:textbox inset="0,0,0,0">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5" behindDoc="0" locked="0" layoutInCell="0" allowOverlap="1" wp14:anchorId="01546F3F" wp14:editId="75AFE33E">
                <wp:simplePos x="0" y="0"/>
                <wp:positionH relativeFrom="page">
                  <wp:posOffset>927735</wp:posOffset>
                </wp:positionH>
                <wp:positionV relativeFrom="page">
                  <wp:posOffset>4280535</wp:posOffset>
                </wp:positionV>
                <wp:extent cx="1285240" cy="352425"/>
                <wp:effectExtent l="0" t="0" r="0" b="0"/>
                <wp:wrapSquare wrapText="bothSides"/>
                <wp:docPr id="235"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352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46F3F" id="Text Box 235" o:spid="_x0000_s1051" type="#_x0000_t202" style="position:absolute;left:0;text-align:left;margin-left:73.05pt;margin-top:337.05pt;width:101.2pt;height:27.75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" o:allowincell="f" stroked="f">
                <v:fill opacity="0"/>
                <v:textbox inset="0,0,0,0">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6" behindDoc="0" locked="0" layoutInCell="0" allowOverlap="1" wp14:anchorId="1F3C7484" wp14:editId="22B2EA26">
                <wp:simplePos x="0" y="0"/>
                <wp:positionH relativeFrom="page">
                  <wp:posOffset>3695065</wp:posOffset>
                </wp:positionH>
                <wp:positionV relativeFrom="page">
                  <wp:posOffset>2008505</wp:posOffset>
                </wp:positionV>
                <wp:extent cx="521970" cy="204470"/>
                <wp:effectExtent l="0" t="0" r="0" b="0"/>
                <wp:wrapSquare wrapText="bothSides"/>
                <wp:docPr id="234"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C7484" id="Text Box 234" o:spid="_x0000_s1052" type="#_x0000_t202" style="position:absolute;left:0;text-align:left;margin-left:290.95pt;margin-top:158.15pt;width:41.1pt;height:16.1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" o:allowincell="f" stroked="f">
                <v:fill opacity="0"/>
                <v:textbox inset="0,0,0,0">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7" behindDoc="0" locked="0" layoutInCell="0" allowOverlap="1" wp14:anchorId="6D4EC15F" wp14:editId="687269C2">
                <wp:simplePos x="0" y="0"/>
                <wp:positionH relativeFrom="page">
                  <wp:posOffset>3651250</wp:posOffset>
                </wp:positionH>
                <wp:positionV relativeFrom="page">
                  <wp:posOffset>4023360</wp:posOffset>
                </wp:positionV>
                <wp:extent cx="948055" cy="487680"/>
                <wp:effectExtent l="0" t="0" r="0" b="0"/>
                <wp:wrapSquare wrapText="bothSides"/>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4876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EC15F" id="Text Box 233" o:spid="_x0000_s1053" type="#_x0000_t202" style="position:absolute;left:0;text-align:left;margin-left:287.5pt;margin-top:316.8pt;width:74.65pt;height:38.4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" o:allowincell="f" stroked="f">
                <v:fill opacity="0"/>
                <v:textbox inset="0,0,0,0">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8" behindDoc="0" locked="0" layoutInCell="0" allowOverlap="1" wp14:anchorId="015D418E" wp14:editId="047B5DCD">
                <wp:simplePos x="0" y="0"/>
                <wp:positionH relativeFrom="page">
                  <wp:posOffset>5240655</wp:posOffset>
                </wp:positionH>
                <wp:positionV relativeFrom="page">
                  <wp:posOffset>2682240</wp:posOffset>
                </wp:positionV>
                <wp:extent cx="120650" cy="810895"/>
                <wp:effectExtent l="0" t="0" r="0" b="0"/>
                <wp:wrapSquare wrapText="bothSides"/>
                <wp:docPr id="23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810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D418E" id="Text Box 232" o:spid="_x0000_s1054" type="#_x0000_t202" style="position:absolute;left:0;text-align:left;margin-left:412.65pt;margin-top:211.2pt;width:9.5pt;height:63.85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" o:allowincell="f" stroked="f">
                <v:fill opacity="0"/>
                <v:textbox style="layout-flow:vertical;mso-layout-flow-alt:bottom-to-top" inset="0,0,0,0">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9" behindDoc="0" locked="0" layoutInCell="0" allowOverlap="1" wp14:anchorId="71A88CF8" wp14:editId="364E9948">
                <wp:simplePos x="0" y="0"/>
                <wp:positionH relativeFrom="page">
                  <wp:posOffset>4678045</wp:posOffset>
                </wp:positionH>
                <wp:positionV relativeFrom="page">
                  <wp:posOffset>2014855</wp:posOffset>
                </wp:positionV>
                <wp:extent cx="122555" cy="1819275"/>
                <wp:effectExtent l="0" t="0" r="0" b="0"/>
                <wp:wrapSquare wrapText="bothSides"/>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DC3C20" w14:textId="77777777"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88CF8" id="Text Box 231" o:spid="_x0000_s1055" type="#_x0000_t202" style="position:absolute;left:0;text-align:left;margin-left:368.35pt;margin-top:158.65pt;width:9.65pt;height:143.25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" o:allowincell="f" stroked="f">
                <v:fill opacity="0"/>
                <v:textbox style="layout-flow:vertical;mso-layout-flow-alt:bottom-to-top" inset="0,0,0,0">
                  <w:txbxContent>
                    <w:p w14:paraId="52DC3C20" w14:textId="77777777"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0" behindDoc="0" locked="0" layoutInCell="0" allowOverlap="1" wp14:anchorId="6A3502A0" wp14:editId="4F5FBD3B">
                <wp:simplePos x="0" y="0"/>
                <wp:positionH relativeFrom="page">
                  <wp:posOffset>6671310</wp:posOffset>
                </wp:positionH>
                <wp:positionV relativeFrom="page">
                  <wp:posOffset>2185670</wp:posOffset>
                </wp:positionV>
                <wp:extent cx="119380" cy="1889760"/>
                <wp:effectExtent l="0" t="0" r="0" b="0"/>
                <wp:wrapSquare wrapText="bothSides"/>
                <wp:docPr id="230"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18897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502A0" id="Text Box 230" o:spid="_x0000_s1056" type="#_x0000_t202" style="position:absolute;left:0;text-align:left;margin-left:525.3pt;margin-top:172.1pt;width:9.4pt;height:148.8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" o:allowincell="f" stroked="f">
                <v:fill opacity="0"/>
                <v:textbox style="layout-flow:vertical;mso-layout-flow-alt:bottom-to-top" inset="0,0,0,0">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1" behindDoc="0" locked="0" layoutInCell="0" allowOverlap="1" wp14:anchorId="0EB29529" wp14:editId="191E6BB6">
                <wp:simplePos x="0" y="0"/>
                <wp:positionH relativeFrom="page">
                  <wp:posOffset>5932805</wp:posOffset>
                </wp:positionH>
                <wp:positionV relativeFrom="page">
                  <wp:posOffset>2033270</wp:posOffset>
                </wp:positionV>
                <wp:extent cx="735330" cy="2359025"/>
                <wp:effectExtent l="0" t="0" r="0" b="0"/>
                <wp:wrapSquare wrapText="bothSides"/>
                <wp:docPr id="229"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359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29529" id="Text Box 229" o:spid="_x0000_s1057" type="#_x0000_t202" style="position:absolute;left:0;text-align:left;margin-left:467.15pt;margin-top:160.1pt;width:57.9pt;height:185.75pt;z-index:2516582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" o:allowincell="f" stroked="f">
                <v:fill opacity="0"/>
                <v:textbox style="layout-flow:vertical;mso-layout-flow-alt:bottom-to-top" inset="0,0,0,0">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2" behindDoc="0" locked="0" layoutInCell="0" allowOverlap="1" wp14:anchorId="4B861450" wp14:editId="44A199E2">
                <wp:simplePos x="0" y="0"/>
                <wp:positionH relativeFrom="page">
                  <wp:posOffset>6333490</wp:posOffset>
                </wp:positionH>
                <wp:positionV relativeFrom="page">
                  <wp:posOffset>1828800</wp:posOffset>
                </wp:positionV>
                <wp:extent cx="232410" cy="0"/>
                <wp:effectExtent l="0" t="0" r="0" b="0"/>
                <wp:wrapSquare wrapText="bothSides"/>
                <wp:docPr id="227" name="Straight Connector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755C5FE" id="Straight Connector 227" o:spid="_x0000_s1026" style="position:absolute;z-index:251658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7pt,2in" to="517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3" behindDoc="0" locked="0" layoutInCell="0" allowOverlap="1" wp14:anchorId="71C60CF6" wp14:editId="36380A39">
                <wp:simplePos x="0" y="0"/>
                <wp:positionH relativeFrom="page">
                  <wp:posOffset>6449695</wp:posOffset>
                </wp:positionH>
                <wp:positionV relativeFrom="page">
                  <wp:posOffset>1835150</wp:posOffset>
                </wp:positionV>
                <wp:extent cx="0" cy="2734310"/>
                <wp:effectExtent l="0" t="0" r="0" b="0"/>
                <wp:wrapSquare wrapText="bothSides"/>
                <wp:docPr id="226" name="Straight Connector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5C1B9A36" id="Straight Connector 226" o:spid="_x0000_s1026" style="position:absolute;z-index:25165827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07.85pt,144.5pt" to="507.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4" behindDoc="0" locked="0" layoutInCell="0" allowOverlap="1" wp14:anchorId="55EC39A5" wp14:editId="01743B2E">
                <wp:simplePos x="0" y="0"/>
                <wp:positionH relativeFrom="page">
                  <wp:posOffset>5715000</wp:posOffset>
                </wp:positionH>
                <wp:positionV relativeFrom="page">
                  <wp:posOffset>1835150</wp:posOffset>
                </wp:positionV>
                <wp:extent cx="0" cy="2734310"/>
                <wp:effectExtent l="0" t="0" r="0" b="0"/>
                <wp:wrapSquare wrapText="bothSides"/>
                <wp:docPr id="225" name="Straight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61D6961" id="Straight Connector 225" o:spid="_x0000_s1026" style="position:absolute;z-index:2516582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50pt,144.5pt" to="450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5" behindDoc="0" locked="0" layoutInCell="0" allowOverlap="1" wp14:anchorId="626C4794" wp14:editId="741A0ECE">
                <wp:simplePos x="0" y="0"/>
                <wp:positionH relativeFrom="page">
                  <wp:posOffset>6336665</wp:posOffset>
                </wp:positionH>
                <wp:positionV relativeFrom="page">
                  <wp:posOffset>4572000</wp:posOffset>
                </wp:positionV>
                <wp:extent cx="232410" cy="0"/>
                <wp:effectExtent l="0" t="0" r="0" b="0"/>
                <wp:wrapSquare wrapText="bothSides"/>
                <wp:docPr id="224" name="Straight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F6D61FE" id="Straight Connector 224" o:spid="_x0000_s1026" style="position:absolute;z-index:25165827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95pt,5in" to="517.2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6" behindDoc="0" locked="0" layoutInCell="0" allowOverlap="1" wp14:anchorId="6F02F465" wp14:editId="4E12FBA4">
                <wp:simplePos x="0" y="0"/>
                <wp:positionH relativeFrom="page">
                  <wp:posOffset>5599430</wp:posOffset>
                </wp:positionH>
                <wp:positionV relativeFrom="page">
                  <wp:posOffset>4572000</wp:posOffset>
                </wp:positionV>
                <wp:extent cx="231775" cy="0"/>
                <wp:effectExtent l="0" t="0" r="0" b="0"/>
                <wp:wrapSquare wrapText="bothSides"/>
                <wp:docPr id="223" name="Straight Connector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471CFC29" id="Straight Connector 223" o:spid="_x0000_s1026" style="position:absolute;z-index:2516582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40.9pt,5in" to="459.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" o:allowincell="f" strokeweight=".7pt">
                <w10:wrap type="square" anchorx="page" anchory="page"/>
              </v:line>
            </w:pict>
          </mc:Fallback>
        </mc:AlternateContent>
      </w:r>
      <w:r>
        <w:rPr>
          <w:rFonts w:ascii="Arial" w:hAnsi="Arial" w:cs="Arial"/>
          <w:spacing w:val="-9"/>
          <w:sz w:val="24"/>
          <w:szCs w:val="24"/>
        </w:rPr>
        <w:t xml:space="preserve">Figure 1.2 An </w:t>
      </w:r>
      <w:r>
        <w:rPr>
          <w:rFonts w:ascii="Arial" w:hAnsi="Arial" w:cs="Arial"/>
          <w:i/>
          <w:iCs/>
          <w:spacing w:val="-9"/>
          <w:sz w:val="24"/>
          <w:szCs w:val="24"/>
        </w:rPr>
        <w:t xml:space="preserve">offshore transmission system </w:t>
      </w:r>
      <w:r>
        <w:rPr>
          <w:rFonts w:ascii="Arial" w:hAnsi="Arial" w:cs="Arial"/>
          <w:spacing w:val="-9"/>
          <w:sz w:val="24"/>
          <w:szCs w:val="24"/>
        </w:rPr>
        <w:t xml:space="preserve">with a directly connected </w:t>
      </w:r>
      <w:r>
        <w:rPr>
          <w:rFonts w:ascii="Arial" w:hAnsi="Arial" w:cs="Arial"/>
          <w:i/>
          <w:iCs/>
          <w:spacing w:val="-9"/>
          <w:sz w:val="24"/>
          <w:szCs w:val="24"/>
        </w:rPr>
        <w:t xml:space="preserve">power station </w:t>
      </w:r>
      <w:r>
        <w:rPr>
          <w:rFonts w:ascii="Arial" w:hAnsi="Arial" w:cs="Arial"/>
          <w:spacing w:val="-9"/>
          <w:sz w:val="24"/>
          <w:szCs w:val="24"/>
        </w:rPr>
        <w:t xml:space="preserve">and </w:t>
      </w:r>
      <w:r>
        <w:rPr>
          <w:rFonts w:ascii="Arial" w:hAnsi="Arial" w:cs="Arial"/>
          <w:i/>
          <w:iCs/>
          <w:spacing w:val="-9"/>
          <w:sz w:val="24"/>
          <w:szCs w:val="24"/>
        </w:rPr>
        <w:t xml:space="preserve">first onshore substation </w:t>
      </w:r>
      <w:r>
        <w:rPr>
          <w:rFonts w:ascii="Arial" w:hAnsi="Arial" w:cs="Arial"/>
          <w:spacing w:val="-9"/>
          <w:sz w:val="24"/>
          <w:szCs w:val="24"/>
        </w:rPr>
        <w:t xml:space="preserve">owned by the </w:t>
      </w:r>
      <w:r>
        <w:rPr>
          <w:rFonts w:ascii="Arial" w:hAnsi="Arial" w:cs="Arial"/>
          <w:i/>
          <w:iCs/>
          <w:spacing w:val="-9"/>
          <w:sz w:val="24"/>
          <w:szCs w:val="24"/>
        </w:rPr>
        <w:t xml:space="preserve">offshore </w:t>
      </w:r>
      <w:r>
        <w:rPr>
          <w:rFonts w:ascii="Arial" w:hAnsi="Arial" w:cs="Arial"/>
          <w:spacing w:val="-9"/>
          <w:sz w:val="24"/>
          <w:szCs w:val="24"/>
        </w:rPr>
        <w:t>transmission owner</w:t>
      </w:r>
    </w:p>
    <w:p w14:paraId="651B2D53" w14:textId="77777777" w:rsidR="009C1403" w:rsidRDefault="00C6386D">
      <w:pPr>
        <w:kinsoku w:val="0"/>
        <w:overflowPunct w:val="0"/>
        <w:autoSpaceDE/>
        <w:autoSpaceDN/>
        <w:adjustRightInd/>
        <w:spacing w:before="341" w:line="275" w:lineRule="exact"/>
        <w:ind w:left="648" w:hanging="648"/>
        <w:jc w:val="both"/>
        <w:textAlignment w:val="baseline"/>
        <w:rPr>
          <w:rFonts w:ascii="Arial" w:hAnsi="Arial" w:cs="Arial"/>
          <w:sz w:val="24"/>
          <w:szCs w:val="24"/>
        </w:rPr>
      </w:pPr>
      <w:r>
        <w:rPr>
          <w:rFonts w:ascii="Arial" w:hAnsi="Arial" w:cs="Arial"/>
          <w:sz w:val="24"/>
          <w:szCs w:val="24"/>
        </w:rPr>
        <w:t xml:space="preserve">1.18 The boundaries between functional parts of an </w:t>
      </w:r>
      <w:r>
        <w:rPr>
          <w:rFonts w:ascii="Arial" w:hAnsi="Arial" w:cs="Arial"/>
          <w:i/>
          <w:iCs/>
          <w:sz w:val="24"/>
          <w:szCs w:val="24"/>
        </w:rPr>
        <w:t xml:space="preserve">offshore transmission system </w:t>
      </w:r>
      <w:r>
        <w:rPr>
          <w:rFonts w:ascii="Arial" w:hAnsi="Arial" w:cs="Arial"/>
          <w:sz w:val="24"/>
          <w:szCs w:val="24"/>
        </w:rPr>
        <w:t xml:space="preserve">will vary according to circumstances. In the example illustrated in Figure 1.3, the </w:t>
      </w:r>
      <w:r>
        <w:rPr>
          <w:rFonts w:ascii="Arial" w:hAnsi="Arial" w:cs="Arial"/>
          <w:i/>
          <w:iCs/>
          <w:sz w:val="24"/>
          <w:szCs w:val="24"/>
        </w:rPr>
        <w:t xml:space="preserve">first onshore substation </w:t>
      </w:r>
      <w:r>
        <w:rPr>
          <w:rFonts w:ascii="Arial" w:hAnsi="Arial" w:cs="Arial"/>
          <w:sz w:val="24"/>
          <w:szCs w:val="24"/>
        </w:rPr>
        <w:t xml:space="preserve">is owned by the </w:t>
      </w:r>
      <w:r>
        <w:rPr>
          <w:rFonts w:ascii="Arial" w:hAnsi="Arial" w:cs="Arial"/>
          <w:i/>
          <w:iCs/>
          <w:sz w:val="24"/>
          <w:szCs w:val="24"/>
        </w:rPr>
        <w:t xml:space="preserve">onshore transmission system </w:t>
      </w:r>
      <w:r>
        <w:rPr>
          <w:rFonts w:ascii="Arial" w:hAnsi="Arial" w:cs="Arial"/>
          <w:sz w:val="24"/>
          <w:szCs w:val="24"/>
        </w:rPr>
        <w:t xml:space="preserve">owner or </w:t>
      </w:r>
      <w:r>
        <w:rPr>
          <w:rFonts w:ascii="Arial" w:hAnsi="Arial" w:cs="Arial"/>
          <w:i/>
          <w:iCs/>
          <w:sz w:val="24"/>
          <w:szCs w:val="24"/>
        </w:rPr>
        <w:t xml:space="preserve">user system </w:t>
      </w:r>
      <w:r>
        <w:rPr>
          <w:rFonts w:ascii="Arial" w:hAnsi="Arial" w:cs="Arial"/>
          <w:sz w:val="24"/>
          <w:szCs w:val="24"/>
        </w:rPr>
        <w:t xml:space="preserve">owner. Accordingly,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w:t>
      </w:r>
      <w:r>
        <w:rPr>
          <w:rFonts w:ascii="Arial" w:hAnsi="Arial" w:cs="Arial"/>
          <w:sz w:val="24"/>
          <w:szCs w:val="24"/>
        </w:rPr>
        <w:t xml:space="preserve">, as the case may be, would be at the lower voltage side rather than the higher voltage side of the transformers at the </w:t>
      </w:r>
      <w:r>
        <w:rPr>
          <w:rFonts w:ascii="Arial" w:hAnsi="Arial" w:cs="Arial"/>
          <w:i/>
          <w:iCs/>
          <w:sz w:val="24"/>
          <w:szCs w:val="24"/>
        </w:rPr>
        <w:t xml:space="preserve">first onshore substation. </w:t>
      </w:r>
      <w:r>
        <w:rPr>
          <w:rFonts w:ascii="Arial" w:hAnsi="Arial" w:cs="Arial"/>
          <w:sz w:val="24"/>
          <w:szCs w:val="24"/>
        </w:rPr>
        <w:t xml:space="preserve">Similarly, the extent of the </w:t>
      </w:r>
      <w:r>
        <w:rPr>
          <w:rFonts w:ascii="Arial" w:hAnsi="Arial" w:cs="Arial"/>
          <w:i/>
          <w:iCs/>
          <w:sz w:val="24"/>
          <w:szCs w:val="24"/>
        </w:rPr>
        <w:t xml:space="preserve">offshore </w:t>
      </w:r>
      <w:r>
        <w:rPr>
          <w:rFonts w:ascii="Arial" w:hAnsi="Arial" w:cs="Arial"/>
          <w:sz w:val="24"/>
          <w:szCs w:val="24"/>
        </w:rPr>
        <w:t xml:space="preserve">generation and demand connection criteria also move with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forms part of the </w:t>
      </w:r>
      <w:r>
        <w:rPr>
          <w:rFonts w:ascii="Arial" w:hAnsi="Arial" w:cs="Arial"/>
          <w:i/>
          <w:iCs/>
          <w:sz w:val="24"/>
          <w:szCs w:val="24"/>
        </w:rPr>
        <w:t xml:space="preserve">onshore transmission system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as the case may be.</w:t>
      </w:r>
    </w:p>
    <w:p w14:paraId="5EA6AEE7" w14:textId="77777777" w:rsidR="009C1403" w:rsidRDefault="009C1403">
      <w:pPr>
        <w:widowControl/>
        <w:rPr>
          <w:sz w:val="24"/>
          <w:szCs w:val="24"/>
        </w:rPr>
        <w:sectPr w:rsidR="009C1403" w:rsidSect="006C7961">
          <w:pgSz w:w="11904" w:h="16834"/>
          <w:pgMar w:top="7545" w:right="1403" w:bottom="508" w:left="1461" w:header="720" w:footer="720" w:gutter="0"/>
          <w:cols w:space="720"/>
          <w:noEndnote/>
        </w:sectPr>
      </w:pPr>
    </w:p>
    <w:p w14:paraId="3B90C762" w14:textId="3EB6B5F9" w:rsidR="009C1403" w:rsidRDefault="00C6386D" w:rsidP="00C13E5A">
      <w:pPr>
        <w:kinsoku w:val="0"/>
        <w:overflowPunct w:val="0"/>
        <w:autoSpaceDE/>
        <w:autoSpaceDN/>
        <w:adjustRightInd/>
        <w:spacing w:before="86" w:after="541" w:line="177" w:lineRule="exact"/>
        <w:ind w:left="-4536"/>
        <w:jc w:val="center"/>
        <w:textAlignment w:val="baseline"/>
        <w:rPr>
          <w:rFonts w:ascii="Arial" w:hAnsi="Arial" w:cs="Arial"/>
          <w:sz w:val="16"/>
          <w:szCs w:val="16"/>
        </w:rPr>
      </w:pPr>
      <w:r>
        <w:rPr>
          <w:noProof/>
          <w:color w:val="2B579A"/>
          <w:shd w:val="clear" w:color="auto" w:fill="E6E6E6"/>
        </w:rPr>
        <w:lastRenderedPageBreak/>
        <mc:AlternateContent>
          <mc:Choice Requires="wps">
            <w:drawing>
              <wp:anchor distT="0" distB="0" distL="0" distR="0" simplePos="0" relativeHeight="251658277" behindDoc="1" locked="0" layoutInCell="0" allowOverlap="1" wp14:anchorId="5F66BBA7" wp14:editId="75D670EA">
                <wp:simplePos x="0" y="0"/>
                <wp:positionH relativeFrom="page">
                  <wp:posOffset>1039495</wp:posOffset>
                </wp:positionH>
                <wp:positionV relativeFrom="page">
                  <wp:posOffset>1003300</wp:posOffset>
                </wp:positionV>
                <wp:extent cx="3352800" cy="3083560"/>
                <wp:effectExtent l="0" t="0" r="0" b="0"/>
                <wp:wrapSquare wrapText="bothSides"/>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083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A779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6BBA7" id="Text Box 222" o:spid="_x0000_s1058" type="#_x0000_t202" style="position:absolute;left:0;text-align:left;margin-left:81.85pt;margin-top:79pt;width:264pt;height:242.8pt;z-index:-2516582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" o:allowincell="f" stroked="f">
                <v:fill opacity="0"/>
                <v:textbox inset="0,0,0,0">
                  <w:txbxContent>
                    <w:p w14:paraId="46AA779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8" behindDoc="1" locked="0" layoutInCell="0" allowOverlap="1" wp14:anchorId="0339E457" wp14:editId="72B6141F">
                <wp:simplePos x="0" y="0"/>
                <wp:positionH relativeFrom="page">
                  <wp:posOffset>4617085</wp:posOffset>
                </wp:positionH>
                <wp:positionV relativeFrom="page">
                  <wp:posOffset>1823720</wp:posOffset>
                </wp:positionV>
                <wp:extent cx="1899285" cy="2753360"/>
                <wp:effectExtent l="0" t="0" r="0" b="0"/>
                <wp:wrapSquare wrapText="bothSides"/>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2753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0D4C6D"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9E457" id="Text Box 221" o:spid="_x0000_s1059" type="#_x0000_t202" style="position:absolute;left:0;text-align:left;margin-left:363.55pt;margin-top:143.6pt;width:149.55pt;height:216.8pt;z-index:-2516582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" o:allowincell="f" stroked="f">
                <v:fill opacity="0"/>
                <v:textbox style="layout-flow:vertical;mso-layout-flow-alt:bottom-to-top" inset="0,0,0,0">
                  <w:txbxContent>
                    <w:p w14:paraId="7A0D4C6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9" behindDoc="1" locked="0" layoutInCell="0" allowOverlap="1" wp14:anchorId="5EF99BF2" wp14:editId="0F4F3A7A">
                <wp:simplePos x="0" y="0"/>
                <wp:positionH relativeFrom="page">
                  <wp:posOffset>1066800</wp:posOffset>
                </wp:positionH>
                <wp:positionV relativeFrom="page">
                  <wp:posOffset>4086860</wp:posOffset>
                </wp:positionV>
                <wp:extent cx="2310130" cy="1090930"/>
                <wp:effectExtent l="0" t="0" r="0" b="0"/>
                <wp:wrapSquare wrapText="bothSides"/>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90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E5DB0"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99BF2" id="Text Box 220" o:spid="_x0000_s1060" type="#_x0000_t202" style="position:absolute;left:0;text-align:left;margin-left:84pt;margin-top:321.8pt;width:181.9pt;height:85.9pt;z-index:-2516582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" o:allowincell="f" stroked="f">
                <v:fill opacity="0"/>
                <v:textbox inset="0,0,0,0">
                  <w:txbxContent>
                    <w:p w14:paraId="286E5DB0"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0" behindDoc="0" locked="0" layoutInCell="0" allowOverlap="1" wp14:anchorId="28E0718D" wp14:editId="4A7861A5">
                <wp:simplePos x="0" y="0"/>
                <wp:positionH relativeFrom="page">
                  <wp:posOffset>1039495</wp:posOffset>
                </wp:positionH>
                <wp:positionV relativeFrom="page">
                  <wp:posOffset>1014730</wp:posOffset>
                </wp:positionV>
                <wp:extent cx="3349625" cy="3020695"/>
                <wp:effectExtent l="0" t="0" r="0" b="0"/>
                <wp:wrapSquare wrapText="bothSides"/>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9625" cy="30206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FBC3A" w14:textId="0A666449"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7AD6B022" wp14:editId="7DCBB186">
                                  <wp:extent cx="3352800" cy="30175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0718D" id="Text Box 219" o:spid="_x0000_s1061" type="#_x0000_t202" style="position:absolute;left:0;text-align:left;margin-left:81.85pt;margin-top:79.9pt;width:263.75pt;height:237.85pt;z-index:251658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" o:allowincell="f" stroked="f">
                <v:fill opacity="0"/>
                <v:textbox inset="0,0,0,0">
                  <w:txbxContent>
                    <w:p w14:paraId="648FBC3A" w14:textId="0A666449"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7AD6B022" wp14:editId="7DCBB186">
                            <wp:extent cx="3352800" cy="30175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1" behindDoc="0" locked="0" layoutInCell="0" allowOverlap="1" wp14:anchorId="45710883" wp14:editId="124A3CFE">
                <wp:simplePos x="0" y="0"/>
                <wp:positionH relativeFrom="page">
                  <wp:posOffset>3634105</wp:posOffset>
                </wp:positionH>
                <wp:positionV relativeFrom="page">
                  <wp:posOffset>2008505</wp:posOffset>
                </wp:positionV>
                <wp:extent cx="521970" cy="204470"/>
                <wp:effectExtent l="0" t="0" r="0" b="0"/>
                <wp:wrapSquare wrapText="bothSides"/>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10883" id="Text Box 218" o:spid="_x0000_s1062" type="#_x0000_t202" style="position:absolute;left:0;text-align:left;margin-left:286.15pt;margin-top:158.15pt;width:41.1pt;height:16.1pt;z-index:25165828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" o:allowincell="f" stroked="f">
                <v:fill opacity="0"/>
                <v:textbox inset="0,0,0,0">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2" behindDoc="0" locked="0" layoutInCell="0" allowOverlap="1" wp14:anchorId="1C605EB6" wp14:editId="17AA3007">
                <wp:simplePos x="0" y="0"/>
                <wp:positionH relativeFrom="page">
                  <wp:posOffset>1103630</wp:posOffset>
                </wp:positionH>
                <wp:positionV relativeFrom="page">
                  <wp:posOffset>1256030</wp:posOffset>
                </wp:positionV>
                <wp:extent cx="831850" cy="31686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05EB6" id="Text Box 217" o:spid="_x0000_s1063" type="#_x0000_t202" style="position:absolute;left:0;text-align:left;margin-left:86.9pt;margin-top:98.9pt;width:65.5pt;height:24.95pt;z-index:2516582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" o:allowincell="f" stroked="f">
                <v:fill opacity="0"/>
                <v:textbox inset="0,0,0,0">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3" behindDoc="0" locked="0" layoutInCell="0" allowOverlap="1" wp14:anchorId="381E2CC8" wp14:editId="03187CAD">
                <wp:simplePos x="0" y="0"/>
                <wp:positionH relativeFrom="page">
                  <wp:posOffset>1179830</wp:posOffset>
                </wp:positionH>
                <wp:positionV relativeFrom="page">
                  <wp:posOffset>1786255</wp:posOffset>
                </wp:positionV>
                <wp:extent cx="667385" cy="81915"/>
                <wp:effectExtent l="0" t="0" r="0" b="0"/>
                <wp:wrapSquare wrapText="bothSides"/>
                <wp:docPr id="216"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E2CC8" id="Text Box 216" o:spid="_x0000_s1064" type="#_x0000_t202" style="position:absolute;left:0;text-align:left;margin-left:92.9pt;margin-top:140.65pt;width:52.55pt;height:6.45pt;z-index:25165828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" o:allowincell="f" stroked="f">
                <v:fill opacity="0"/>
                <v:textbox inset="0,0,0,0">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4" behindDoc="0" locked="0" layoutInCell="0" allowOverlap="1" wp14:anchorId="78A8C520" wp14:editId="50D0E33C">
                <wp:simplePos x="0" y="0"/>
                <wp:positionH relativeFrom="page">
                  <wp:posOffset>1229360</wp:posOffset>
                </wp:positionH>
                <wp:positionV relativeFrom="page">
                  <wp:posOffset>2578735</wp:posOffset>
                </wp:positionV>
                <wp:extent cx="516255" cy="81915"/>
                <wp:effectExtent l="0" t="0" r="0" b="0"/>
                <wp:wrapSquare wrapText="bothSides"/>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8C520" id="Text Box 215" o:spid="_x0000_s1065" type="#_x0000_t202" style="position:absolute;left:0;text-align:left;margin-left:96.8pt;margin-top:203.05pt;width:40.65pt;height:6.45pt;z-index:2516582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" o:allowincell="f" stroked="f">
                <v:fill opacity="0"/>
                <v:textbox inset="0,0,0,0">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5" behindDoc="0" locked="0" layoutInCell="0" allowOverlap="1" wp14:anchorId="7D9F5FF9" wp14:editId="018CC2A7">
                <wp:simplePos x="0" y="0"/>
                <wp:positionH relativeFrom="page">
                  <wp:posOffset>1039495</wp:posOffset>
                </wp:positionH>
                <wp:positionV relativeFrom="page">
                  <wp:posOffset>2691130</wp:posOffset>
                </wp:positionV>
                <wp:extent cx="911225" cy="82550"/>
                <wp:effectExtent l="0" t="0" r="0" b="0"/>
                <wp:wrapSquare wrapText="bothSides"/>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5FF9" id="Text Box 214" o:spid="_x0000_s1066" type="#_x0000_t202" style="position:absolute;left:0;text-align:left;margin-left:81.85pt;margin-top:211.9pt;width:71.75pt;height:6.5pt;z-index:25165828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" o:allowincell="f" stroked="f">
                <v:fill opacity="0"/>
                <v:textbox inset="0,0,0,0">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6" behindDoc="0" locked="0" layoutInCell="0" allowOverlap="1" wp14:anchorId="6631BD54" wp14:editId="47463D9F">
                <wp:simplePos x="0" y="0"/>
                <wp:positionH relativeFrom="page">
                  <wp:posOffset>1461135</wp:posOffset>
                </wp:positionH>
                <wp:positionV relativeFrom="page">
                  <wp:posOffset>3048000</wp:posOffset>
                </wp:positionV>
                <wp:extent cx="518795" cy="82550"/>
                <wp:effectExtent l="0" t="0" r="0" b="0"/>
                <wp:wrapSquare wrapText="bothSides"/>
                <wp:docPr id="21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1BD54" id="Text Box 213" o:spid="_x0000_s1067" type="#_x0000_t202" style="position:absolute;left:0;text-align:left;margin-left:115.05pt;margin-top:240pt;width:40.85pt;height:6.5pt;z-index:25165828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" o:allowincell="f" stroked="f">
                <v:fill opacity="0"/>
                <v:textbox inset="0,0,0,0">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7" behindDoc="0" locked="0" layoutInCell="0" allowOverlap="1" wp14:anchorId="1D3932AF" wp14:editId="5FD68A63">
                <wp:simplePos x="0" y="0"/>
                <wp:positionH relativeFrom="page">
                  <wp:posOffset>1060450</wp:posOffset>
                </wp:positionH>
                <wp:positionV relativeFrom="page">
                  <wp:posOffset>3392170</wp:posOffset>
                </wp:positionV>
                <wp:extent cx="859790" cy="304800"/>
                <wp:effectExtent l="0" t="0" r="0" b="0"/>
                <wp:wrapSquare wrapText="bothSides"/>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304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932AF" id="Text Box 212" o:spid="_x0000_s1068" type="#_x0000_t202" style="position:absolute;left:0;text-align:left;margin-left:83.5pt;margin-top:267.1pt;width:67.7pt;height:24pt;z-index:25165828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" o:allowincell="f" stroked="f">
                <v:fill opacity="0"/>
                <v:textbox inset="0,0,0,0">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8" behindDoc="0" locked="0" layoutInCell="0" allowOverlap="1" wp14:anchorId="365A1E05" wp14:editId="34466B47">
                <wp:simplePos x="0" y="0"/>
                <wp:positionH relativeFrom="page">
                  <wp:posOffset>3634105</wp:posOffset>
                </wp:positionH>
                <wp:positionV relativeFrom="page">
                  <wp:posOffset>3727450</wp:posOffset>
                </wp:positionV>
                <wp:extent cx="467360" cy="307975"/>
                <wp:effectExtent l="0" t="0" r="0" b="0"/>
                <wp:wrapSquare wrapText="bothSides"/>
                <wp:docPr id="21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A1E05" id="Text Box 211" o:spid="_x0000_s1069" type="#_x0000_t202" style="position:absolute;left:0;text-align:left;margin-left:286.15pt;margin-top:293.5pt;width:36.8pt;height:24.25pt;z-index:251658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" o:allowincell="f" stroked="f">
                <v:fill opacity="0"/>
                <v:textbox inset="0,0,0,0">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9" behindDoc="0" locked="0" layoutInCell="0" allowOverlap="1" wp14:anchorId="3A3E735E" wp14:editId="6B2DA03B">
                <wp:simplePos x="0" y="0"/>
                <wp:positionH relativeFrom="page">
                  <wp:posOffset>5756910</wp:posOffset>
                </wp:positionH>
                <wp:positionV relativeFrom="page">
                  <wp:posOffset>2917190</wp:posOffset>
                </wp:positionV>
                <wp:extent cx="120015" cy="350520"/>
                <wp:effectExtent l="0" t="0" r="0" b="0"/>
                <wp:wrapSquare wrapText="bothSides"/>
                <wp:docPr id="2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3505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E735E" id="Text Box 210" o:spid="_x0000_s1070" type="#_x0000_t202" style="position:absolute;left:0;text-align:left;margin-left:453.3pt;margin-top:229.7pt;width:9.45pt;height:27.6pt;z-index:25165828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" o:allowincell="f" stroked="f">
                <v:fill opacity="0"/>
                <v:textbox style="layout-flow:vertical;mso-layout-flow-alt:bottom-to-top" inset="0,0,0,0">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0" behindDoc="0" locked="0" layoutInCell="0" allowOverlap="1" wp14:anchorId="08DCB6EB" wp14:editId="3BA4B92F">
                <wp:simplePos x="0" y="0"/>
                <wp:positionH relativeFrom="page">
                  <wp:posOffset>5174615</wp:posOffset>
                </wp:positionH>
                <wp:positionV relativeFrom="page">
                  <wp:posOffset>2136775</wp:posOffset>
                </wp:positionV>
                <wp:extent cx="129540" cy="1697355"/>
                <wp:effectExtent l="0" t="0" r="0" b="0"/>
                <wp:wrapSquare wrapText="bothSides"/>
                <wp:docPr id="209"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 cy="1697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CB6EB" id="Text Box 209" o:spid="_x0000_s1071" type="#_x0000_t202" style="position:absolute;left:0;text-align:left;margin-left:407.45pt;margin-top:168.25pt;width:10.2pt;height:133.65pt;z-index:2516582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" o:allowincell="f" stroked="f">
                <v:fill opacity="0"/>
                <v:textbox style="layout-flow:vertical;mso-layout-flow-alt:bottom-to-top" inset="0,0,0,0">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1" behindDoc="0" locked="0" layoutInCell="0" allowOverlap="1" wp14:anchorId="1661F9B7" wp14:editId="295FCF3B">
                <wp:simplePos x="0" y="0"/>
                <wp:positionH relativeFrom="page">
                  <wp:posOffset>4617085</wp:posOffset>
                </wp:positionH>
                <wp:positionV relativeFrom="page">
                  <wp:posOffset>2014855</wp:posOffset>
                </wp:positionV>
                <wp:extent cx="120015" cy="1819275"/>
                <wp:effectExtent l="0" t="0" r="0" b="0"/>
                <wp:wrapSquare wrapText="bothSides"/>
                <wp:docPr id="208"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1F9B7" id="Text Box 208" o:spid="_x0000_s1072" type="#_x0000_t202" style="position:absolute;left:0;text-align:left;margin-left:363.55pt;margin-top:158.65pt;width:9.45pt;height:143.25pt;z-index:25165829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" o:allowincell="f" stroked="f">
                <v:fill opacity="0"/>
                <v:textbox style="layout-flow:vertical;mso-layout-flow-alt:bottom-to-top" inset="0,0,0,0">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2" behindDoc="0" locked="0" layoutInCell="0" allowOverlap="1" wp14:anchorId="47B598A1" wp14:editId="1BBF4E9F">
                <wp:simplePos x="0" y="0"/>
                <wp:positionH relativeFrom="page">
                  <wp:posOffset>6042025</wp:posOffset>
                </wp:positionH>
                <wp:positionV relativeFrom="page">
                  <wp:posOffset>1823720</wp:posOffset>
                </wp:positionV>
                <wp:extent cx="137795" cy="2013585"/>
                <wp:effectExtent l="0" t="0" r="0" b="0"/>
                <wp:wrapSquare wrapText="bothSides"/>
                <wp:docPr id="20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20135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598A1" id="Text Box 207" o:spid="_x0000_s1073" type="#_x0000_t202" style="position:absolute;left:0;text-align:left;margin-left:475.75pt;margin-top:143.6pt;width:10.85pt;height:158.55pt;z-index:2516582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" o:allowincell="f" stroked="f">
                <v:fill opacity="0"/>
                <v:textbox style="layout-flow:vertical;mso-layout-flow-alt:bottom-to-top" inset="0,0,0,0">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3" behindDoc="0" locked="0" layoutInCell="0" allowOverlap="1" wp14:anchorId="1CAD2657" wp14:editId="09F1D367">
                <wp:simplePos x="0" y="0"/>
                <wp:positionH relativeFrom="page">
                  <wp:posOffset>1066800</wp:posOffset>
                </wp:positionH>
                <wp:positionV relativeFrom="page">
                  <wp:posOffset>4102735</wp:posOffset>
                </wp:positionV>
                <wp:extent cx="2310130" cy="1063625"/>
                <wp:effectExtent l="0" t="0" r="0" b="0"/>
                <wp:wrapSquare wrapText="bothSides"/>
                <wp:docPr id="206"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63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F177F" w14:textId="1F88E67E"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192FFD2B" wp14:editId="7FD167D2">
                                  <wp:extent cx="2308860" cy="1066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D2657" id="Text Box 206" o:spid="_x0000_s1074" type="#_x0000_t202" style="position:absolute;left:0;text-align:left;margin-left:84pt;margin-top:323.05pt;width:181.9pt;height:83.75pt;z-index:25165829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" o:allowincell="f" stroked="f">
                <v:fill opacity="0"/>
                <v:textbox inset="0,0,0,0">
                  <w:txbxContent>
                    <w:p w14:paraId="006F177F" w14:textId="1F88E67E"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192FFD2B" wp14:editId="7FD167D2">
                            <wp:extent cx="2308860" cy="1066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4" behindDoc="0" locked="0" layoutInCell="0" allowOverlap="1" wp14:anchorId="39A4A6E1" wp14:editId="206EBBAD">
                <wp:simplePos x="0" y="0"/>
                <wp:positionH relativeFrom="page">
                  <wp:posOffset>1066800</wp:posOffset>
                </wp:positionH>
                <wp:positionV relativeFrom="page">
                  <wp:posOffset>4105910</wp:posOffset>
                </wp:positionV>
                <wp:extent cx="1060450" cy="81915"/>
                <wp:effectExtent l="0" t="0" r="0" b="0"/>
                <wp:wrapSquare wrapText="bothSides"/>
                <wp:docPr id="20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4A6E1" id="Text Box 205" o:spid="_x0000_s1075" type="#_x0000_t202" style="position:absolute;left:0;text-align:left;margin-left:84pt;margin-top:323.3pt;width:83.5pt;height:6.45pt;z-index:25165829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" o:allowincell="f" stroked="f">
                <v:fill opacity="0"/>
                <v:textbox inset="0,0,0,0">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5" behindDoc="0" locked="0" layoutInCell="0" allowOverlap="1" wp14:anchorId="7CA2E651" wp14:editId="29CCF451">
                <wp:simplePos x="0" y="0"/>
                <wp:positionH relativeFrom="page">
                  <wp:posOffset>1408430</wp:posOffset>
                </wp:positionH>
                <wp:positionV relativeFrom="page">
                  <wp:posOffset>4532630</wp:posOffset>
                </wp:positionV>
                <wp:extent cx="487680" cy="81915"/>
                <wp:effectExtent l="0" t="0" r="0" b="0"/>
                <wp:wrapSquare wrapText="bothSides"/>
                <wp:docPr id="204"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2E651" id="Text Box 204" o:spid="_x0000_s1076" type="#_x0000_t202" style="position:absolute;left:0;text-align:left;margin-left:110.9pt;margin-top:356.9pt;width:38.4pt;height:6.45pt;z-index:25165829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" o:allowincell="f" stroked="f">
                <v:fill opacity="0"/>
                <v:textbox inset="0,0,0,0">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6" behindDoc="0" locked="0" layoutInCell="0" allowOverlap="1" wp14:anchorId="106AB6CD" wp14:editId="1D840620">
                <wp:simplePos x="0" y="0"/>
                <wp:positionH relativeFrom="page">
                  <wp:posOffset>6285230</wp:posOffset>
                </wp:positionH>
                <wp:positionV relativeFrom="page">
                  <wp:posOffset>1828800</wp:posOffset>
                </wp:positionV>
                <wp:extent cx="231775" cy="0"/>
                <wp:effectExtent l="0" t="0" r="0" b="0"/>
                <wp:wrapSquare wrapText="bothSides"/>
                <wp:docPr id="203" name="Straight Connector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19FC5DC9" id="Straight Connector 203" o:spid="_x0000_s1026" style="position:absolute;z-index:251658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2in" to="513.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7" behindDoc="0" locked="0" layoutInCell="0" allowOverlap="1" wp14:anchorId="68F3963C" wp14:editId="7F922743">
                <wp:simplePos x="0" y="0"/>
                <wp:positionH relativeFrom="page">
                  <wp:posOffset>4849495</wp:posOffset>
                </wp:positionH>
                <wp:positionV relativeFrom="page">
                  <wp:posOffset>1828800</wp:posOffset>
                </wp:positionV>
                <wp:extent cx="232410" cy="0"/>
                <wp:effectExtent l="0" t="0" r="0" b="0"/>
                <wp:wrapSquare wrapText="bothSides"/>
                <wp:docPr id="202" name="Straight Connector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8E307BE" id="Straight Connector 202" o:spid="_x0000_s1026" style="position:absolute;z-index:25165829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2in" to="400.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8" behindDoc="0" locked="0" layoutInCell="0" allowOverlap="1" wp14:anchorId="63D76BBD" wp14:editId="68B8951A">
                <wp:simplePos x="0" y="0"/>
                <wp:positionH relativeFrom="page">
                  <wp:posOffset>4961890</wp:posOffset>
                </wp:positionH>
                <wp:positionV relativeFrom="page">
                  <wp:posOffset>1835150</wp:posOffset>
                </wp:positionV>
                <wp:extent cx="0" cy="2734310"/>
                <wp:effectExtent l="0" t="0" r="0" b="0"/>
                <wp:wrapSquare wrapText="bothSides"/>
                <wp:docPr id="201" name="Straight Connector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0419AE3C" id="Straight Connector 201" o:spid="_x0000_s1026" style="position:absolute;z-index:25165829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90.7pt,144.5pt" to="390.7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" o:allowincell="f" strokeweight=".25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9" behindDoc="0" locked="0" layoutInCell="0" allowOverlap="1" wp14:anchorId="5A4D19BC" wp14:editId="3DB9EEA8">
                <wp:simplePos x="0" y="0"/>
                <wp:positionH relativeFrom="page">
                  <wp:posOffset>5419090</wp:posOffset>
                </wp:positionH>
                <wp:positionV relativeFrom="page">
                  <wp:posOffset>1828800</wp:posOffset>
                </wp:positionV>
                <wp:extent cx="232410" cy="0"/>
                <wp:effectExtent l="0" t="0" r="0" b="0"/>
                <wp:wrapSquare wrapText="bothSides"/>
                <wp:docPr id="200" name="Straight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4E70B7B2" id="Straight Connector 200" o:spid="_x0000_s1026" style="position:absolute;z-index:25165829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26.7pt,2in" to="44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0" behindDoc="0" locked="0" layoutInCell="0" allowOverlap="1" wp14:anchorId="5AE12699" wp14:editId="59ADA256">
                <wp:simplePos x="0" y="0"/>
                <wp:positionH relativeFrom="page">
                  <wp:posOffset>5535295</wp:posOffset>
                </wp:positionH>
                <wp:positionV relativeFrom="page">
                  <wp:posOffset>1835150</wp:posOffset>
                </wp:positionV>
                <wp:extent cx="0" cy="2734310"/>
                <wp:effectExtent l="0" t="0" r="0" b="0"/>
                <wp:wrapSquare wrapText="bothSides"/>
                <wp:docPr id="199" name="Straight Connector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0ED24A4E" id="Straight Connector 199" o:spid="_x0000_s1026" style="position:absolute;z-index:2516583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35.85pt,144.5pt" to="435.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1" behindDoc="0" locked="0" layoutInCell="0" allowOverlap="1" wp14:anchorId="0A92AB9A" wp14:editId="6062002B">
                <wp:simplePos x="0" y="0"/>
                <wp:positionH relativeFrom="page">
                  <wp:posOffset>6400800</wp:posOffset>
                </wp:positionH>
                <wp:positionV relativeFrom="page">
                  <wp:posOffset>1835150</wp:posOffset>
                </wp:positionV>
                <wp:extent cx="0" cy="2734310"/>
                <wp:effectExtent l="0" t="0" r="0" b="0"/>
                <wp:wrapSquare wrapText="bothSides"/>
                <wp:docPr id="198" name="Straight Connector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50BA2780" id="Straight Connector 198" o:spid="_x0000_s1026" style="position:absolute;z-index:2516583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7in,144.5pt" to="7in,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2" behindDoc="0" locked="0" layoutInCell="0" allowOverlap="1" wp14:anchorId="37CDFBA0" wp14:editId="100A8D96">
                <wp:simplePos x="0" y="0"/>
                <wp:positionH relativeFrom="page">
                  <wp:posOffset>4849495</wp:posOffset>
                </wp:positionH>
                <wp:positionV relativeFrom="page">
                  <wp:posOffset>4572000</wp:posOffset>
                </wp:positionV>
                <wp:extent cx="232410" cy="0"/>
                <wp:effectExtent l="0" t="0" r="0" b="0"/>
                <wp:wrapSquare wrapText="bothSides"/>
                <wp:docPr id="197" name="Straight Connector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F46AA5C" id="Straight Connector 197" o:spid="_x0000_s1026" style="position:absolute;z-index:2516583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5in" to="400.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3" behindDoc="0" locked="0" layoutInCell="0" allowOverlap="1" wp14:anchorId="743B0A4E" wp14:editId="6C5805BE">
                <wp:simplePos x="0" y="0"/>
                <wp:positionH relativeFrom="page">
                  <wp:posOffset>6285230</wp:posOffset>
                </wp:positionH>
                <wp:positionV relativeFrom="page">
                  <wp:posOffset>4572000</wp:posOffset>
                </wp:positionV>
                <wp:extent cx="231775" cy="0"/>
                <wp:effectExtent l="0" t="0" r="0" b="0"/>
                <wp:wrapSquare wrapText="bothSides"/>
                <wp:docPr id="196" name="Straight Connector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CB6F0AE" id="Straight Connector 196" o:spid="_x0000_s1026" style="position:absolute;z-index:2516583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5in" to="513.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" o:allowincell="f" strokeweight=".7pt">
                <w10:wrap type="square" anchorx="page" anchory="page"/>
              </v:line>
            </w:pict>
          </mc:Fallback>
        </mc:AlternateContent>
      </w:r>
      <w:r>
        <w:rPr>
          <w:rFonts w:ascii="Arial" w:hAnsi="Arial" w:cs="Arial"/>
          <w:i/>
          <w:iCs/>
          <w:sz w:val="16"/>
          <w:szCs w:val="16"/>
        </w:rPr>
        <w:t>First Onshore Substation</w:t>
      </w:r>
      <w:r>
        <w:rPr>
          <w:rFonts w:ascii="Arial" w:hAnsi="Arial" w:cs="Arial"/>
          <w:i/>
          <w:iCs/>
          <w:sz w:val="16"/>
          <w:szCs w:val="16"/>
        </w:rPr>
        <w:br/>
      </w:r>
      <w:r>
        <w:rPr>
          <w:rFonts w:ascii="Arial" w:hAnsi="Arial" w:cs="Arial"/>
          <w:sz w:val="16"/>
          <w:szCs w:val="16"/>
        </w:rPr>
        <w:t>Owned by onshore TO or</w:t>
      </w:r>
      <w:r>
        <w:rPr>
          <w:rFonts w:ascii="Arial" w:hAnsi="Arial" w:cs="Arial"/>
          <w:sz w:val="16"/>
          <w:szCs w:val="16"/>
        </w:rPr>
        <w:br/>
        <w:t>onshore DO</w:t>
      </w:r>
    </w:p>
    <w:p w14:paraId="3C3DD0EB" w14:textId="77777777" w:rsidR="009C1403" w:rsidRDefault="009C1403">
      <w:pPr>
        <w:widowControl/>
        <w:rPr>
          <w:sz w:val="24"/>
          <w:szCs w:val="24"/>
        </w:rPr>
        <w:sectPr w:rsidR="009C1403" w:rsidSect="006C7961">
          <w:pgSz w:w="11904" w:h="16834"/>
          <w:pgMar w:top="7208" w:right="989" w:bottom="508" w:left="1560" w:header="720" w:footer="720" w:gutter="0"/>
          <w:cols w:space="720"/>
          <w:noEndnote/>
        </w:sectPr>
      </w:pPr>
    </w:p>
    <w:p w14:paraId="2A84AACD" w14:textId="628E7A60" w:rsidR="009C1403" w:rsidRDefault="00C6386D">
      <w:pPr>
        <w:kinsoku w:val="0"/>
        <w:overflowPunct w:val="0"/>
        <w:autoSpaceDE/>
        <w:autoSpaceDN/>
        <w:adjustRightInd/>
        <w:spacing w:before="8" w:line="273" w:lineRule="exact"/>
        <w:ind w:left="2088" w:right="936" w:hanging="648"/>
        <w:textAlignment w:val="baseline"/>
        <w:rPr>
          <w:rFonts w:ascii="Arial" w:hAnsi="Arial" w:cs="Arial"/>
          <w:spacing w:val="-11"/>
          <w:sz w:val="24"/>
          <w:szCs w:val="24"/>
        </w:rPr>
      </w:pPr>
      <w:r>
        <w:rPr>
          <w:rFonts w:ascii="Arial" w:hAnsi="Arial" w:cs="Arial"/>
          <w:spacing w:val="-11"/>
          <w:sz w:val="24"/>
          <w:szCs w:val="24"/>
        </w:rPr>
        <w:t xml:space="preserve">Figure 1.3 The </w:t>
      </w:r>
      <w:r>
        <w:rPr>
          <w:rFonts w:ascii="Arial" w:hAnsi="Arial" w:cs="Arial"/>
          <w:i/>
          <w:iCs/>
          <w:spacing w:val="-11"/>
          <w:sz w:val="24"/>
          <w:szCs w:val="24"/>
        </w:rPr>
        <w:t xml:space="preserve">offshore transmission system </w:t>
      </w:r>
      <w:r>
        <w:rPr>
          <w:rFonts w:ascii="Arial" w:hAnsi="Arial" w:cs="Arial"/>
          <w:spacing w:val="-11"/>
          <w:sz w:val="24"/>
          <w:szCs w:val="24"/>
        </w:rPr>
        <w:t xml:space="preserve">with a directly connected </w:t>
      </w:r>
      <w:r>
        <w:rPr>
          <w:rFonts w:ascii="Arial" w:hAnsi="Arial" w:cs="Arial"/>
          <w:i/>
          <w:iCs/>
          <w:spacing w:val="-11"/>
          <w:sz w:val="24"/>
          <w:szCs w:val="24"/>
        </w:rPr>
        <w:t xml:space="preserve">power station </w:t>
      </w:r>
      <w:r>
        <w:rPr>
          <w:rFonts w:ascii="Arial" w:hAnsi="Arial" w:cs="Arial"/>
          <w:spacing w:val="-11"/>
          <w:sz w:val="24"/>
          <w:szCs w:val="24"/>
        </w:rPr>
        <w:t xml:space="preserve">and </w:t>
      </w:r>
      <w:r>
        <w:rPr>
          <w:rFonts w:ascii="Arial" w:hAnsi="Arial" w:cs="Arial"/>
          <w:i/>
          <w:iCs/>
          <w:spacing w:val="-11"/>
          <w:sz w:val="24"/>
          <w:szCs w:val="24"/>
        </w:rPr>
        <w:t xml:space="preserve">first onshore substation </w:t>
      </w:r>
      <w:r>
        <w:rPr>
          <w:rFonts w:ascii="Arial" w:hAnsi="Arial" w:cs="Arial"/>
          <w:spacing w:val="-11"/>
          <w:sz w:val="24"/>
          <w:szCs w:val="24"/>
        </w:rPr>
        <w:t>owned by the onshore TO or onshore DO</w:t>
      </w:r>
    </w:p>
    <w:p w14:paraId="3E9955BC" w14:textId="77777777" w:rsidR="009C1403" w:rsidRDefault="00C6386D">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 xml:space="preserve">1.19 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77777777" w:rsidR="009C1403" w:rsidRDefault="00C6386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Pr>
          <w:rFonts w:ascii="Arial" w:hAnsi="Arial" w:cs="Arial"/>
          <w:sz w:val="24"/>
          <w:szCs w:val="24"/>
        </w:rPr>
        <w:t xml:space="preserve">1.20 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tbl>
      <w:tblPr>
        <w:tblW w:w="0" w:type="auto"/>
        <w:tblLayout w:type="fixed"/>
        <w:tblCellMar>
          <w:left w:w="0" w:type="dxa"/>
          <w:right w:w="0" w:type="dxa"/>
        </w:tblCellMar>
        <w:tblLook w:val="0000" w:firstRow="0" w:lastRow="0" w:firstColumn="0" w:lastColumn="0" w:noHBand="0" w:noVBand="0"/>
      </w:tblPr>
      <w:tblGrid>
        <w:gridCol w:w="5142"/>
        <w:gridCol w:w="3914"/>
      </w:tblGrid>
      <w:tr w:rsidR="009C1403" w14:paraId="1C5E5006" w14:textId="77777777">
        <w:trPr>
          <w:trHeight w:hRule="exact" w:val="568"/>
        </w:trPr>
        <w:tc>
          <w:tcPr>
            <w:tcW w:w="5142" w:type="dxa"/>
            <w:tcBorders>
              <w:top w:val="nil"/>
              <w:left w:val="nil"/>
              <w:bottom w:val="nil"/>
              <w:right w:val="nil"/>
            </w:tcBorders>
          </w:tcPr>
          <w:p w14:paraId="5660AB9C" w14:textId="77777777" w:rsidR="009C1403" w:rsidRDefault="00C6386D">
            <w:pPr>
              <w:kinsoku w:val="0"/>
              <w:overflowPunct w:val="0"/>
              <w:autoSpaceDE/>
              <w:autoSpaceDN/>
              <w:adjustRightInd/>
              <w:spacing w:line="283" w:lineRule="exact"/>
              <w:ind w:left="720" w:right="36" w:hanging="648"/>
              <w:textAlignment w:val="baseline"/>
              <w:rPr>
                <w:rFonts w:ascii="Arial" w:hAnsi="Arial" w:cs="Arial"/>
                <w:sz w:val="24"/>
                <w:szCs w:val="24"/>
              </w:rPr>
            </w:pPr>
            <w:r>
              <w:rPr>
                <w:rFonts w:ascii="Arial" w:hAnsi="Arial" w:cs="Arial"/>
                <w:sz w:val="24"/>
                <w:szCs w:val="24"/>
              </w:rPr>
              <w:t>1.21 The criteria relating to the operation of an presented in Section 9.</w:t>
            </w:r>
          </w:p>
        </w:tc>
        <w:tc>
          <w:tcPr>
            <w:tcW w:w="3914" w:type="dxa"/>
            <w:tcBorders>
              <w:top w:val="nil"/>
              <w:left w:val="nil"/>
              <w:bottom w:val="nil"/>
              <w:right w:val="nil"/>
            </w:tcBorders>
          </w:tcPr>
          <w:p w14:paraId="55A45504" w14:textId="77777777" w:rsidR="009C1403" w:rsidRDefault="00C6386D">
            <w:pPr>
              <w:kinsoku w:val="0"/>
              <w:overflowPunct w:val="0"/>
              <w:autoSpaceDE/>
              <w:autoSpaceDN/>
              <w:adjustRightInd/>
              <w:spacing w:after="287" w:line="278" w:lineRule="exact"/>
              <w:ind w:right="364"/>
              <w:jc w:val="right"/>
              <w:textAlignment w:val="baseline"/>
              <w:rPr>
                <w:rFonts w:ascii="Arial" w:hAnsi="Arial" w:cs="Arial"/>
                <w:sz w:val="24"/>
                <w:szCs w:val="24"/>
              </w:rPr>
            </w:pPr>
            <w:r>
              <w:rPr>
                <w:rFonts w:ascii="Arial" w:hAnsi="Arial" w:cs="Arial"/>
                <w:i/>
                <w:iCs/>
                <w:sz w:val="24"/>
                <w:szCs w:val="24"/>
              </w:rPr>
              <w:t xml:space="preserve">offshore transmission system </w:t>
            </w:r>
            <w:r>
              <w:rPr>
                <w:rFonts w:ascii="Arial" w:hAnsi="Arial" w:cs="Arial"/>
                <w:sz w:val="24"/>
                <w:szCs w:val="24"/>
              </w:rPr>
              <w:t>are</w:t>
            </w:r>
          </w:p>
        </w:tc>
      </w:tr>
    </w:tbl>
    <w:p w14:paraId="6930BA4A" w14:textId="77777777" w:rsidR="009C1403" w:rsidRDefault="009C1403">
      <w:pPr>
        <w:kinsoku w:val="0"/>
        <w:overflowPunct w:val="0"/>
        <w:autoSpaceDE/>
        <w:autoSpaceDN/>
        <w:adjustRightInd/>
        <w:spacing w:after="160"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5074"/>
        <w:gridCol w:w="3982"/>
      </w:tblGrid>
      <w:tr w:rsidR="009C1403" w14:paraId="1DCC2CC6" w14:textId="77777777">
        <w:trPr>
          <w:trHeight w:hRule="exact" w:val="1061"/>
        </w:trPr>
        <w:tc>
          <w:tcPr>
            <w:tcW w:w="5074" w:type="dxa"/>
            <w:tcBorders>
              <w:top w:val="nil"/>
              <w:left w:val="nil"/>
              <w:bottom w:val="nil"/>
              <w:right w:val="nil"/>
            </w:tcBorders>
          </w:tcPr>
          <w:p w14:paraId="0D6786FF" w14:textId="77777777" w:rsidR="009C1403" w:rsidRDefault="00C6386D">
            <w:pPr>
              <w:kinsoku w:val="0"/>
              <w:overflowPunct w:val="0"/>
              <w:autoSpaceDE/>
              <w:autoSpaceDN/>
              <w:adjustRightInd/>
              <w:spacing w:line="286" w:lineRule="exact"/>
              <w:ind w:left="720" w:right="72" w:hanging="720"/>
              <w:textAlignment w:val="baseline"/>
              <w:rPr>
                <w:rFonts w:ascii="Arial" w:hAnsi="Arial" w:cs="Arial"/>
                <w:sz w:val="24"/>
                <w:szCs w:val="24"/>
              </w:rPr>
            </w:pPr>
            <w:r>
              <w:rPr>
                <w:rFonts w:ascii="Arial" w:hAnsi="Arial" w:cs="Arial"/>
                <w:sz w:val="24"/>
                <w:szCs w:val="24"/>
              </w:rPr>
              <w:t xml:space="preserve">1.22 Voltage limits for use in planning and </w:t>
            </w:r>
            <w:r>
              <w:rPr>
                <w:rFonts w:ascii="Arial" w:hAnsi="Arial" w:cs="Arial"/>
                <w:i/>
                <w:iCs/>
                <w:sz w:val="24"/>
                <w:szCs w:val="24"/>
              </w:rPr>
              <w:t xml:space="preserve">system </w:t>
            </w:r>
            <w:r>
              <w:rPr>
                <w:rFonts w:ascii="Arial" w:hAnsi="Arial" w:cs="Arial"/>
                <w:sz w:val="24"/>
                <w:szCs w:val="24"/>
              </w:rPr>
              <w:t>are presented in Section 10.</w:t>
            </w:r>
          </w:p>
          <w:p w14:paraId="57B29D82" w14:textId="77777777" w:rsidR="009C1403" w:rsidRDefault="00C6386D">
            <w:pPr>
              <w:kinsoku w:val="0"/>
              <w:overflowPunct w:val="0"/>
              <w:autoSpaceDE/>
              <w:autoSpaceDN/>
              <w:adjustRightInd/>
              <w:spacing w:before="188" w:after="20" w:line="276" w:lineRule="exact"/>
              <w:textAlignment w:val="baseline"/>
              <w:rPr>
                <w:rFonts w:ascii="Arial" w:hAnsi="Arial" w:cs="Arial"/>
                <w:b/>
                <w:bCs/>
                <w:sz w:val="24"/>
                <w:szCs w:val="24"/>
                <w:u w:val="single"/>
              </w:rPr>
            </w:pPr>
            <w:r>
              <w:rPr>
                <w:rFonts w:ascii="Arial" w:hAnsi="Arial" w:cs="Arial"/>
                <w:b/>
                <w:bCs/>
                <w:sz w:val="24"/>
                <w:szCs w:val="24"/>
                <w:u w:val="single"/>
              </w:rPr>
              <w:t>Overlap of Criteria</w:t>
            </w:r>
          </w:p>
        </w:tc>
        <w:tc>
          <w:tcPr>
            <w:tcW w:w="3982" w:type="dxa"/>
            <w:tcBorders>
              <w:top w:val="nil"/>
              <w:left w:val="nil"/>
              <w:bottom w:val="nil"/>
              <w:right w:val="nil"/>
            </w:tcBorders>
          </w:tcPr>
          <w:p w14:paraId="7A5158E4" w14:textId="77777777" w:rsidR="009C1403" w:rsidRDefault="00C6386D">
            <w:pPr>
              <w:kinsoku w:val="0"/>
              <w:overflowPunct w:val="0"/>
              <w:autoSpaceDE/>
              <w:autoSpaceDN/>
              <w:adjustRightInd/>
              <w:spacing w:after="772" w:line="278" w:lineRule="exact"/>
              <w:jc w:val="center"/>
              <w:textAlignment w:val="baseline"/>
              <w:rPr>
                <w:rFonts w:ascii="Arial" w:hAnsi="Arial" w:cs="Arial"/>
                <w:i/>
                <w:iCs/>
                <w:sz w:val="24"/>
                <w:szCs w:val="24"/>
              </w:rPr>
            </w:pPr>
            <w:r>
              <w:rPr>
                <w:rFonts w:ascii="Arial" w:hAnsi="Arial" w:cs="Arial"/>
                <w:sz w:val="24"/>
                <w:szCs w:val="24"/>
              </w:rPr>
              <w:t xml:space="preserve">operating an </w:t>
            </w:r>
            <w:r>
              <w:rPr>
                <w:rFonts w:ascii="Arial" w:hAnsi="Arial" w:cs="Arial"/>
                <w:i/>
                <w:iCs/>
                <w:sz w:val="24"/>
                <w:szCs w:val="24"/>
              </w:rPr>
              <w:t>offshore transmission</w:t>
            </w:r>
          </w:p>
        </w:tc>
      </w:tr>
    </w:tbl>
    <w:p w14:paraId="1937D962" w14:textId="77777777" w:rsidR="009C1403" w:rsidRDefault="009C1403">
      <w:pPr>
        <w:widowControl/>
        <w:rPr>
          <w:sz w:val="24"/>
          <w:szCs w:val="24"/>
        </w:rPr>
      </w:pPr>
    </w:p>
    <w:p w14:paraId="3CDE6AD7" w14:textId="0EF99E3A" w:rsidR="00184667" w:rsidRPr="00184667" w:rsidRDefault="00184667" w:rsidP="00184667">
      <w:pPr>
        <w:rPr>
          <w:sz w:val="24"/>
          <w:szCs w:val="24"/>
        </w:rPr>
        <w:sectPr w:rsidR="00184667" w:rsidRPr="00184667" w:rsidSect="006C7961">
          <w:type w:val="continuous"/>
          <w:pgSz w:w="11904" w:h="16834"/>
          <w:pgMar w:top="7208" w:right="1402" w:bottom="508" w:left="1446" w:header="720" w:footer="720" w:gutter="0"/>
          <w:cols w:space="720"/>
          <w:noEndnote/>
        </w:sectPr>
      </w:pPr>
    </w:p>
    <w:p w14:paraId="3BB59BD0" w14:textId="3CC88C82"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lastRenderedPageBreak/>
        <w:t xml:space="preserve">1.23 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where more than one set of criteria apply. In such places the requirements of all relevant criteria must be met. Particular examples are:</w:t>
      </w:r>
    </w:p>
    <w:p w14:paraId="41274F02" w14:textId="77777777" w:rsidR="009C1403" w:rsidRDefault="00C6386D">
      <w:pPr>
        <w:kinsoku w:val="0"/>
        <w:overflowPunct w:val="0"/>
        <w:autoSpaceDE/>
        <w:autoSpaceDN/>
        <w:adjustRightInd/>
        <w:spacing w:before="201" w:line="277" w:lineRule="exact"/>
        <w:ind w:left="1368" w:hanging="648"/>
        <w:jc w:val="both"/>
        <w:textAlignment w:val="baseline"/>
        <w:rPr>
          <w:rFonts w:ascii="Arial" w:hAnsi="Arial" w:cs="Arial"/>
          <w:sz w:val="24"/>
          <w:szCs w:val="24"/>
        </w:rPr>
      </w:pPr>
      <w:r>
        <w:rPr>
          <w:rFonts w:ascii="Arial" w:hAnsi="Arial" w:cs="Arial"/>
          <w:sz w:val="24"/>
          <w:szCs w:val="24"/>
        </w:rPr>
        <w:t xml:space="preserve">1.23.1 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parallel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offshore transmission system</w:t>
      </w:r>
      <w:r>
        <w:rPr>
          <w:rFonts w:ascii="Arial" w:hAnsi="Arial" w:cs="Arial"/>
          <w:sz w:val="24"/>
          <w:szCs w:val="24"/>
        </w:rPr>
        <w:t>;</w:t>
      </w:r>
    </w:p>
    <w:p w14:paraId="1C0ECE67" w14:textId="77777777" w:rsidR="009C1403" w:rsidRDefault="00C6386D">
      <w:pPr>
        <w:kinsoku w:val="0"/>
        <w:overflowPunct w:val="0"/>
        <w:autoSpaceDE/>
        <w:autoSpaceDN/>
        <w:adjustRightInd/>
        <w:spacing w:before="471" w:line="277" w:lineRule="exact"/>
        <w:ind w:left="720"/>
        <w:jc w:val="both"/>
        <w:textAlignment w:val="baseline"/>
        <w:rPr>
          <w:rFonts w:ascii="Arial" w:hAnsi="Arial" w:cs="Arial"/>
          <w:sz w:val="24"/>
          <w:szCs w:val="24"/>
        </w:rPr>
      </w:pPr>
      <w:r>
        <w:rPr>
          <w:rFonts w:ascii="Arial" w:hAnsi="Arial" w:cs="Arial"/>
          <w:sz w:val="24"/>
          <w:szCs w:val="24"/>
        </w:rPr>
        <w:t>1.23.2 where sites are composite and have a mixture of demand connections</w:t>
      </w:r>
    </w:p>
    <w:p w14:paraId="7F11149D" w14:textId="23DEB5AC" w:rsidR="009C1403" w:rsidRDefault="00482AAA">
      <w:pPr>
        <w:tabs>
          <w:tab w:val="right" w:pos="9000"/>
        </w:tabs>
        <w:kinsoku w:val="0"/>
        <w:overflowPunct w:val="0"/>
        <w:autoSpaceDE/>
        <w:autoSpaceDN/>
        <w:adjustRightInd/>
        <w:spacing w:line="276" w:lineRule="exact"/>
        <w:ind w:left="1368"/>
        <w:jc w:val="both"/>
        <w:textAlignment w:val="baseline"/>
        <w:rPr>
          <w:rFonts w:ascii="Arial" w:hAnsi="Arial" w:cs="Arial"/>
          <w:spacing w:val="-2"/>
          <w:sz w:val="24"/>
          <w:szCs w:val="24"/>
        </w:rPr>
      </w:pPr>
      <w:r>
        <w:rPr>
          <w:rFonts w:ascii="Arial" w:hAnsi="Arial" w:cs="Arial"/>
          <w:spacing w:val="-2"/>
          <w:sz w:val="24"/>
          <w:szCs w:val="24"/>
        </w:rPr>
        <w:t>a</w:t>
      </w:r>
      <w:r w:rsidR="00C6386D">
        <w:rPr>
          <w:rFonts w:ascii="Arial" w:hAnsi="Arial" w:cs="Arial"/>
          <w:spacing w:val="-2"/>
          <w:sz w:val="24"/>
          <w:szCs w:val="24"/>
        </w:rPr>
        <w:t>nd</w:t>
      </w:r>
      <w:r>
        <w:rPr>
          <w:rFonts w:ascii="Arial" w:hAnsi="Arial" w:cs="Arial"/>
          <w:spacing w:val="-2"/>
          <w:sz w:val="24"/>
          <w:szCs w:val="24"/>
        </w:rPr>
        <w:t xml:space="preserve"> </w:t>
      </w:r>
      <w:r w:rsidR="00C6386D">
        <w:rPr>
          <w:rFonts w:ascii="Arial" w:hAnsi="Arial" w:cs="Arial"/>
          <w:spacing w:val="-2"/>
          <w:sz w:val="24"/>
          <w:szCs w:val="24"/>
        </w:rPr>
        <w:t>generation connections, the security afforded to the block of</w:t>
      </w:r>
      <w:r w:rsidR="00C6386D">
        <w:rPr>
          <w:rFonts w:ascii="Arial" w:hAnsi="Arial" w:cs="Arial"/>
          <w:spacing w:val="-2"/>
          <w:sz w:val="24"/>
          <w:szCs w:val="24"/>
        </w:rPr>
        <w:b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sidR="00C6386D">
        <w:rPr>
          <w:rFonts w:ascii="Arial" w:hAnsi="Arial" w:cs="Arial"/>
          <w:i/>
          <w:iCs/>
          <w:spacing w:val="-2"/>
          <w:sz w:val="24"/>
          <w:szCs w:val="24"/>
        </w:rPr>
        <w:t xml:space="preserve">onshore transmission system </w:t>
      </w:r>
      <w:r w:rsidR="00C6386D">
        <w:rPr>
          <w:rFonts w:ascii="Arial" w:hAnsi="Arial" w:cs="Arial"/>
          <w:spacing w:val="-2"/>
          <w:sz w:val="24"/>
          <w:szCs w:val="24"/>
        </w:rPr>
        <w:t>with appropriate security levels.</w:t>
      </w:r>
    </w:p>
    <w:p w14:paraId="43B4CEAC" w14:textId="77777777" w:rsidR="009C1403" w:rsidRDefault="009C1403">
      <w:pPr>
        <w:widowControl/>
        <w:rPr>
          <w:ins w:id="14" w:author="Tammy Meek (ESO)" w:date="2024-05-01T12:41:00Z"/>
          <w:sz w:val="24"/>
          <w:szCs w:val="24"/>
        </w:rPr>
      </w:pPr>
    </w:p>
    <w:p w14:paraId="29C1C541" w14:textId="77777777" w:rsidR="005C1E23" w:rsidRDefault="005C1E23">
      <w:pPr>
        <w:widowControl/>
        <w:rPr>
          <w:ins w:id="15" w:author="Tammy Meek (ESO)" w:date="2024-05-01T12:41:00Z"/>
          <w:sz w:val="24"/>
          <w:szCs w:val="24"/>
        </w:rPr>
      </w:pPr>
    </w:p>
    <w:p w14:paraId="33EA27CB" w14:textId="4064B58A" w:rsidR="005C1E23" w:rsidRPr="0069708D" w:rsidRDefault="005C1E23">
      <w:pPr>
        <w:pStyle w:val="paragraph"/>
        <w:spacing w:before="0" w:beforeAutospacing="0" w:after="0" w:afterAutospacing="0"/>
        <w:ind w:left="1418" w:hanging="1418"/>
        <w:jc w:val="both"/>
        <w:textAlignment w:val="baseline"/>
        <w:rPr>
          <w:ins w:id="16" w:author="Tammy Meek (ESO)" w:date="2024-05-01T12:41:00Z"/>
          <w:rFonts w:ascii="Arial" w:hAnsi="Arial" w:cs="Arial"/>
          <w:sz w:val="21"/>
          <w:szCs w:val="21"/>
          <w:rPrChange w:id="17" w:author="Tammy Meek (ESO)" w:date="2024-05-01T13:27:00Z">
            <w:rPr>
              <w:ins w:id="18" w:author="Tammy Meek (ESO)" w:date="2024-05-01T12:41:00Z"/>
              <w:rFonts w:ascii="Segoe UI" w:hAnsi="Segoe UI" w:cs="Segoe UI"/>
              <w:sz w:val="18"/>
              <w:szCs w:val="18"/>
            </w:rPr>
          </w:rPrChange>
        </w:rPr>
        <w:pPrChange w:id="19" w:author="Tammy Meek (ESO)" w:date="2024-05-01T13:27:00Z">
          <w:pPr>
            <w:pStyle w:val="paragraph"/>
            <w:spacing w:before="0" w:beforeAutospacing="0" w:after="0" w:afterAutospacing="0"/>
            <w:textAlignment w:val="baseline"/>
          </w:pPr>
        </w:pPrChange>
      </w:pPr>
      <w:ins w:id="20" w:author="Tammy Meek (ESO)" w:date="2024-05-01T12:41:00Z">
        <w:r w:rsidRPr="0069708D">
          <w:rPr>
            <w:rFonts w:ascii="Arial" w:hAnsi="Arial" w:cs="Arial"/>
            <w:sz w:val="21"/>
            <w:szCs w:val="21"/>
            <w:rPrChange w:id="21" w:author="Tammy Meek (ESO)" w:date="2024-05-01T13:27:00Z">
              <w:rPr/>
            </w:rPrChange>
          </w:rPr>
          <w:t>1.24</w:t>
        </w:r>
        <w:r w:rsidRPr="0069708D">
          <w:rPr>
            <w:rFonts w:ascii="Arial" w:hAnsi="Arial" w:cs="Arial"/>
            <w:sz w:val="21"/>
            <w:szCs w:val="21"/>
            <w:rPrChange w:id="22" w:author="Tammy Meek (ESO)" w:date="2024-05-01T13:27:00Z">
              <w:rPr/>
            </w:rPrChange>
          </w:rPr>
          <w:tab/>
        </w:r>
        <w:r w:rsidRPr="0069708D">
          <w:rPr>
            <w:rStyle w:val="normaltextrun"/>
            <w:rFonts w:ascii="Arial" w:hAnsi="Arial" w:cs="Arial"/>
            <w:b/>
            <w:bCs/>
            <w:sz w:val="21"/>
            <w:szCs w:val="21"/>
            <w:u w:val="single"/>
            <w:rPrChange w:id="23" w:author="Tammy Meek (ESO)" w:date="2024-05-01T13:27:00Z">
              <w:rPr>
                <w:rStyle w:val="normaltextrun"/>
                <w:rFonts w:ascii="WordVisi_MSFontService" w:hAnsi="WordVisi_MSFontService" w:cs="Segoe UI"/>
                <w:b/>
                <w:bCs/>
                <w:sz w:val="22"/>
                <w:szCs w:val="22"/>
                <w:u w:val="single"/>
              </w:rPr>
            </w:rPrChange>
          </w:rPr>
          <w:t xml:space="preserve">Directions related to </w:t>
        </w:r>
        <w:r w:rsidR="006D4C63" w:rsidRPr="006D4C63">
          <w:rPr>
            <w:rStyle w:val="normaltextrun"/>
            <w:rFonts w:ascii="Arial" w:hAnsi="Arial" w:cs="Arial"/>
            <w:b/>
            <w:bCs/>
            <w:sz w:val="21"/>
            <w:szCs w:val="21"/>
            <w:u w:val="single"/>
          </w:rPr>
          <w:t>National Security</w:t>
        </w:r>
        <w:r w:rsidR="006D4C63" w:rsidRPr="006D4C63">
          <w:rPr>
            <w:rStyle w:val="eop"/>
            <w:rFonts w:ascii="Arial" w:hAnsi="Arial" w:cs="Arial"/>
            <w:sz w:val="21"/>
            <w:szCs w:val="21"/>
          </w:rPr>
          <w:t> </w:t>
        </w:r>
      </w:ins>
    </w:p>
    <w:p w14:paraId="39055A8F" w14:textId="77777777" w:rsidR="005C1E23" w:rsidRPr="0069708D" w:rsidRDefault="005C1E23">
      <w:pPr>
        <w:pStyle w:val="paragraph"/>
        <w:spacing w:before="0" w:beforeAutospacing="0" w:after="0" w:afterAutospacing="0"/>
        <w:ind w:left="1418" w:hanging="1418"/>
        <w:jc w:val="both"/>
        <w:textAlignment w:val="baseline"/>
        <w:rPr>
          <w:ins w:id="24" w:author="Tammy Meek (ESO)" w:date="2024-05-01T12:41:00Z"/>
          <w:rFonts w:ascii="Arial" w:hAnsi="Arial" w:cs="Arial"/>
          <w:sz w:val="21"/>
          <w:szCs w:val="21"/>
          <w:rPrChange w:id="25" w:author="Tammy Meek (ESO)" w:date="2024-05-01T13:27:00Z">
            <w:rPr>
              <w:ins w:id="26" w:author="Tammy Meek (ESO)" w:date="2024-05-01T12:41:00Z"/>
              <w:rFonts w:ascii="Segoe UI" w:hAnsi="Segoe UI" w:cs="Segoe UI"/>
              <w:sz w:val="18"/>
              <w:szCs w:val="18"/>
            </w:rPr>
          </w:rPrChange>
        </w:rPr>
        <w:pPrChange w:id="27" w:author="Tammy Meek (ESO)" w:date="2024-05-01T13:27:00Z">
          <w:pPr>
            <w:pStyle w:val="paragraph"/>
            <w:spacing w:before="0" w:beforeAutospacing="0" w:after="0" w:afterAutospacing="0"/>
            <w:textAlignment w:val="baseline"/>
          </w:pPr>
        </w:pPrChange>
      </w:pPr>
      <w:ins w:id="28" w:author="Tammy Meek (ESO)" w:date="2024-05-01T12:41:00Z">
        <w:r w:rsidRPr="0069708D">
          <w:rPr>
            <w:rStyle w:val="eop"/>
            <w:rFonts w:ascii="Arial" w:hAnsi="Arial" w:cs="Arial"/>
            <w:sz w:val="21"/>
            <w:szCs w:val="21"/>
            <w:rPrChange w:id="29" w:author="Tammy Meek (ESO)" w:date="2024-05-01T13:27:00Z">
              <w:rPr>
                <w:rStyle w:val="eop"/>
                <w:rFonts w:ascii="Aptos" w:hAnsi="Aptos" w:cs="Segoe UI"/>
                <w:sz w:val="22"/>
                <w:szCs w:val="22"/>
              </w:rPr>
            </w:rPrChange>
          </w:rPr>
          <w:t> </w:t>
        </w:r>
      </w:ins>
    </w:p>
    <w:p w14:paraId="1D6FE230" w14:textId="1AFC8D84" w:rsidR="005C1E23" w:rsidRPr="0069708D" w:rsidRDefault="006D4C63">
      <w:pPr>
        <w:pStyle w:val="paragraph"/>
        <w:spacing w:before="0" w:beforeAutospacing="0" w:after="0" w:afterAutospacing="0"/>
        <w:ind w:left="1418" w:hanging="1418"/>
        <w:jc w:val="both"/>
        <w:textAlignment w:val="baseline"/>
        <w:rPr>
          <w:ins w:id="30" w:author="Tammy Meek (ESO)" w:date="2024-05-01T12:41:00Z"/>
          <w:rFonts w:ascii="Arial" w:hAnsi="Arial" w:cs="Arial"/>
          <w:sz w:val="21"/>
          <w:szCs w:val="21"/>
          <w:rPrChange w:id="31" w:author="Tammy Meek (ESO)" w:date="2024-05-01T13:27:00Z">
            <w:rPr>
              <w:ins w:id="32" w:author="Tammy Meek (ESO)" w:date="2024-05-01T12:41:00Z"/>
              <w:rFonts w:ascii="Segoe UI" w:hAnsi="Segoe UI" w:cs="Segoe UI"/>
              <w:sz w:val="18"/>
              <w:szCs w:val="18"/>
            </w:rPr>
          </w:rPrChange>
        </w:rPr>
        <w:pPrChange w:id="33" w:author="Tammy Meek (ESO)" w:date="2024-05-01T13:27:00Z">
          <w:pPr>
            <w:pStyle w:val="paragraph"/>
            <w:spacing w:before="0" w:beforeAutospacing="0" w:after="0" w:afterAutospacing="0"/>
            <w:ind w:left="720" w:hanging="720"/>
            <w:textAlignment w:val="baseline"/>
          </w:pPr>
        </w:pPrChange>
      </w:pPr>
      <w:ins w:id="34" w:author="Tammy Meek (ESO)" w:date="2024-05-01T13:28:00Z">
        <w:r>
          <w:rPr>
            <w:rStyle w:val="normaltextrun"/>
            <w:rFonts w:ascii="Arial" w:hAnsi="Arial" w:cs="Arial"/>
            <w:sz w:val="21"/>
            <w:szCs w:val="21"/>
          </w:rPr>
          <w:t>1.24</w:t>
        </w:r>
      </w:ins>
      <w:ins w:id="35" w:author="Tammy Meek (ESO)" w:date="2024-05-01T12:41:00Z">
        <w:r w:rsidR="005C1E23" w:rsidRPr="0069708D">
          <w:rPr>
            <w:rStyle w:val="normaltextrun"/>
            <w:rFonts w:ascii="Arial" w:hAnsi="Arial" w:cs="Arial"/>
            <w:sz w:val="21"/>
            <w:szCs w:val="21"/>
            <w:rPrChange w:id="36" w:author="Tammy Meek (ESO)" w:date="2024-05-01T13:27:00Z">
              <w:rPr>
                <w:rStyle w:val="normaltextrun"/>
                <w:rFonts w:ascii="WordVisi_MSFontService" w:hAnsi="WordVisi_MSFontService" w:cs="Segoe UI"/>
                <w:sz w:val="22"/>
                <w:szCs w:val="22"/>
              </w:rPr>
            </w:rPrChange>
          </w:rPr>
          <w:t>.1</w:t>
        </w:r>
        <w:r w:rsidR="005C1E23" w:rsidRPr="0069708D">
          <w:rPr>
            <w:rStyle w:val="tabchar"/>
            <w:rFonts w:ascii="Arial" w:hAnsi="Arial" w:cs="Arial"/>
            <w:sz w:val="21"/>
            <w:szCs w:val="21"/>
            <w:rPrChange w:id="37" w:author="Tammy Meek (ESO)" w:date="2024-05-01T13:27:00Z">
              <w:rPr>
                <w:rStyle w:val="tabchar"/>
                <w:rFonts w:ascii="WordVisi_MSFontService" w:hAnsi="WordVisi_MSFontService" w:cs="Calibri"/>
                <w:sz w:val="22"/>
                <w:szCs w:val="22"/>
              </w:rPr>
            </w:rPrChange>
          </w:rPr>
          <w:t> </w:t>
        </w:r>
      </w:ins>
      <w:ins w:id="38" w:author="Tammy Meek (ESO)" w:date="2024-05-01T13:27:00Z">
        <w:r>
          <w:rPr>
            <w:rStyle w:val="tabchar"/>
            <w:rFonts w:ascii="Arial" w:hAnsi="Arial" w:cs="Arial"/>
            <w:sz w:val="21"/>
            <w:szCs w:val="21"/>
          </w:rPr>
          <w:tab/>
        </w:r>
      </w:ins>
      <w:ins w:id="39" w:author="Tammy Meek (ESO)" w:date="2024-05-01T12:41:00Z">
        <w:r w:rsidR="005C1E23" w:rsidRPr="0069708D">
          <w:rPr>
            <w:rStyle w:val="normaltextrun"/>
            <w:rFonts w:ascii="Arial" w:hAnsi="Arial" w:cs="Arial"/>
            <w:sz w:val="21"/>
            <w:szCs w:val="21"/>
            <w:rPrChange w:id="40" w:author="Tammy Meek (ESO)" w:date="2024-05-01T13:27:00Z">
              <w:rPr>
                <w:rStyle w:val="normaltextrun"/>
                <w:rFonts w:ascii="WordVisi_MSFontService" w:hAnsi="WordVisi_MSFontService" w:cs="Segoe UI"/>
                <w:sz w:val="22"/>
                <w:szCs w:val="22"/>
              </w:rPr>
            </w:rPrChange>
          </w:rPr>
          <w:t xml:space="preserve">The </w:t>
        </w:r>
        <w:r w:rsidR="005C1E23" w:rsidRPr="0069708D">
          <w:rPr>
            <w:rStyle w:val="normaltextrun"/>
            <w:rFonts w:ascii="Arial" w:hAnsi="Arial" w:cs="Arial"/>
            <w:sz w:val="21"/>
            <w:szCs w:val="21"/>
            <w:rPrChange w:id="41" w:author="Tammy Meek (ESO)" w:date="2024-05-01T13:27:00Z">
              <w:rPr>
                <w:rStyle w:val="normaltextrun"/>
                <w:rFonts w:ascii="WordVisi_MSFontService" w:hAnsi="WordVisi_MSFontService" w:cs="Segoe UI"/>
                <w:b/>
                <w:bCs/>
                <w:sz w:val="22"/>
                <w:szCs w:val="22"/>
              </w:rPr>
            </w:rPrChange>
          </w:rPr>
          <w:t>Secretary of State</w:t>
        </w:r>
        <w:r w:rsidR="005C1E23" w:rsidRPr="0069708D">
          <w:rPr>
            <w:rStyle w:val="normaltextrun"/>
            <w:rFonts w:ascii="Arial" w:hAnsi="Arial" w:cs="Arial"/>
            <w:sz w:val="21"/>
            <w:szCs w:val="21"/>
            <w:rPrChange w:id="42" w:author="Tammy Meek (ESO)" w:date="2024-05-01T13:27:00Z">
              <w:rPr>
                <w:rStyle w:val="normaltextrun"/>
                <w:rFonts w:ascii="WordVisi_MSFontService" w:hAnsi="WordVisi_MSFontService" w:cs="Segoe UI"/>
                <w:sz w:val="22"/>
                <w:szCs w:val="22"/>
              </w:rPr>
            </w:rPrChange>
          </w:rPr>
          <w:t xml:space="preserve"> may issue a direction to </w:t>
        </w:r>
      </w:ins>
      <w:ins w:id="43" w:author="Tammy Meek (ESO)" w:date="2024-05-01T13:48:00Z">
        <w:r w:rsidR="004B346F">
          <w:rPr>
            <w:rStyle w:val="normaltextrun"/>
            <w:rFonts w:ascii="Arial" w:hAnsi="Arial" w:cs="Arial"/>
            <w:sz w:val="21"/>
            <w:szCs w:val="21"/>
          </w:rPr>
          <w:t xml:space="preserve">the </w:t>
        </w:r>
      </w:ins>
      <w:ins w:id="44" w:author="Tammy Meek (ESO)" w:date="2024-05-02T10:35:00Z">
        <w:r w:rsidR="00362AAE" w:rsidRPr="00362AAE">
          <w:rPr>
            <w:rStyle w:val="normaltextrun"/>
            <w:rFonts w:ascii="Arial" w:hAnsi="Arial" w:cs="Arial"/>
            <w:i/>
            <w:iCs/>
            <w:sz w:val="21"/>
            <w:szCs w:val="21"/>
          </w:rPr>
          <w:t>ISOP</w:t>
        </w:r>
      </w:ins>
      <w:ins w:id="45" w:author="Tammy Meek (ESO)" w:date="2024-05-01T12:41:00Z">
        <w:r w:rsidR="005C1E23" w:rsidRPr="0069708D">
          <w:rPr>
            <w:rStyle w:val="normaltextrun"/>
            <w:rFonts w:ascii="Arial" w:hAnsi="Arial" w:cs="Arial"/>
            <w:sz w:val="21"/>
            <w:szCs w:val="21"/>
            <w:rPrChange w:id="46" w:author="Tammy Meek (ESO)" w:date="2024-05-01T13:27:00Z">
              <w:rPr>
                <w:rStyle w:val="normaltextrun"/>
                <w:rFonts w:ascii="WordVisi_MSFontService" w:hAnsi="WordVisi_MSFontService" w:cs="Segoe UI"/>
                <w:sz w:val="22"/>
                <w:szCs w:val="22"/>
              </w:rPr>
            </w:rPrChange>
          </w:rPr>
          <w:t xml:space="preserve"> as referred to in condition B4 of </w:t>
        </w:r>
      </w:ins>
      <w:ins w:id="47" w:author="Tammy Meek (ESO)" w:date="2024-05-01T13:48:00Z">
        <w:r w:rsidR="004B346F">
          <w:rPr>
            <w:rStyle w:val="normaltextrun"/>
            <w:rFonts w:ascii="Arial" w:hAnsi="Arial" w:cs="Arial"/>
            <w:sz w:val="21"/>
            <w:szCs w:val="21"/>
          </w:rPr>
          <w:t xml:space="preserve">the </w:t>
        </w:r>
      </w:ins>
      <w:ins w:id="48" w:author="Tammy Meek (ESO)" w:date="2024-05-02T10:32:00Z">
        <w:r w:rsidR="00362AAE" w:rsidRPr="00362AAE">
          <w:rPr>
            <w:rStyle w:val="normaltextrun"/>
            <w:rFonts w:ascii="Arial" w:hAnsi="Arial" w:cs="Arial"/>
            <w:i/>
            <w:iCs/>
            <w:sz w:val="21"/>
            <w:szCs w:val="21"/>
          </w:rPr>
          <w:t>ESO Licence</w:t>
        </w:r>
      </w:ins>
      <w:ins w:id="49" w:author="Tammy Meek (ESO)" w:date="2024-05-01T12:41:00Z">
        <w:r w:rsidR="005C1E23" w:rsidRPr="0069708D">
          <w:rPr>
            <w:rStyle w:val="normaltextrun"/>
            <w:rFonts w:ascii="Arial" w:hAnsi="Arial" w:cs="Arial"/>
            <w:sz w:val="21"/>
            <w:szCs w:val="21"/>
            <w:rPrChange w:id="50" w:author="Tammy Meek (ESO)" w:date="2024-05-01T13:27:00Z">
              <w:rPr>
                <w:rStyle w:val="normaltextrun"/>
                <w:rFonts w:ascii="WordVisi_MSFontService" w:hAnsi="WordVisi_MSFontService" w:cs="Segoe UI"/>
                <w:sz w:val="22"/>
                <w:szCs w:val="22"/>
              </w:rPr>
            </w:rPrChange>
          </w:rPr>
          <w:t xml:space="preserve"> (and in condition B4 of </w:t>
        </w:r>
      </w:ins>
      <w:ins w:id="51" w:author="Tammy Meek (ESO)" w:date="2024-05-01T13:48:00Z">
        <w:r w:rsidR="004B346F">
          <w:rPr>
            <w:rStyle w:val="normaltextrun"/>
            <w:rFonts w:ascii="Arial" w:hAnsi="Arial" w:cs="Arial"/>
            <w:sz w:val="21"/>
            <w:szCs w:val="21"/>
          </w:rPr>
          <w:t>the</w:t>
        </w:r>
      </w:ins>
      <w:ins w:id="52" w:author="Tammy Meek (ESO)" w:date="2024-05-01T12:41:00Z">
        <w:r w:rsidR="005C1E23" w:rsidRPr="0069708D">
          <w:rPr>
            <w:rStyle w:val="normaltextrun"/>
            <w:rFonts w:ascii="Arial" w:hAnsi="Arial" w:cs="Arial"/>
            <w:sz w:val="21"/>
            <w:szCs w:val="21"/>
            <w:rPrChange w:id="53" w:author="Tammy Meek (ESO)" w:date="2024-05-01T13:27:00Z">
              <w:rPr>
                <w:rStyle w:val="normaltextrun"/>
                <w:rFonts w:ascii="WordVisi_MSFontService" w:hAnsi="WordVisi_MSFontService" w:cs="Segoe UI"/>
                <w:b/>
                <w:bCs/>
                <w:sz w:val="22"/>
                <w:szCs w:val="22"/>
              </w:rPr>
            </w:rPrChange>
          </w:rPr>
          <w:t xml:space="preserve"> </w:t>
        </w:r>
      </w:ins>
      <w:ins w:id="54" w:author="Tammy Meek (ESO)" w:date="2024-05-02T10:38:00Z">
        <w:r w:rsidR="007622B6" w:rsidRPr="007622B6">
          <w:rPr>
            <w:rStyle w:val="normaltextrun"/>
            <w:rFonts w:ascii="Arial" w:hAnsi="Arial" w:cs="Arial"/>
            <w:i/>
            <w:iCs/>
            <w:sz w:val="21"/>
            <w:szCs w:val="21"/>
          </w:rPr>
          <w:t>GSP Licence</w:t>
        </w:r>
      </w:ins>
      <w:ins w:id="55" w:author="Tammy Meek (ESO)" w:date="2024-05-01T12:41:00Z">
        <w:r w:rsidR="005C1E23" w:rsidRPr="0069708D">
          <w:rPr>
            <w:rStyle w:val="normaltextrun"/>
            <w:rFonts w:ascii="Arial" w:hAnsi="Arial" w:cs="Arial"/>
            <w:sz w:val="21"/>
            <w:szCs w:val="21"/>
            <w:rPrChange w:id="56" w:author="Tammy Meek (ESO)" w:date="2024-05-01T13:27:00Z">
              <w:rPr>
                <w:rStyle w:val="normaltextrun"/>
                <w:rFonts w:ascii="WordVisi_MSFontService" w:hAnsi="WordVisi_MSFontService" w:cs="Segoe UI"/>
                <w:b/>
                <w:bCs/>
                <w:sz w:val="22"/>
                <w:szCs w:val="22"/>
              </w:rPr>
            </w:rPrChange>
          </w:rPr>
          <w:t>)</w:t>
        </w:r>
        <w:r w:rsidR="005C1E23" w:rsidRPr="0069708D">
          <w:rPr>
            <w:rStyle w:val="normaltextrun"/>
            <w:rFonts w:ascii="Arial" w:hAnsi="Arial" w:cs="Arial"/>
            <w:sz w:val="21"/>
            <w:szCs w:val="21"/>
            <w:rPrChange w:id="57" w:author="Tammy Meek (ESO)" w:date="2024-05-01T13:27:00Z">
              <w:rPr>
                <w:rStyle w:val="normaltextrun"/>
                <w:rFonts w:ascii="WordVisi_MSFontService" w:hAnsi="WordVisi_MSFontService" w:cs="Segoe UI"/>
                <w:sz w:val="22"/>
                <w:szCs w:val="22"/>
              </w:rPr>
            </w:rPrChange>
          </w:rPr>
          <w:t xml:space="preserve"> where in the opinion of the </w:t>
        </w:r>
        <w:r w:rsidR="005C1E23" w:rsidRPr="0069708D">
          <w:rPr>
            <w:rStyle w:val="normaltextrun"/>
            <w:rFonts w:ascii="Arial" w:hAnsi="Arial" w:cs="Arial"/>
            <w:sz w:val="21"/>
            <w:szCs w:val="21"/>
            <w:rPrChange w:id="58" w:author="Tammy Meek (ESO)" w:date="2024-05-01T13:27:00Z">
              <w:rPr>
                <w:rStyle w:val="normaltextrun"/>
                <w:rFonts w:ascii="WordVisi_MSFontService" w:hAnsi="WordVisi_MSFontService" w:cs="Segoe UI"/>
                <w:b/>
                <w:bCs/>
                <w:sz w:val="22"/>
                <w:szCs w:val="22"/>
              </w:rPr>
            </w:rPrChange>
          </w:rPr>
          <w:t>Secretary of State</w:t>
        </w:r>
        <w:r w:rsidR="005C1E23" w:rsidRPr="0069708D">
          <w:rPr>
            <w:rStyle w:val="normaltextrun"/>
            <w:rFonts w:ascii="Arial" w:hAnsi="Arial" w:cs="Arial"/>
            <w:sz w:val="21"/>
            <w:szCs w:val="21"/>
            <w:rPrChange w:id="59" w:author="Tammy Meek (ESO)" w:date="2024-05-01T13:27:00Z">
              <w:rPr>
                <w:rStyle w:val="normaltextrun"/>
                <w:rFonts w:ascii="WordVisi_MSFontService" w:hAnsi="WordVisi_MSFontService" w:cs="Segoe UI"/>
                <w:sz w:val="22"/>
                <w:szCs w:val="22"/>
              </w:rPr>
            </w:rPrChange>
          </w:rPr>
          <w:t xml:space="preserve"> there is a risk relating to national security that may detrimentally impact the resilience, safety or security of the energy system, or the continuity of essential services.</w:t>
        </w:r>
        <w:r w:rsidR="005C1E23" w:rsidRPr="0069708D">
          <w:rPr>
            <w:rStyle w:val="eop"/>
            <w:rFonts w:ascii="Arial" w:hAnsi="Arial" w:cs="Arial"/>
            <w:sz w:val="21"/>
            <w:szCs w:val="21"/>
            <w:rPrChange w:id="60" w:author="Tammy Meek (ESO)" w:date="2024-05-01T13:27:00Z">
              <w:rPr>
                <w:rStyle w:val="eop"/>
                <w:rFonts w:ascii="Aptos" w:hAnsi="Aptos" w:cs="Segoe UI"/>
                <w:sz w:val="22"/>
                <w:szCs w:val="22"/>
              </w:rPr>
            </w:rPrChange>
          </w:rPr>
          <w:t> </w:t>
        </w:r>
      </w:ins>
    </w:p>
    <w:p w14:paraId="684514CA" w14:textId="77777777" w:rsidR="005C1E23" w:rsidRPr="0069708D" w:rsidRDefault="005C1E23">
      <w:pPr>
        <w:pStyle w:val="paragraph"/>
        <w:spacing w:before="0" w:beforeAutospacing="0" w:after="0" w:afterAutospacing="0"/>
        <w:ind w:left="1418" w:hanging="1418"/>
        <w:jc w:val="both"/>
        <w:textAlignment w:val="baseline"/>
        <w:rPr>
          <w:ins w:id="61" w:author="Tammy Meek (ESO)" w:date="2024-05-01T12:41:00Z"/>
          <w:rFonts w:ascii="Arial" w:hAnsi="Arial" w:cs="Arial"/>
          <w:sz w:val="21"/>
          <w:szCs w:val="21"/>
          <w:rPrChange w:id="62" w:author="Tammy Meek (ESO)" w:date="2024-05-01T13:27:00Z">
            <w:rPr>
              <w:ins w:id="63" w:author="Tammy Meek (ESO)" w:date="2024-05-01T12:41:00Z"/>
              <w:rFonts w:ascii="Segoe UI" w:hAnsi="Segoe UI" w:cs="Segoe UI"/>
              <w:sz w:val="18"/>
              <w:szCs w:val="18"/>
            </w:rPr>
          </w:rPrChange>
        </w:rPr>
        <w:pPrChange w:id="64" w:author="Tammy Meek (ESO)" w:date="2024-05-01T13:27:00Z">
          <w:pPr>
            <w:pStyle w:val="paragraph"/>
            <w:spacing w:before="0" w:beforeAutospacing="0" w:after="0" w:afterAutospacing="0"/>
            <w:ind w:left="720" w:hanging="720"/>
            <w:textAlignment w:val="baseline"/>
          </w:pPr>
        </w:pPrChange>
      </w:pPr>
      <w:ins w:id="65" w:author="Tammy Meek (ESO)" w:date="2024-05-01T12:41:00Z">
        <w:r w:rsidRPr="0069708D">
          <w:rPr>
            <w:rStyle w:val="eop"/>
            <w:rFonts w:ascii="Arial" w:hAnsi="Arial" w:cs="Arial"/>
            <w:sz w:val="21"/>
            <w:szCs w:val="21"/>
            <w:rPrChange w:id="66" w:author="Tammy Meek (ESO)" w:date="2024-05-01T13:27:00Z">
              <w:rPr>
                <w:rStyle w:val="eop"/>
                <w:rFonts w:ascii="Aptos" w:hAnsi="Aptos" w:cs="Segoe UI"/>
                <w:sz w:val="22"/>
                <w:szCs w:val="22"/>
              </w:rPr>
            </w:rPrChange>
          </w:rPr>
          <w:t> </w:t>
        </w:r>
      </w:ins>
    </w:p>
    <w:p w14:paraId="3D3B82EB" w14:textId="184231C2" w:rsidR="005C1E23" w:rsidRPr="0069708D" w:rsidRDefault="006D4C63">
      <w:pPr>
        <w:pStyle w:val="paragraph"/>
        <w:spacing w:before="0" w:beforeAutospacing="0" w:after="0" w:afterAutospacing="0"/>
        <w:ind w:left="1418" w:hanging="1418"/>
        <w:jc w:val="both"/>
        <w:textAlignment w:val="baseline"/>
        <w:rPr>
          <w:ins w:id="67" w:author="Tammy Meek (ESO)" w:date="2024-05-01T12:41:00Z"/>
          <w:rFonts w:ascii="Arial" w:hAnsi="Arial" w:cs="Arial"/>
          <w:sz w:val="21"/>
          <w:szCs w:val="21"/>
          <w:rPrChange w:id="68" w:author="Tammy Meek (ESO)" w:date="2024-05-01T13:27:00Z">
            <w:rPr>
              <w:ins w:id="69" w:author="Tammy Meek (ESO)" w:date="2024-05-01T12:41:00Z"/>
              <w:rFonts w:ascii="Segoe UI" w:hAnsi="Segoe UI" w:cs="Segoe UI"/>
              <w:sz w:val="18"/>
              <w:szCs w:val="18"/>
            </w:rPr>
          </w:rPrChange>
        </w:rPr>
        <w:pPrChange w:id="70" w:author="Tammy Meek (ESO)" w:date="2024-05-01T13:27:00Z">
          <w:pPr>
            <w:pStyle w:val="paragraph"/>
            <w:spacing w:before="0" w:beforeAutospacing="0" w:after="0" w:afterAutospacing="0"/>
            <w:ind w:left="720" w:hanging="720"/>
            <w:textAlignment w:val="baseline"/>
          </w:pPr>
        </w:pPrChange>
      </w:pPr>
      <w:ins w:id="71" w:author="Tammy Meek (ESO)" w:date="2024-05-01T13:28:00Z">
        <w:r>
          <w:rPr>
            <w:rStyle w:val="normaltextrun"/>
            <w:rFonts w:ascii="Arial" w:hAnsi="Arial" w:cs="Arial"/>
            <w:sz w:val="21"/>
            <w:szCs w:val="21"/>
          </w:rPr>
          <w:t>1.24</w:t>
        </w:r>
      </w:ins>
      <w:ins w:id="72" w:author="Tammy Meek (ESO)" w:date="2024-05-01T12:41:00Z">
        <w:r w:rsidR="005C1E23" w:rsidRPr="0069708D">
          <w:rPr>
            <w:rStyle w:val="normaltextrun"/>
            <w:rFonts w:ascii="Arial" w:hAnsi="Arial" w:cs="Arial"/>
            <w:sz w:val="21"/>
            <w:szCs w:val="21"/>
            <w:rPrChange w:id="73" w:author="Tammy Meek (ESO)" w:date="2024-05-01T13:27:00Z">
              <w:rPr>
                <w:rStyle w:val="normaltextrun"/>
                <w:rFonts w:ascii="WordVisi_MSFontService" w:hAnsi="WordVisi_MSFontService" w:cs="Segoe UI"/>
                <w:sz w:val="22"/>
                <w:szCs w:val="22"/>
              </w:rPr>
            </w:rPrChange>
          </w:rPr>
          <w:t>.2</w:t>
        </w:r>
        <w:r w:rsidR="005C1E23" w:rsidRPr="0069708D">
          <w:rPr>
            <w:rStyle w:val="tabchar"/>
            <w:rFonts w:ascii="Arial" w:hAnsi="Arial" w:cs="Arial"/>
            <w:sz w:val="21"/>
            <w:szCs w:val="21"/>
            <w:rPrChange w:id="74" w:author="Tammy Meek (ESO)" w:date="2024-05-01T13:27:00Z">
              <w:rPr>
                <w:rStyle w:val="tabchar"/>
                <w:rFonts w:ascii="WordVisi_MSFontService" w:hAnsi="WordVisi_MSFontService" w:cs="Calibri"/>
                <w:sz w:val="22"/>
                <w:szCs w:val="22"/>
              </w:rPr>
            </w:rPrChange>
          </w:rPr>
          <w:t> </w:t>
        </w:r>
      </w:ins>
      <w:ins w:id="75" w:author="Tammy Meek (ESO)" w:date="2024-05-01T13:28:00Z">
        <w:r>
          <w:rPr>
            <w:rStyle w:val="tabchar"/>
            <w:rFonts w:ascii="Arial" w:hAnsi="Arial" w:cs="Arial"/>
            <w:sz w:val="21"/>
            <w:szCs w:val="21"/>
          </w:rPr>
          <w:tab/>
        </w:r>
      </w:ins>
      <w:ins w:id="76" w:author="Tammy Meek (ESO)" w:date="2024-05-01T13:51:00Z">
        <w:r w:rsidR="004B346F">
          <w:rPr>
            <w:rStyle w:val="normaltextrun"/>
            <w:rFonts w:ascii="Arial" w:hAnsi="Arial" w:cs="Arial"/>
            <w:sz w:val="21"/>
            <w:szCs w:val="21"/>
          </w:rPr>
          <w:t>T</w:t>
        </w:r>
      </w:ins>
      <w:ins w:id="77" w:author="Tammy Meek (ESO)" w:date="2024-05-01T13:48:00Z">
        <w:r w:rsidR="004B346F">
          <w:rPr>
            <w:rStyle w:val="normaltextrun"/>
            <w:rFonts w:ascii="Arial" w:hAnsi="Arial" w:cs="Arial"/>
            <w:sz w:val="21"/>
            <w:szCs w:val="21"/>
          </w:rPr>
          <w:t xml:space="preserve">he </w:t>
        </w:r>
      </w:ins>
      <w:ins w:id="78" w:author="Tammy Meek (ESO)" w:date="2024-05-02T10:35:00Z">
        <w:r w:rsidR="00362AAE" w:rsidRPr="00362AAE">
          <w:rPr>
            <w:rStyle w:val="normaltextrun"/>
            <w:rFonts w:ascii="Arial" w:hAnsi="Arial" w:cs="Arial"/>
            <w:i/>
            <w:iCs/>
            <w:sz w:val="21"/>
            <w:szCs w:val="21"/>
          </w:rPr>
          <w:t>ISOP</w:t>
        </w:r>
      </w:ins>
      <w:ins w:id="79" w:author="Tammy Meek (ESO)" w:date="2024-05-01T12:41:00Z">
        <w:r w:rsidR="005C1E23" w:rsidRPr="0069708D">
          <w:rPr>
            <w:rStyle w:val="normaltextrun"/>
            <w:rFonts w:ascii="Arial" w:hAnsi="Arial" w:cs="Arial"/>
            <w:sz w:val="21"/>
            <w:szCs w:val="21"/>
            <w:rPrChange w:id="80" w:author="Tammy Meek (ESO)" w:date="2024-05-01T13:27:00Z">
              <w:rPr>
                <w:rStyle w:val="normaltextrun"/>
                <w:rFonts w:ascii="WordVisi_MSFontService" w:hAnsi="WordVisi_MSFontService" w:cs="Segoe UI"/>
                <w:sz w:val="22"/>
                <w:szCs w:val="22"/>
              </w:rPr>
            </w:rPrChange>
          </w:rPr>
          <w:t xml:space="preserve"> must comply with any such direction that has been issued by the </w:t>
        </w:r>
        <w:r w:rsidR="005C1E23" w:rsidRPr="0069708D">
          <w:rPr>
            <w:rStyle w:val="normaltextrun"/>
            <w:rFonts w:ascii="Arial" w:hAnsi="Arial" w:cs="Arial"/>
            <w:sz w:val="21"/>
            <w:szCs w:val="21"/>
            <w:rPrChange w:id="81" w:author="Tammy Meek (ESO)" w:date="2024-05-01T13:27:00Z">
              <w:rPr>
                <w:rStyle w:val="normaltextrun"/>
                <w:rFonts w:ascii="WordVisi_MSFontService" w:hAnsi="WordVisi_MSFontService" w:cs="Segoe UI"/>
                <w:b/>
                <w:bCs/>
                <w:sz w:val="22"/>
                <w:szCs w:val="22"/>
              </w:rPr>
            </w:rPrChange>
          </w:rPr>
          <w:t>Secretary of State</w:t>
        </w:r>
        <w:r w:rsidR="005C1E23" w:rsidRPr="0069708D">
          <w:rPr>
            <w:rStyle w:val="normaltextrun"/>
            <w:rFonts w:ascii="Arial" w:hAnsi="Arial" w:cs="Arial"/>
            <w:sz w:val="21"/>
            <w:szCs w:val="21"/>
            <w:rPrChange w:id="82" w:author="Tammy Meek (ESO)" w:date="2024-05-01T13:27:00Z">
              <w:rPr>
                <w:rStyle w:val="normaltextrun"/>
                <w:rFonts w:ascii="WordVisi_MSFontService" w:hAnsi="WordVisi_MSFontService" w:cs="Segoe UI"/>
                <w:sz w:val="22"/>
                <w:szCs w:val="22"/>
              </w:rPr>
            </w:rPrChange>
          </w:rPr>
          <w:t xml:space="preserve">. </w:t>
        </w:r>
        <w:r w:rsidR="005C1E23" w:rsidRPr="0069708D">
          <w:rPr>
            <w:rStyle w:val="normaltextrun"/>
            <w:rFonts w:ascii="Arial" w:hAnsi="Arial" w:cs="Arial"/>
            <w:sz w:val="21"/>
            <w:szCs w:val="21"/>
            <w:rPrChange w:id="83" w:author="Tammy Meek (ESO)" w:date="2024-05-01T13:27:00Z">
              <w:rPr>
                <w:rStyle w:val="normaltextrun"/>
                <w:rFonts w:ascii="WordVisi_MSFontService" w:hAnsi="WordVisi_MSFontService" w:cs="Segoe UI"/>
                <w:b/>
                <w:bCs/>
                <w:sz w:val="22"/>
                <w:szCs w:val="22"/>
              </w:rPr>
            </w:rPrChange>
          </w:rPr>
          <w:t>Users</w:t>
        </w:r>
        <w:r w:rsidR="005C1E23" w:rsidRPr="0069708D">
          <w:rPr>
            <w:rStyle w:val="normaltextrun"/>
            <w:rFonts w:ascii="Arial" w:hAnsi="Arial" w:cs="Arial"/>
            <w:sz w:val="21"/>
            <w:szCs w:val="21"/>
            <w:rPrChange w:id="84" w:author="Tammy Meek (ESO)" w:date="2024-05-01T13:27:00Z">
              <w:rPr>
                <w:rStyle w:val="normaltextrun"/>
                <w:rFonts w:ascii="WordVisi_MSFontService" w:hAnsi="WordVisi_MSFontService" w:cs="Segoe UI"/>
                <w:sz w:val="22"/>
                <w:szCs w:val="22"/>
              </w:rPr>
            </w:rPrChange>
          </w:rPr>
          <w:t xml:space="preserve"> should note that </w:t>
        </w:r>
      </w:ins>
      <w:ins w:id="85" w:author="Tammy Meek (ESO)" w:date="2024-05-01T13:48:00Z">
        <w:r w:rsidR="004B346F">
          <w:rPr>
            <w:rStyle w:val="normaltextrun"/>
            <w:rFonts w:ascii="Arial" w:hAnsi="Arial" w:cs="Arial"/>
            <w:sz w:val="21"/>
            <w:szCs w:val="21"/>
          </w:rPr>
          <w:t xml:space="preserve">the </w:t>
        </w:r>
      </w:ins>
      <w:ins w:id="86" w:author="Tammy Meek (ESO)" w:date="2024-05-02T10:35:00Z">
        <w:r w:rsidR="00362AAE" w:rsidRPr="00362AAE">
          <w:rPr>
            <w:rStyle w:val="normaltextrun"/>
            <w:rFonts w:ascii="Arial" w:hAnsi="Arial" w:cs="Arial"/>
            <w:i/>
            <w:iCs/>
            <w:sz w:val="21"/>
            <w:szCs w:val="21"/>
          </w:rPr>
          <w:t>ISOP</w:t>
        </w:r>
      </w:ins>
      <w:ins w:id="87" w:author="Tammy Meek (ESO)" w:date="2024-05-01T12:41:00Z">
        <w:r w:rsidR="005C1E23" w:rsidRPr="0069708D">
          <w:rPr>
            <w:rStyle w:val="normaltextrun"/>
            <w:rFonts w:ascii="Arial" w:hAnsi="Arial" w:cs="Arial"/>
            <w:sz w:val="21"/>
            <w:szCs w:val="21"/>
            <w:rPrChange w:id="88" w:author="Tammy Meek (ESO)" w:date="2024-05-01T13:27:00Z">
              <w:rPr>
                <w:rStyle w:val="normaltextrun"/>
                <w:rFonts w:ascii="WordVisi_MSFontService" w:hAnsi="WordVisi_MSFontService" w:cs="Segoe UI"/>
                <w:sz w:val="22"/>
                <w:szCs w:val="22"/>
              </w:rPr>
            </w:rPrChange>
          </w:rPr>
          <w:t xml:space="preserve"> is not required to comply with any other obligation in the </w:t>
        </w:r>
      </w:ins>
      <w:ins w:id="89" w:author="Tammy Meek (ESO)" w:date="2024-05-02T10:32:00Z">
        <w:r w:rsidR="00362AAE" w:rsidRPr="00362AAE">
          <w:rPr>
            <w:rStyle w:val="normaltextrun"/>
            <w:rFonts w:ascii="Arial" w:hAnsi="Arial" w:cs="Arial"/>
            <w:i/>
            <w:iCs/>
            <w:sz w:val="21"/>
            <w:szCs w:val="21"/>
          </w:rPr>
          <w:t>ESO Licence</w:t>
        </w:r>
      </w:ins>
      <w:ins w:id="90" w:author="Tammy Meek (ESO)" w:date="2024-05-01T12:41:00Z">
        <w:r w:rsidR="005C1E23" w:rsidRPr="0069708D">
          <w:rPr>
            <w:rStyle w:val="normaltextrun"/>
            <w:rFonts w:ascii="Arial" w:hAnsi="Arial" w:cs="Arial"/>
            <w:sz w:val="21"/>
            <w:szCs w:val="21"/>
            <w:rPrChange w:id="91" w:author="Tammy Meek (ESO)" w:date="2024-05-01T13:27:00Z">
              <w:rPr>
                <w:rStyle w:val="normaltextrun"/>
                <w:rFonts w:ascii="WordVisi_MSFontService" w:hAnsi="WordVisi_MSFontService" w:cs="Segoe UI"/>
                <w:sz w:val="22"/>
                <w:szCs w:val="22"/>
              </w:rPr>
            </w:rPrChange>
          </w:rPr>
          <w:t xml:space="preserve"> (or the </w:t>
        </w:r>
      </w:ins>
      <w:ins w:id="92" w:author="Tammy Meek (ESO)" w:date="2024-05-02T10:38:00Z">
        <w:r w:rsidR="007622B6" w:rsidRPr="007622B6">
          <w:rPr>
            <w:rStyle w:val="normaltextrun"/>
            <w:rFonts w:ascii="Arial" w:hAnsi="Arial" w:cs="Arial"/>
            <w:i/>
            <w:iCs/>
            <w:sz w:val="21"/>
            <w:szCs w:val="21"/>
          </w:rPr>
          <w:t>GSP Licence</w:t>
        </w:r>
      </w:ins>
      <w:ins w:id="93" w:author="Tammy Meek (ESO)" w:date="2024-05-01T12:41:00Z">
        <w:r w:rsidR="005C1E23" w:rsidRPr="0069708D">
          <w:rPr>
            <w:rStyle w:val="normaltextrun"/>
            <w:rFonts w:ascii="Arial" w:hAnsi="Arial" w:cs="Arial"/>
            <w:sz w:val="21"/>
            <w:szCs w:val="21"/>
            <w:rPrChange w:id="94" w:author="Tammy Meek (ESO)" w:date="2024-05-01T13:27:00Z">
              <w:rPr>
                <w:rStyle w:val="normaltextrun"/>
                <w:rFonts w:ascii="WordVisi_MSFontService" w:hAnsi="WordVisi_MSFontService" w:cs="Segoe UI"/>
                <w:sz w:val="22"/>
                <w:szCs w:val="22"/>
              </w:rPr>
            </w:rPrChange>
          </w:rPr>
          <w:t xml:space="preserve">), where and to the extent that compliance with that obligation would be inconsistent with the requirement to comply with such a direction, for the period set out in the direction. This includes the requirement set out in condition E3 of </w:t>
        </w:r>
      </w:ins>
      <w:ins w:id="95" w:author="Tammy Meek (ESO)" w:date="2024-05-01T13:48:00Z">
        <w:r w:rsidR="004B346F">
          <w:rPr>
            <w:rStyle w:val="normaltextrun"/>
            <w:rFonts w:ascii="Arial" w:hAnsi="Arial" w:cs="Arial"/>
            <w:sz w:val="21"/>
            <w:szCs w:val="21"/>
          </w:rPr>
          <w:t xml:space="preserve">the </w:t>
        </w:r>
      </w:ins>
      <w:ins w:id="96" w:author="Tammy Meek (ESO)" w:date="2024-05-02T10:32:00Z">
        <w:r w:rsidR="00362AAE" w:rsidRPr="00362AAE">
          <w:rPr>
            <w:rStyle w:val="normaltextrun"/>
            <w:rFonts w:ascii="Arial" w:hAnsi="Arial" w:cs="Arial"/>
            <w:i/>
            <w:iCs/>
            <w:sz w:val="21"/>
            <w:szCs w:val="21"/>
          </w:rPr>
          <w:t>ESO Licence</w:t>
        </w:r>
      </w:ins>
      <w:ins w:id="97" w:author="Tammy Meek (ESO)" w:date="2024-05-01T12:41:00Z">
        <w:r w:rsidR="005C1E23" w:rsidRPr="0069708D">
          <w:rPr>
            <w:rStyle w:val="normaltextrun"/>
            <w:rFonts w:ascii="Arial" w:hAnsi="Arial" w:cs="Arial"/>
            <w:sz w:val="21"/>
            <w:szCs w:val="21"/>
            <w:rPrChange w:id="98" w:author="Tammy Meek (ESO)" w:date="2024-05-01T13:27:00Z">
              <w:rPr>
                <w:rStyle w:val="normaltextrun"/>
                <w:rFonts w:ascii="WordVisi_MSFontService" w:hAnsi="WordVisi_MSFontService" w:cs="Segoe UI"/>
                <w:sz w:val="22"/>
                <w:szCs w:val="22"/>
              </w:rPr>
            </w:rPrChange>
          </w:rPr>
          <w:t xml:space="preserve"> to comply with this </w:t>
        </w:r>
        <w:r w:rsidR="005C1E23" w:rsidRPr="0069708D">
          <w:rPr>
            <w:rStyle w:val="normaltextrun"/>
            <w:rFonts w:ascii="Arial" w:hAnsi="Arial" w:cs="Arial"/>
            <w:sz w:val="21"/>
            <w:szCs w:val="21"/>
            <w:rPrChange w:id="99" w:author="Tammy Meek (ESO)" w:date="2024-05-01T13:27:00Z">
              <w:rPr>
                <w:rStyle w:val="normaltextrun"/>
                <w:rFonts w:ascii="WordVisi_MSFontService" w:hAnsi="WordVisi_MSFontService" w:cs="Segoe UI"/>
                <w:b/>
                <w:bCs/>
                <w:sz w:val="22"/>
                <w:szCs w:val="22"/>
              </w:rPr>
            </w:rPrChange>
          </w:rPr>
          <w:t>Grid Code</w:t>
        </w:r>
        <w:r w:rsidR="005C1E23" w:rsidRPr="0069708D">
          <w:rPr>
            <w:rStyle w:val="normaltextrun"/>
            <w:rFonts w:ascii="Arial" w:hAnsi="Arial" w:cs="Arial"/>
            <w:sz w:val="21"/>
            <w:szCs w:val="21"/>
            <w:rPrChange w:id="100" w:author="Tammy Meek (ESO)" w:date="2024-05-01T13:27:00Z">
              <w:rPr>
                <w:rStyle w:val="normaltextrun"/>
                <w:rFonts w:ascii="WordVisi_MSFontService" w:hAnsi="WordVisi_MSFontService" w:cs="Segoe UI"/>
                <w:sz w:val="22"/>
                <w:szCs w:val="22"/>
              </w:rPr>
            </w:rPrChange>
          </w:rPr>
          <w:t>.</w:t>
        </w:r>
        <w:r w:rsidR="005C1E23" w:rsidRPr="0069708D">
          <w:rPr>
            <w:rStyle w:val="normaltextrun"/>
            <w:rFonts w:ascii="Arial" w:hAnsi="Arial" w:cs="Arial" w:hint="eastAsia"/>
            <w:sz w:val="21"/>
            <w:szCs w:val="21"/>
            <w:rPrChange w:id="101" w:author="Tammy Meek (ESO)" w:date="2024-05-01T13:27:00Z">
              <w:rPr>
                <w:rStyle w:val="normaltextrun"/>
                <w:rFonts w:ascii="WordVisi_MSFontService" w:hAnsi="WordVisi_MSFontService" w:cs="Segoe UI" w:hint="eastAsia"/>
                <w:sz w:val="22"/>
                <w:szCs w:val="22"/>
              </w:rPr>
            </w:rPrChange>
          </w:rPr>
          <w:t> </w:t>
        </w:r>
        <w:r w:rsidR="005C1E23" w:rsidRPr="0069708D">
          <w:rPr>
            <w:rStyle w:val="normaltextrun"/>
            <w:rFonts w:ascii="Arial" w:hAnsi="Arial" w:cs="Arial"/>
            <w:sz w:val="21"/>
            <w:szCs w:val="21"/>
            <w:rPrChange w:id="102" w:author="Tammy Meek (ESO)" w:date="2024-05-01T13:27:00Z">
              <w:rPr>
                <w:rStyle w:val="normaltextrun"/>
                <w:rFonts w:ascii="WordVisi_MSFontService" w:hAnsi="WordVisi_MSFontService" w:cs="Segoe UI"/>
                <w:sz w:val="22"/>
                <w:szCs w:val="22"/>
              </w:rPr>
            </w:rPrChange>
          </w:rPr>
          <w:t xml:space="preserve"> </w:t>
        </w:r>
      </w:ins>
      <w:ins w:id="103" w:author="Tammy Meek (ESO)" w:date="2024-05-01T13:51:00Z">
        <w:r w:rsidR="004B346F">
          <w:rPr>
            <w:rStyle w:val="normaltextrun"/>
            <w:rFonts w:ascii="Arial" w:hAnsi="Arial" w:cs="Arial"/>
            <w:sz w:val="21"/>
            <w:szCs w:val="21"/>
          </w:rPr>
          <w:t>T</w:t>
        </w:r>
      </w:ins>
      <w:ins w:id="104" w:author="Tammy Meek (ESO)" w:date="2024-05-01T13:48:00Z">
        <w:r w:rsidR="004B346F">
          <w:rPr>
            <w:rStyle w:val="normaltextrun"/>
            <w:rFonts w:ascii="Arial" w:hAnsi="Arial" w:cs="Arial"/>
            <w:sz w:val="21"/>
            <w:szCs w:val="21"/>
          </w:rPr>
          <w:t xml:space="preserve">he </w:t>
        </w:r>
      </w:ins>
      <w:ins w:id="105" w:author="Tammy Meek (ESO)" w:date="2024-05-02T10:35:00Z">
        <w:r w:rsidR="00362AAE" w:rsidRPr="00362AAE">
          <w:rPr>
            <w:rStyle w:val="normaltextrun"/>
            <w:rFonts w:ascii="Arial" w:hAnsi="Arial" w:cs="Arial"/>
            <w:i/>
            <w:iCs/>
            <w:sz w:val="21"/>
            <w:szCs w:val="21"/>
          </w:rPr>
          <w:t>ISOP</w:t>
        </w:r>
      </w:ins>
      <w:ins w:id="106" w:author="Tammy Meek (ESO)" w:date="2024-05-01T12:41:00Z">
        <w:r w:rsidR="005C1E23" w:rsidRPr="0069708D">
          <w:rPr>
            <w:rStyle w:val="normaltextrun"/>
            <w:rFonts w:ascii="Arial" w:hAnsi="Arial" w:cs="Arial"/>
            <w:sz w:val="21"/>
            <w:szCs w:val="21"/>
            <w:rPrChange w:id="107" w:author="Tammy Meek (ESO)" w:date="2024-05-01T13:27:00Z">
              <w:rPr>
                <w:rStyle w:val="normaltextrun"/>
                <w:rFonts w:ascii="WordVisi_MSFontService" w:hAnsi="WordVisi_MSFontService" w:cs="Segoe UI"/>
                <w:sz w:val="22"/>
                <w:szCs w:val="22"/>
              </w:rPr>
            </w:rPrChange>
          </w:rPr>
          <w:t xml:space="preserve"> may also withdraw from any contractual obligations made under this code in order to comply with a direction.</w:t>
        </w:r>
        <w:r w:rsidR="005C1E23" w:rsidRPr="0069708D">
          <w:rPr>
            <w:rStyle w:val="normaltextrun"/>
            <w:rFonts w:ascii="Arial" w:hAnsi="Arial" w:cs="Arial" w:hint="eastAsia"/>
            <w:sz w:val="21"/>
            <w:szCs w:val="21"/>
            <w:rPrChange w:id="108" w:author="Tammy Meek (ESO)" w:date="2024-05-01T13:27:00Z">
              <w:rPr>
                <w:rStyle w:val="normaltextrun"/>
                <w:rFonts w:ascii="WordVisi_MSFontService" w:hAnsi="WordVisi_MSFontService" w:cs="Segoe UI" w:hint="eastAsia"/>
                <w:sz w:val="22"/>
                <w:szCs w:val="22"/>
              </w:rPr>
            </w:rPrChange>
          </w:rPr>
          <w:t>   </w:t>
        </w:r>
        <w:r w:rsidR="005C1E23" w:rsidRPr="0069708D">
          <w:rPr>
            <w:rStyle w:val="eop"/>
            <w:rFonts w:ascii="Arial" w:hAnsi="Arial" w:cs="Arial"/>
            <w:sz w:val="21"/>
            <w:szCs w:val="21"/>
            <w:rPrChange w:id="109" w:author="Tammy Meek (ESO)" w:date="2024-05-01T13:27:00Z">
              <w:rPr>
                <w:rStyle w:val="eop"/>
                <w:rFonts w:ascii="Aptos" w:hAnsi="Aptos" w:cs="Segoe UI"/>
                <w:sz w:val="22"/>
                <w:szCs w:val="22"/>
              </w:rPr>
            </w:rPrChange>
          </w:rPr>
          <w:t> </w:t>
        </w:r>
      </w:ins>
    </w:p>
    <w:p w14:paraId="2F1A3CAD" w14:textId="77777777" w:rsidR="005C1E23" w:rsidRPr="0069708D" w:rsidRDefault="005C1E23">
      <w:pPr>
        <w:pStyle w:val="paragraph"/>
        <w:spacing w:before="0" w:beforeAutospacing="0" w:after="0" w:afterAutospacing="0"/>
        <w:ind w:left="1418" w:hanging="1418"/>
        <w:jc w:val="both"/>
        <w:textAlignment w:val="baseline"/>
        <w:rPr>
          <w:ins w:id="110" w:author="Tammy Meek (ESO)" w:date="2024-05-01T12:41:00Z"/>
          <w:rFonts w:ascii="Arial" w:hAnsi="Arial" w:cs="Arial"/>
          <w:sz w:val="21"/>
          <w:szCs w:val="21"/>
          <w:rPrChange w:id="111" w:author="Tammy Meek (ESO)" w:date="2024-05-01T13:27:00Z">
            <w:rPr>
              <w:ins w:id="112" w:author="Tammy Meek (ESO)" w:date="2024-05-01T12:41:00Z"/>
              <w:rFonts w:ascii="Segoe UI" w:hAnsi="Segoe UI" w:cs="Segoe UI"/>
              <w:sz w:val="18"/>
              <w:szCs w:val="18"/>
            </w:rPr>
          </w:rPrChange>
        </w:rPr>
        <w:pPrChange w:id="113" w:author="Tammy Meek (ESO)" w:date="2024-05-01T13:27:00Z">
          <w:pPr>
            <w:pStyle w:val="paragraph"/>
            <w:spacing w:before="0" w:beforeAutospacing="0" w:after="0" w:afterAutospacing="0"/>
            <w:ind w:left="720" w:hanging="720"/>
            <w:textAlignment w:val="baseline"/>
          </w:pPr>
        </w:pPrChange>
      </w:pPr>
      <w:ins w:id="114" w:author="Tammy Meek (ESO)" w:date="2024-05-01T12:41:00Z">
        <w:r w:rsidRPr="0069708D">
          <w:rPr>
            <w:rStyle w:val="eop"/>
            <w:rFonts w:ascii="Arial" w:hAnsi="Arial" w:cs="Arial"/>
            <w:sz w:val="21"/>
            <w:szCs w:val="21"/>
            <w:rPrChange w:id="115" w:author="Tammy Meek (ESO)" w:date="2024-05-01T13:27:00Z">
              <w:rPr>
                <w:rStyle w:val="eop"/>
                <w:rFonts w:ascii="Aptos" w:hAnsi="Aptos" w:cs="Segoe UI"/>
                <w:sz w:val="22"/>
                <w:szCs w:val="22"/>
              </w:rPr>
            </w:rPrChange>
          </w:rPr>
          <w:t> </w:t>
        </w:r>
      </w:ins>
    </w:p>
    <w:p w14:paraId="1C968161" w14:textId="6E84B38F" w:rsidR="005C1E23" w:rsidRPr="0069708D" w:rsidRDefault="006D4C63">
      <w:pPr>
        <w:pStyle w:val="paragraph"/>
        <w:spacing w:before="0" w:beforeAutospacing="0" w:after="0" w:afterAutospacing="0"/>
        <w:ind w:left="1418" w:hanging="1418"/>
        <w:jc w:val="both"/>
        <w:textAlignment w:val="baseline"/>
        <w:rPr>
          <w:ins w:id="116" w:author="Tammy Meek (ESO)" w:date="2024-05-01T12:41:00Z"/>
          <w:rFonts w:ascii="Arial" w:hAnsi="Arial" w:cs="Arial"/>
          <w:sz w:val="21"/>
          <w:szCs w:val="21"/>
          <w:rPrChange w:id="117" w:author="Tammy Meek (ESO)" w:date="2024-05-01T13:27:00Z">
            <w:rPr>
              <w:ins w:id="118" w:author="Tammy Meek (ESO)" w:date="2024-05-01T12:41:00Z"/>
              <w:rFonts w:ascii="Segoe UI" w:hAnsi="Segoe UI" w:cs="Segoe UI"/>
              <w:sz w:val="18"/>
              <w:szCs w:val="18"/>
            </w:rPr>
          </w:rPrChange>
        </w:rPr>
        <w:pPrChange w:id="119" w:author="Tammy Meek (ESO)" w:date="2024-05-01T13:27:00Z">
          <w:pPr>
            <w:pStyle w:val="paragraph"/>
            <w:spacing w:before="0" w:beforeAutospacing="0" w:after="0" w:afterAutospacing="0"/>
            <w:ind w:left="720" w:hanging="720"/>
            <w:textAlignment w:val="baseline"/>
          </w:pPr>
        </w:pPrChange>
      </w:pPr>
      <w:ins w:id="120" w:author="Tammy Meek (ESO)" w:date="2024-05-01T13:28:00Z">
        <w:r>
          <w:rPr>
            <w:rStyle w:val="normaltextrun"/>
            <w:rFonts w:ascii="Arial" w:hAnsi="Arial" w:cs="Arial"/>
            <w:sz w:val="21"/>
            <w:szCs w:val="21"/>
          </w:rPr>
          <w:t>1.24</w:t>
        </w:r>
      </w:ins>
      <w:ins w:id="121" w:author="Tammy Meek (ESO)" w:date="2024-05-01T12:41:00Z">
        <w:r w:rsidR="005C1E23" w:rsidRPr="0069708D">
          <w:rPr>
            <w:rStyle w:val="normaltextrun"/>
            <w:rFonts w:ascii="Arial" w:hAnsi="Arial" w:cs="Arial"/>
            <w:color w:val="000000"/>
            <w:sz w:val="21"/>
            <w:szCs w:val="21"/>
            <w:rPrChange w:id="122" w:author="Tammy Meek (ESO)" w:date="2024-05-01T13:27:00Z">
              <w:rPr>
                <w:rStyle w:val="normaltextrun"/>
                <w:rFonts w:ascii="WordVisi_MSFontService" w:hAnsi="WordVisi_MSFontService" w:cs="Segoe UI"/>
                <w:color w:val="000000"/>
                <w:sz w:val="22"/>
                <w:szCs w:val="22"/>
              </w:rPr>
            </w:rPrChange>
          </w:rPr>
          <w:t>.3</w:t>
        </w:r>
        <w:r w:rsidR="005C1E23" w:rsidRPr="0069708D">
          <w:rPr>
            <w:rStyle w:val="tabchar"/>
            <w:rFonts w:ascii="Arial" w:hAnsi="Arial" w:cs="Arial"/>
            <w:color w:val="000000"/>
            <w:sz w:val="21"/>
            <w:szCs w:val="21"/>
            <w:rPrChange w:id="123" w:author="Tammy Meek (ESO)" w:date="2024-05-01T13:27:00Z">
              <w:rPr>
                <w:rStyle w:val="tabchar"/>
                <w:rFonts w:ascii="WordVisi_MSFontService" w:hAnsi="WordVisi_MSFontService" w:cs="Calibri"/>
                <w:color w:val="000000"/>
                <w:sz w:val="22"/>
                <w:szCs w:val="22"/>
              </w:rPr>
            </w:rPrChange>
          </w:rPr>
          <w:t> </w:t>
        </w:r>
      </w:ins>
      <w:ins w:id="124" w:author="Tammy Meek (ESO)" w:date="2024-05-01T13:28:00Z">
        <w:r>
          <w:rPr>
            <w:rStyle w:val="tabchar"/>
            <w:rFonts w:ascii="Arial" w:hAnsi="Arial" w:cs="Arial"/>
            <w:color w:val="000000"/>
            <w:sz w:val="21"/>
            <w:szCs w:val="21"/>
          </w:rPr>
          <w:tab/>
        </w:r>
      </w:ins>
      <w:ins w:id="125" w:author="Tammy Meek (ESO)" w:date="2024-05-01T13:57:00Z">
        <w:r w:rsidR="00E5371E">
          <w:rPr>
            <w:rStyle w:val="normaltextrun"/>
            <w:rFonts w:ascii="Arial" w:hAnsi="Arial" w:cs="Arial"/>
            <w:color w:val="000000"/>
            <w:sz w:val="21"/>
            <w:szCs w:val="21"/>
          </w:rPr>
          <w:t>T</w:t>
        </w:r>
      </w:ins>
      <w:ins w:id="126" w:author="Tammy Meek (ESO)" w:date="2024-05-01T13:48:00Z">
        <w:r w:rsidR="004B346F">
          <w:rPr>
            <w:rStyle w:val="normaltextrun"/>
            <w:rFonts w:ascii="Arial" w:hAnsi="Arial" w:cs="Arial"/>
            <w:color w:val="000000"/>
            <w:sz w:val="21"/>
            <w:szCs w:val="21"/>
          </w:rPr>
          <w:t xml:space="preserve">he </w:t>
        </w:r>
      </w:ins>
      <w:ins w:id="127" w:author="Tammy Meek (ESO)" w:date="2024-05-02T10:35:00Z">
        <w:r w:rsidR="00362AAE" w:rsidRPr="00362AAE">
          <w:rPr>
            <w:rStyle w:val="normaltextrun"/>
            <w:rFonts w:ascii="Arial" w:hAnsi="Arial" w:cs="Arial"/>
            <w:i/>
            <w:iCs/>
            <w:color w:val="000000"/>
            <w:sz w:val="21"/>
            <w:szCs w:val="21"/>
          </w:rPr>
          <w:t>ISOP</w:t>
        </w:r>
      </w:ins>
      <w:ins w:id="128" w:author="Tammy Meek (ESO)" w:date="2024-05-01T12:41:00Z">
        <w:r w:rsidR="005C1E23" w:rsidRPr="0069708D">
          <w:rPr>
            <w:rStyle w:val="normaltextrun"/>
            <w:rFonts w:ascii="Arial" w:hAnsi="Arial" w:cs="Arial"/>
            <w:color w:val="000000"/>
            <w:sz w:val="21"/>
            <w:szCs w:val="21"/>
            <w:rPrChange w:id="129" w:author="Tammy Meek (ESO)" w:date="2024-05-01T13:27:00Z">
              <w:rPr>
                <w:rStyle w:val="normaltextrun"/>
                <w:rFonts w:ascii="WordVisi_MSFontService" w:hAnsi="WordVisi_MSFontService" w:cs="Segoe UI"/>
                <w:color w:val="000000"/>
                <w:sz w:val="22"/>
                <w:szCs w:val="22"/>
              </w:rPr>
            </w:rPrChange>
          </w:rPr>
          <w:t xml:space="preserve"> is required under condition B4 of its</w:t>
        </w:r>
        <w:r w:rsidR="005C1E23" w:rsidRPr="0069708D">
          <w:rPr>
            <w:rStyle w:val="normaltextrun"/>
            <w:rFonts w:ascii="Arial" w:hAnsi="Arial" w:cs="Arial"/>
            <w:color w:val="000000"/>
            <w:sz w:val="21"/>
            <w:szCs w:val="21"/>
            <w:rPrChange w:id="130" w:author="Tammy Meek (ESO)" w:date="2024-05-01T13:27:00Z">
              <w:rPr>
                <w:rStyle w:val="normaltextrun"/>
                <w:rFonts w:ascii="WordVisi_MSFontService" w:hAnsi="WordVisi_MSFontService" w:cs="Segoe UI"/>
                <w:b/>
                <w:bCs/>
                <w:color w:val="000000"/>
                <w:sz w:val="22"/>
                <w:szCs w:val="22"/>
              </w:rPr>
            </w:rPrChange>
          </w:rPr>
          <w:t xml:space="preserve"> </w:t>
        </w:r>
      </w:ins>
      <w:ins w:id="131" w:author="Tammy Meek (ESO)" w:date="2024-05-02T10:32:00Z">
        <w:r w:rsidR="00362AAE" w:rsidRPr="00362AAE">
          <w:rPr>
            <w:rStyle w:val="normaltextrun"/>
            <w:rFonts w:ascii="Arial" w:hAnsi="Arial" w:cs="Arial"/>
            <w:i/>
            <w:iCs/>
            <w:color w:val="000000"/>
            <w:sz w:val="21"/>
            <w:szCs w:val="21"/>
          </w:rPr>
          <w:t>ESO Licence</w:t>
        </w:r>
      </w:ins>
      <w:ins w:id="132" w:author="Tammy Meek (ESO)" w:date="2024-05-01T12:41:00Z">
        <w:r w:rsidR="005C1E23" w:rsidRPr="0069708D">
          <w:rPr>
            <w:rStyle w:val="normaltextrun"/>
            <w:rFonts w:ascii="Arial" w:hAnsi="Arial" w:cs="Arial"/>
            <w:color w:val="000000"/>
            <w:sz w:val="21"/>
            <w:szCs w:val="21"/>
            <w:rPrChange w:id="133" w:author="Tammy Meek (ESO)" w:date="2024-05-01T13:27:00Z">
              <w:rPr>
                <w:rStyle w:val="normaltextrun"/>
                <w:rFonts w:ascii="WordVisi_MSFontService" w:hAnsi="WordVisi_MSFontService" w:cs="Segoe UI"/>
                <w:b/>
                <w:bCs/>
                <w:color w:val="000000"/>
                <w:sz w:val="22"/>
                <w:szCs w:val="22"/>
              </w:rPr>
            </w:rPrChange>
          </w:rPr>
          <w:t xml:space="preserve"> </w:t>
        </w:r>
        <w:r w:rsidR="005C1E23" w:rsidRPr="0069708D">
          <w:rPr>
            <w:rStyle w:val="normaltextrun"/>
            <w:rFonts w:ascii="Arial" w:hAnsi="Arial" w:cs="Arial"/>
            <w:color w:val="000000"/>
            <w:sz w:val="21"/>
            <w:szCs w:val="21"/>
            <w:rPrChange w:id="134" w:author="Tammy Meek (ESO)" w:date="2024-05-01T13:27:00Z">
              <w:rPr>
                <w:rStyle w:val="normaltextrun"/>
                <w:rFonts w:ascii="WordVisi_MSFontService" w:hAnsi="WordVisi_MSFontService" w:cs="Segoe UI"/>
                <w:color w:val="000000"/>
                <w:sz w:val="22"/>
                <w:szCs w:val="22"/>
              </w:rPr>
            </w:rPrChange>
          </w:rPr>
          <w:t>(and</w:t>
        </w:r>
        <w:r w:rsidR="005C1E23" w:rsidRPr="0069708D">
          <w:rPr>
            <w:rStyle w:val="normaltextrun"/>
            <w:rFonts w:ascii="Arial" w:hAnsi="Arial" w:cs="Arial"/>
            <w:color w:val="000000"/>
            <w:sz w:val="21"/>
            <w:szCs w:val="21"/>
            <w:rPrChange w:id="135" w:author="Tammy Meek (ESO)" w:date="2024-05-01T13:27:00Z">
              <w:rPr>
                <w:rStyle w:val="normaltextrun"/>
                <w:rFonts w:ascii="WordVisi_MSFontService" w:hAnsi="WordVisi_MSFontService" w:cs="Segoe UI"/>
                <w:b/>
                <w:bCs/>
                <w:color w:val="000000"/>
                <w:sz w:val="22"/>
                <w:szCs w:val="22"/>
              </w:rPr>
            </w:rPrChange>
          </w:rPr>
          <w:t xml:space="preserve"> </w:t>
        </w:r>
        <w:r w:rsidR="005C1E23" w:rsidRPr="0069708D">
          <w:rPr>
            <w:rStyle w:val="normaltextrun"/>
            <w:rFonts w:ascii="Arial" w:hAnsi="Arial" w:cs="Arial"/>
            <w:color w:val="000000"/>
            <w:sz w:val="21"/>
            <w:szCs w:val="21"/>
            <w:rPrChange w:id="136" w:author="Tammy Meek (ESO)" w:date="2024-05-01T13:27:00Z">
              <w:rPr>
                <w:rStyle w:val="normaltextrun"/>
                <w:rFonts w:ascii="WordVisi_MSFontService" w:hAnsi="WordVisi_MSFontService" w:cs="Segoe UI"/>
                <w:color w:val="000000"/>
                <w:sz w:val="22"/>
                <w:szCs w:val="22"/>
              </w:rPr>
            </w:rPrChange>
          </w:rPr>
          <w:t>condition B4 of its</w:t>
        </w:r>
        <w:r w:rsidR="005C1E23" w:rsidRPr="0069708D">
          <w:rPr>
            <w:rStyle w:val="normaltextrun"/>
            <w:rFonts w:ascii="Arial" w:hAnsi="Arial" w:cs="Arial"/>
            <w:color w:val="000000"/>
            <w:sz w:val="21"/>
            <w:szCs w:val="21"/>
            <w:rPrChange w:id="137" w:author="Tammy Meek (ESO)" w:date="2024-05-01T13:27:00Z">
              <w:rPr>
                <w:rStyle w:val="normaltextrun"/>
                <w:rFonts w:ascii="WordVisi_MSFontService" w:hAnsi="WordVisi_MSFontService" w:cs="Segoe UI"/>
                <w:b/>
                <w:bCs/>
                <w:color w:val="000000"/>
                <w:sz w:val="22"/>
                <w:szCs w:val="22"/>
              </w:rPr>
            </w:rPrChange>
          </w:rPr>
          <w:t xml:space="preserve"> </w:t>
        </w:r>
      </w:ins>
      <w:ins w:id="138" w:author="Tammy Meek (ESO)" w:date="2024-05-02T10:38:00Z">
        <w:r w:rsidR="007622B6" w:rsidRPr="007622B6">
          <w:rPr>
            <w:rStyle w:val="normaltextrun"/>
            <w:rFonts w:ascii="Arial" w:hAnsi="Arial" w:cs="Arial"/>
            <w:i/>
            <w:iCs/>
            <w:color w:val="000000"/>
            <w:sz w:val="21"/>
            <w:szCs w:val="21"/>
          </w:rPr>
          <w:t>GSP Licence</w:t>
        </w:r>
      </w:ins>
      <w:ins w:id="139" w:author="Tammy Meek (ESO)" w:date="2024-05-01T12:41:00Z">
        <w:r w:rsidR="005C1E23" w:rsidRPr="0069708D">
          <w:rPr>
            <w:rStyle w:val="normaltextrun"/>
            <w:rFonts w:ascii="Arial" w:hAnsi="Arial" w:cs="Arial"/>
            <w:color w:val="000000"/>
            <w:sz w:val="21"/>
            <w:szCs w:val="21"/>
            <w:rPrChange w:id="140" w:author="Tammy Meek (ESO)" w:date="2024-05-01T13:27:00Z">
              <w:rPr>
                <w:rStyle w:val="normaltextrun"/>
                <w:rFonts w:ascii="WordVisi_MSFontService" w:hAnsi="WordVisi_MSFontService" w:cs="Segoe UI"/>
                <w:color w:val="000000"/>
                <w:sz w:val="22"/>
                <w:szCs w:val="22"/>
              </w:rPr>
            </w:rPrChange>
          </w:rPr>
          <w:t>)</w:t>
        </w:r>
        <w:r w:rsidR="005C1E23" w:rsidRPr="0069708D">
          <w:rPr>
            <w:rStyle w:val="normaltextrun"/>
            <w:rFonts w:ascii="Arial" w:hAnsi="Arial" w:cs="Arial"/>
            <w:color w:val="000000"/>
            <w:sz w:val="21"/>
            <w:szCs w:val="21"/>
            <w:rPrChange w:id="141" w:author="Tammy Meek (ESO)" w:date="2024-05-01T13:27:00Z">
              <w:rPr>
                <w:rStyle w:val="normaltextrun"/>
                <w:rFonts w:ascii="WordVisi_MSFontService" w:hAnsi="WordVisi_MSFontService" w:cs="Segoe UI"/>
                <w:b/>
                <w:bCs/>
                <w:color w:val="000000"/>
                <w:sz w:val="22"/>
                <w:szCs w:val="22"/>
              </w:rPr>
            </w:rPrChange>
          </w:rPr>
          <w:t xml:space="preserve"> </w:t>
        </w:r>
        <w:r w:rsidR="005C1E23" w:rsidRPr="0069708D">
          <w:rPr>
            <w:rStyle w:val="normaltextrun"/>
            <w:rFonts w:ascii="Arial" w:hAnsi="Arial" w:cs="Arial"/>
            <w:color w:val="000000"/>
            <w:sz w:val="21"/>
            <w:szCs w:val="21"/>
            <w:rPrChange w:id="142" w:author="Tammy Meek (ESO)" w:date="2024-05-01T13:27:00Z">
              <w:rPr>
                <w:rStyle w:val="normaltextrun"/>
                <w:rFonts w:ascii="WordVisi_MSFontService" w:hAnsi="WordVisi_MSFontService" w:cs="Segoe UI"/>
                <w:color w:val="000000"/>
                <w:sz w:val="22"/>
                <w:szCs w:val="22"/>
              </w:rPr>
            </w:rPrChange>
          </w:rPr>
          <w:t xml:space="preserve">to inform the </w:t>
        </w:r>
        <w:r w:rsidR="005C1E23" w:rsidRPr="0069708D">
          <w:rPr>
            <w:rStyle w:val="normaltextrun"/>
            <w:rFonts w:ascii="Arial" w:hAnsi="Arial" w:cs="Arial"/>
            <w:color w:val="000000"/>
            <w:sz w:val="21"/>
            <w:szCs w:val="21"/>
            <w:rPrChange w:id="143" w:author="Tammy Meek (ESO)" w:date="2024-05-01T13:27:00Z">
              <w:rPr>
                <w:rStyle w:val="normaltextrun"/>
                <w:rFonts w:ascii="WordVisi_MSFontService" w:hAnsi="WordVisi_MSFontService" w:cs="Segoe UI"/>
                <w:b/>
                <w:bCs/>
                <w:color w:val="000000"/>
                <w:sz w:val="22"/>
                <w:szCs w:val="22"/>
              </w:rPr>
            </w:rPrChange>
          </w:rPr>
          <w:t>Secretary of State</w:t>
        </w:r>
        <w:r w:rsidR="005C1E23" w:rsidRPr="0069708D">
          <w:rPr>
            <w:rStyle w:val="normaltextrun"/>
            <w:rFonts w:ascii="Arial" w:hAnsi="Arial" w:cs="Arial"/>
            <w:color w:val="000000"/>
            <w:sz w:val="21"/>
            <w:szCs w:val="21"/>
            <w:rPrChange w:id="144" w:author="Tammy Meek (ESO)" w:date="2024-05-01T13:27:00Z">
              <w:rPr>
                <w:rStyle w:val="normaltextrun"/>
                <w:rFonts w:ascii="WordVisi_MSFontService" w:hAnsi="WordVisi_MSFontService" w:cs="Segoe UI"/>
                <w:color w:val="000000"/>
                <w:sz w:val="22"/>
                <w:szCs w:val="22"/>
              </w:rPr>
            </w:rPrChange>
          </w:rPr>
          <w:t xml:space="preserve"> of any conflict with the obligations as identified in </w:t>
        </w:r>
      </w:ins>
      <w:ins w:id="145" w:author="Tammy Meek (ESO)" w:date="2024-05-01T13:28:00Z">
        <w:r>
          <w:rPr>
            <w:rStyle w:val="normaltextrun"/>
            <w:rFonts w:ascii="Arial" w:hAnsi="Arial" w:cs="Arial"/>
            <w:sz w:val="21"/>
            <w:szCs w:val="21"/>
          </w:rPr>
          <w:t>1.24</w:t>
        </w:r>
      </w:ins>
      <w:ins w:id="146" w:author="Tammy Meek (ESO)" w:date="2024-05-01T12:41:00Z">
        <w:r w:rsidR="005C1E23" w:rsidRPr="0069708D">
          <w:rPr>
            <w:rStyle w:val="normaltextrun"/>
            <w:rFonts w:ascii="Arial" w:hAnsi="Arial" w:cs="Arial"/>
            <w:color w:val="000000"/>
            <w:sz w:val="21"/>
            <w:szCs w:val="21"/>
            <w:rPrChange w:id="147" w:author="Tammy Meek (ESO)" w:date="2024-05-01T13:27:00Z">
              <w:rPr>
                <w:rStyle w:val="normaltextrun"/>
                <w:rFonts w:ascii="WordVisi_MSFontService" w:hAnsi="WordVisi_MSFontService" w:cs="Segoe UI"/>
                <w:color w:val="000000"/>
                <w:sz w:val="22"/>
                <w:szCs w:val="22"/>
              </w:rPr>
            </w:rPrChange>
          </w:rPr>
          <w:t xml:space="preserve">.2 as soon as reasonably practicable after the conflict is identified. </w:t>
        </w:r>
      </w:ins>
      <w:ins w:id="148" w:author="Tammy Meek (ESO)" w:date="2024-05-01T13:57:00Z">
        <w:r w:rsidR="00227075">
          <w:rPr>
            <w:rStyle w:val="normaltextrun"/>
            <w:rFonts w:ascii="Arial" w:hAnsi="Arial" w:cs="Arial"/>
            <w:color w:val="000000"/>
            <w:sz w:val="21"/>
            <w:szCs w:val="21"/>
          </w:rPr>
          <w:t>T</w:t>
        </w:r>
      </w:ins>
      <w:ins w:id="149" w:author="Tammy Meek (ESO)" w:date="2024-05-01T13:48:00Z">
        <w:r w:rsidR="004B346F">
          <w:rPr>
            <w:rStyle w:val="normaltextrun"/>
            <w:rFonts w:ascii="Arial" w:hAnsi="Arial" w:cs="Arial"/>
            <w:color w:val="000000"/>
            <w:sz w:val="21"/>
            <w:szCs w:val="21"/>
          </w:rPr>
          <w:t xml:space="preserve">he </w:t>
        </w:r>
      </w:ins>
      <w:ins w:id="150" w:author="Tammy Meek (ESO)" w:date="2024-05-02T10:35:00Z">
        <w:r w:rsidR="00362AAE" w:rsidRPr="00362AAE">
          <w:rPr>
            <w:rStyle w:val="normaltextrun"/>
            <w:rFonts w:ascii="Arial" w:hAnsi="Arial" w:cs="Arial"/>
            <w:i/>
            <w:iCs/>
            <w:color w:val="000000"/>
            <w:sz w:val="21"/>
            <w:szCs w:val="21"/>
          </w:rPr>
          <w:t>ISOP</w:t>
        </w:r>
      </w:ins>
      <w:ins w:id="151" w:author="Tammy Meek (ESO)" w:date="2024-05-01T12:41:00Z">
        <w:r w:rsidR="005C1E23" w:rsidRPr="0069708D">
          <w:rPr>
            <w:rStyle w:val="normaltextrun"/>
            <w:rFonts w:ascii="Arial" w:hAnsi="Arial" w:cs="Arial"/>
            <w:color w:val="000000"/>
            <w:sz w:val="21"/>
            <w:szCs w:val="21"/>
            <w:rPrChange w:id="152" w:author="Tammy Meek (ESO)" w:date="2024-05-01T13:27:00Z">
              <w:rPr>
                <w:rStyle w:val="normaltextrun"/>
                <w:rFonts w:ascii="WordVisi_MSFontService" w:hAnsi="WordVisi_MSFontService" w:cs="Segoe UI"/>
                <w:b/>
                <w:bCs/>
                <w:color w:val="000000"/>
                <w:sz w:val="22"/>
                <w:szCs w:val="22"/>
              </w:rPr>
            </w:rPrChange>
          </w:rPr>
          <w:t xml:space="preserve"> </w:t>
        </w:r>
        <w:r w:rsidR="005C1E23" w:rsidRPr="0069708D">
          <w:rPr>
            <w:rStyle w:val="normaltextrun"/>
            <w:rFonts w:ascii="Arial" w:hAnsi="Arial" w:cs="Arial"/>
            <w:color w:val="000000"/>
            <w:sz w:val="21"/>
            <w:szCs w:val="21"/>
            <w:rPrChange w:id="153" w:author="Tammy Meek (ESO)" w:date="2024-05-01T13:27:00Z">
              <w:rPr>
                <w:rStyle w:val="normaltextrun"/>
                <w:rFonts w:ascii="WordVisi_MSFontService" w:hAnsi="WordVisi_MSFontService" w:cs="Segoe UI"/>
                <w:color w:val="000000"/>
                <w:sz w:val="22"/>
                <w:szCs w:val="22"/>
              </w:rPr>
            </w:rPrChange>
          </w:rPr>
          <w:t xml:space="preserve">will include in such a notice, details of any identified impact or non-compliance that will be caused or will be likely to be caused to </w:t>
        </w:r>
        <w:r w:rsidR="005C1E23" w:rsidRPr="0069708D">
          <w:rPr>
            <w:rStyle w:val="normaltextrun"/>
            <w:rFonts w:ascii="Arial" w:hAnsi="Arial" w:cs="Arial"/>
            <w:color w:val="000000"/>
            <w:sz w:val="21"/>
            <w:szCs w:val="21"/>
            <w:rPrChange w:id="154" w:author="Tammy Meek (ESO)" w:date="2024-05-01T13:27:00Z">
              <w:rPr>
                <w:rStyle w:val="normaltextrun"/>
                <w:rFonts w:ascii="WordVisi_MSFontService" w:hAnsi="WordVisi_MSFontService" w:cs="Segoe UI"/>
                <w:b/>
                <w:bCs/>
                <w:color w:val="000000"/>
                <w:sz w:val="22"/>
                <w:szCs w:val="22"/>
              </w:rPr>
            </w:rPrChange>
          </w:rPr>
          <w:t>Users,</w:t>
        </w:r>
        <w:r w:rsidR="005C1E23" w:rsidRPr="0069708D">
          <w:rPr>
            <w:rStyle w:val="normaltextrun"/>
            <w:rFonts w:ascii="Arial" w:hAnsi="Arial" w:cs="Arial"/>
            <w:color w:val="000000"/>
            <w:sz w:val="21"/>
            <w:szCs w:val="21"/>
            <w:rPrChange w:id="155" w:author="Tammy Meek (ESO)" w:date="2024-05-01T13:27:00Z">
              <w:rPr>
                <w:rStyle w:val="normaltextrun"/>
                <w:rFonts w:ascii="WordVisi_MSFontService" w:hAnsi="WordVisi_MSFontService" w:cs="Segoe UI"/>
                <w:color w:val="000000"/>
                <w:sz w:val="22"/>
                <w:szCs w:val="22"/>
              </w:rPr>
            </w:rPrChange>
          </w:rPr>
          <w:t xml:space="preserve"> and in such a case will also seek clarification of whether this can be shared with the affected </w:t>
        </w:r>
        <w:r w:rsidR="005C1E23" w:rsidRPr="0069708D">
          <w:rPr>
            <w:rStyle w:val="normaltextrun"/>
            <w:rFonts w:ascii="Arial" w:hAnsi="Arial" w:cs="Arial"/>
            <w:color w:val="000000"/>
            <w:sz w:val="21"/>
            <w:szCs w:val="21"/>
            <w:rPrChange w:id="156" w:author="Tammy Meek (ESO)" w:date="2024-05-01T13:27:00Z">
              <w:rPr>
                <w:rStyle w:val="normaltextrun"/>
                <w:rFonts w:ascii="WordVisi_MSFontService" w:hAnsi="WordVisi_MSFontService" w:cs="Segoe UI"/>
                <w:b/>
                <w:bCs/>
                <w:color w:val="000000"/>
                <w:sz w:val="22"/>
                <w:szCs w:val="22"/>
              </w:rPr>
            </w:rPrChange>
          </w:rPr>
          <w:t>User</w:t>
        </w:r>
        <w:r w:rsidR="005C1E23" w:rsidRPr="0069708D">
          <w:rPr>
            <w:rStyle w:val="normaltextrun"/>
            <w:rFonts w:ascii="Arial" w:hAnsi="Arial" w:cs="Arial"/>
            <w:color w:val="000000"/>
            <w:sz w:val="21"/>
            <w:szCs w:val="21"/>
            <w:rPrChange w:id="157" w:author="Tammy Meek (ESO)" w:date="2024-05-01T13:27:00Z">
              <w:rPr>
                <w:rStyle w:val="normaltextrun"/>
                <w:rFonts w:ascii="WordVisi_MSFontService" w:hAnsi="WordVisi_MSFontService" w:cs="Segoe UI"/>
                <w:color w:val="000000"/>
                <w:sz w:val="22"/>
                <w:szCs w:val="22"/>
              </w:rPr>
            </w:rPrChange>
          </w:rPr>
          <w:t>.</w:t>
        </w:r>
        <w:r w:rsidR="005C1E23" w:rsidRPr="0069708D">
          <w:rPr>
            <w:rStyle w:val="normaltextrun"/>
            <w:rFonts w:ascii="Arial" w:hAnsi="Arial" w:cs="Arial" w:hint="eastAsia"/>
            <w:color w:val="000000"/>
            <w:sz w:val="21"/>
            <w:szCs w:val="21"/>
            <w:rPrChange w:id="158" w:author="Tammy Meek (ESO)" w:date="2024-05-01T13:27:00Z">
              <w:rPr>
                <w:rStyle w:val="normaltextrun"/>
                <w:rFonts w:ascii="WordVisi_MSFontService" w:hAnsi="WordVisi_MSFontService" w:cs="Segoe UI" w:hint="eastAsia"/>
                <w:color w:val="000000"/>
                <w:sz w:val="22"/>
                <w:szCs w:val="22"/>
              </w:rPr>
            </w:rPrChange>
          </w:rPr>
          <w:t> </w:t>
        </w:r>
        <w:r w:rsidR="005C1E23" w:rsidRPr="0069708D">
          <w:rPr>
            <w:rStyle w:val="eop"/>
            <w:rFonts w:ascii="Arial" w:hAnsi="Arial" w:cs="Arial"/>
            <w:color w:val="000000"/>
            <w:sz w:val="21"/>
            <w:szCs w:val="21"/>
            <w:rPrChange w:id="159" w:author="Tammy Meek (ESO)" w:date="2024-05-01T13:27:00Z">
              <w:rPr>
                <w:rStyle w:val="eop"/>
                <w:rFonts w:ascii="Aptos" w:hAnsi="Aptos" w:cs="Segoe UI"/>
                <w:color w:val="000000"/>
                <w:sz w:val="22"/>
                <w:szCs w:val="22"/>
              </w:rPr>
            </w:rPrChange>
          </w:rPr>
          <w:t> </w:t>
        </w:r>
      </w:ins>
    </w:p>
    <w:p w14:paraId="54EE397C" w14:textId="77777777" w:rsidR="005C1E23" w:rsidRPr="0069708D" w:rsidRDefault="005C1E23">
      <w:pPr>
        <w:pStyle w:val="paragraph"/>
        <w:spacing w:before="0" w:beforeAutospacing="0" w:after="0" w:afterAutospacing="0"/>
        <w:ind w:left="1418" w:right="-30" w:hanging="1418"/>
        <w:jc w:val="both"/>
        <w:textAlignment w:val="baseline"/>
        <w:rPr>
          <w:ins w:id="160" w:author="Tammy Meek (ESO)" w:date="2024-05-01T12:41:00Z"/>
          <w:rFonts w:ascii="Arial" w:hAnsi="Arial" w:cs="Arial"/>
          <w:sz w:val="21"/>
          <w:szCs w:val="21"/>
          <w:rPrChange w:id="161" w:author="Tammy Meek (ESO)" w:date="2024-05-01T13:27:00Z">
            <w:rPr>
              <w:ins w:id="162" w:author="Tammy Meek (ESO)" w:date="2024-05-01T12:41:00Z"/>
              <w:rFonts w:ascii="Segoe UI" w:hAnsi="Segoe UI" w:cs="Segoe UI"/>
              <w:sz w:val="18"/>
              <w:szCs w:val="18"/>
            </w:rPr>
          </w:rPrChange>
        </w:rPr>
        <w:pPrChange w:id="163" w:author="Tammy Meek (ESO)" w:date="2024-05-01T13:27:00Z">
          <w:pPr>
            <w:pStyle w:val="paragraph"/>
            <w:spacing w:before="0" w:beforeAutospacing="0" w:after="0" w:afterAutospacing="0"/>
            <w:ind w:left="720" w:right="-30" w:hanging="720"/>
            <w:textAlignment w:val="baseline"/>
          </w:pPr>
        </w:pPrChange>
      </w:pPr>
      <w:ins w:id="164" w:author="Tammy Meek (ESO)" w:date="2024-05-01T12:41:00Z">
        <w:r w:rsidRPr="0069708D">
          <w:rPr>
            <w:rStyle w:val="normaltextrun"/>
            <w:rFonts w:ascii="Arial" w:hAnsi="Arial" w:cs="Arial" w:hint="eastAsia"/>
            <w:color w:val="000000"/>
            <w:sz w:val="21"/>
            <w:szCs w:val="21"/>
            <w:rPrChange w:id="165" w:author="Tammy Meek (ESO)" w:date="2024-05-01T13:27:00Z">
              <w:rPr>
                <w:rStyle w:val="normaltextrun"/>
                <w:rFonts w:ascii="WordVisi_MSFontService" w:hAnsi="WordVisi_MSFontService" w:cs="Segoe UI" w:hint="eastAsia"/>
                <w:color w:val="000000"/>
                <w:sz w:val="22"/>
                <w:szCs w:val="22"/>
              </w:rPr>
            </w:rPrChange>
          </w:rPr>
          <w:t> </w:t>
        </w:r>
        <w:r w:rsidRPr="0069708D">
          <w:rPr>
            <w:rStyle w:val="eop"/>
            <w:rFonts w:ascii="Arial" w:hAnsi="Arial" w:cs="Arial"/>
            <w:color w:val="000000"/>
            <w:sz w:val="21"/>
            <w:szCs w:val="21"/>
            <w:rPrChange w:id="166" w:author="Tammy Meek (ESO)" w:date="2024-05-01T13:27:00Z">
              <w:rPr>
                <w:rStyle w:val="eop"/>
                <w:rFonts w:ascii="Aptos" w:hAnsi="Aptos" w:cs="Segoe UI"/>
                <w:color w:val="000000"/>
                <w:sz w:val="22"/>
                <w:szCs w:val="22"/>
              </w:rPr>
            </w:rPrChange>
          </w:rPr>
          <w:t> </w:t>
        </w:r>
      </w:ins>
    </w:p>
    <w:p w14:paraId="52201C51" w14:textId="4F85B0E6" w:rsidR="005C1E23" w:rsidRPr="0069708D" w:rsidRDefault="006D4C63">
      <w:pPr>
        <w:pStyle w:val="paragraph"/>
        <w:spacing w:before="0" w:beforeAutospacing="0" w:after="0" w:afterAutospacing="0"/>
        <w:ind w:left="1418" w:right="-30" w:hanging="1418"/>
        <w:jc w:val="both"/>
        <w:textAlignment w:val="baseline"/>
        <w:rPr>
          <w:ins w:id="167" w:author="Tammy Meek (ESO)" w:date="2024-05-01T12:41:00Z"/>
          <w:rFonts w:ascii="Arial" w:hAnsi="Arial" w:cs="Arial"/>
          <w:sz w:val="21"/>
          <w:szCs w:val="21"/>
          <w:rPrChange w:id="168" w:author="Tammy Meek (ESO)" w:date="2024-05-01T13:27:00Z">
            <w:rPr>
              <w:ins w:id="169" w:author="Tammy Meek (ESO)" w:date="2024-05-01T12:41:00Z"/>
              <w:rFonts w:ascii="Segoe UI" w:hAnsi="Segoe UI" w:cs="Segoe UI"/>
              <w:sz w:val="18"/>
              <w:szCs w:val="18"/>
            </w:rPr>
          </w:rPrChange>
        </w:rPr>
        <w:pPrChange w:id="170" w:author="Tammy Meek (ESO)" w:date="2024-05-01T13:27:00Z">
          <w:pPr>
            <w:pStyle w:val="paragraph"/>
            <w:spacing w:before="0" w:beforeAutospacing="0" w:after="0" w:afterAutospacing="0"/>
            <w:ind w:left="720" w:right="-30" w:hanging="720"/>
            <w:textAlignment w:val="baseline"/>
          </w:pPr>
        </w:pPrChange>
      </w:pPr>
      <w:ins w:id="171" w:author="Tammy Meek (ESO)" w:date="2024-05-01T13:28:00Z">
        <w:r>
          <w:rPr>
            <w:rStyle w:val="normaltextrun"/>
            <w:rFonts w:ascii="Arial" w:hAnsi="Arial" w:cs="Arial"/>
            <w:sz w:val="21"/>
            <w:szCs w:val="21"/>
          </w:rPr>
          <w:t>1.24</w:t>
        </w:r>
      </w:ins>
      <w:ins w:id="172" w:author="Tammy Meek (ESO)" w:date="2024-05-01T12:41:00Z">
        <w:r w:rsidR="005C1E23" w:rsidRPr="0069708D">
          <w:rPr>
            <w:rStyle w:val="normaltextrun"/>
            <w:rFonts w:ascii="Arial" w:hAnsi="Arial" w:cs="Arial"/>
            <w:color w:val="000000"/>
            <w:sz w:val="21"/>
            <w:szCs w:val="21"/>
            <w:rPrChange w:id="173" w:author="Tammy Meek (ESO)" w:date="2024-05-01T13:27:00Z">
              <w:rPr>
                <w:rStyle w:val="normaltextrun"/>
                <w:rFonts w:ascii="WordVisi_MSFontService" w:hAnsi="WordVisi_MSFontService" w:cs="Segoe UI"/>
                <w:color w:val="000000"/>
                <w:sz w:val="22"/>
                <w:szCs w:val="22"/>
              </w:rPr>
            </w:rPrChange>
          </w:rPr>
          <w:t xml:space="preserve">.4 </w:t>
        </w:r>
        <w:r w:rsidR="005C1E23" w:rsidRPr="0069708D">
          <w:rPr>
            <w:rStyle w:val="tabchar"/>
            <w:rFonts w:ascii="Arial" w:hAnsi="Arial" w:cs="Arial"/>
            <w:color w:val="000000"/>
            <w:sz w:val="21"/>
            <w:szCs w:val="21"/>
            <w:rPrChange w:id="174" w:author="Tammy Meek (ESO)" w:date="2024-05-01T13:27:00Z">
              <w:rPr>
                <w:rStyle w:val="tabchar"/>
                <w:rFonts w:ascii="WordVisi_MSFontService" w:hAnsi="WordVisi_MSFontService" w:cs="Calibri"/>
                <w:color w:val="000000"/>
                <w:sz w:val="22"/>
                <w:szCs w:val="22"/>
              </w:rPr>
            </w:rPrChange>
          </w:rPr>
          <w:t> </w:t>
        </w:r>
      </w:ins>
      <w:ins w:id="175" w:author="Tammy Meek (ESO)" w:date="2024-05-01T13:28:00Z">
        <w:r>
          <w:rPr>
            <w:rStyle w:val="tabchar"/>
            <w:rFonts w:ascii="Arial" w:hAnsi="Arial" w:cs="Arial"/>
            <w:color w:val="000000"/>
            <w:sz w:val="21"/>
            <w:szCs w:val="21"/>
          </w:rPr>
          <w:tab/>
        </w:r>
      </w:ins>
      <w:ins w:id="176" w:author="Tammy Meek (ESO)" w:date="2024-05-01T12:41:00Z">
        <w:r w:rsidR="005C1E23" w:rsidRPr="0069708D">
          <w:rPr>
            <w:rStyle w:val="normaltextrun"/>
            <w:rFonts w:ascii="Arial" w:hAnsi="Arial" w:cs="Arial"/>
            <w:color w:val="000000"/>
            <w:sz w:val="21"/>
            <w:szCs w:val="21"/>
            <w:rPrChange w:id="177" w:author="Tammy Meek (ESO)" w:date="2024-05-01T13:27:00Z">
              <w:rPr>
                <w:rStyle w:val="normaltextrun"/>
                <w:rFonts w:ascii="WordVisi_MSFontService" w:hAnsi="WordVisi_MSFontService" w:cs="Segoe UI"/>
                <w:color w:val="000000"/>
                <w:sz w:val="22"/>
                <w:szCs w:val="22"/>
              </w:rPr>
            </w:rPrChange>
          </w:rPr>
          <w:t xml:space="preserve">Where reasonably practicable and subject to the agreement of the </w:t>
        </w:r>
        <w:r w:rsidR="005C1E23" w:rsidRPr="0069708D">
          <w:rPr>
            <w:rStyle w:val="normaltextrun"/>
            <w:rFonts w:ascii="Arial" w:hAnsi="Arial" w:cs="Arial"/>
            <w:color w:val="000000"/>
            <w:sz w:val="21"/>
            <w:szCs w:val="21"/>
            <w:rPrChange w:id="178" w:author="Tammy Meek (ESO)" w:date="2024-05-01T13:27:00Z">
              <w:rPr>
                <w:rStyle w:val="normaltextrun"/>
                <w:rFonts w:ascii="WordVisi_MSFontService" w:hAnsi="WordVisi_MSFontService" w:cs="Segoe UI"/>
                <w:b/>
                <w:bCs/>
                <w:color w:val="000000"/>
                <w:sz w:val="22"/>
                <w:szCs w:val="22"/>
              </w:rPr>
            </w:rPrChange>
          </w:rPr>
          <w:t>Secretary of State</w:t>
        </w:r>
        <w:r w:rsidR="005C1E23" w:rsidRPr="0069708D">
          <w:rPr>
            <w:rStyle w:val="normaltextrun"/>
            <w:rFonts w:ascii="Arial" w:hAnsi="Arial" w:cs="Arial"/>
            <w:color w:val="000000"/>
            <w:sz w:val="21"/>
            <w:szCs w:val="21"/>
            <w:rPrChange w:id="179" w:author="Tammy Meek (ESO)" w:date="2024-05-01T13:27:00Z">
              <w:rPr>
                <w:rStyle w:val="normaltextrun"/>
                <w:rFonts w:ascii="WordVisi_MSFontService" w:hAnsi="WordVisi_MSFontService" w:cs="Segoe UI"/>
                <w:color w:val="000000"/>
                <w:sz w:val="22"/>
                <w:szCs w:val="22"/>
              </w:rPr>
            </w:rPrChange>
          </w:rPr>
          <w:t xml:space="preserve"> to share any such specific details, </w:t>
        </w:r>
        <w:r w:rsidR="005C1E23" w:rsidRPr="0069708D">
          <w:rPr>
            <w:rStyle w:val="normaltextrun"/>
            <w:rFonts w:ascii="Arial" w:hAnsi="Arial" w:cs="Arial"/>
            <w:color w:val="000000"/>
            <w:sz w:val="21"/>
            <w:szCs w:val="21"/>
            <w:rPrChange w:id="180" w:author="Tammy Meek (ESO)" w:date="2024-05-01T13:27:00Z">
              <w:rPr>
                <w:rStyle w:val="normaltextrun"/>
                <w:rFonts w:ascii="WordVisi_MSFontService" w:hAnsi="WordVisi_MSFontService" w:cs="Segoe UI"/>
                <w:b/>
                <w:bCs/>
                <w:color w:val="000000"/>
                <w:sz w:val="22"/>
                <w:szCs w:val="22"/>
              </w:rPr>
            </w:rPrChange>
          </w:rPr>
          <w:t xml:space="preserve">The Company </w:t>
        </w:r>
        <w:r w:rsidR="005C1E23" w:rsidRPr="0069708D">
          <w:rPr>
            <w:rStyle w:val="normaltextrun"/>
            <w:rFonts w:ascii="Arial" w:hAnsi="Arial" w:cs="Arial"/>
            <w:color w:val="000000"/>
            <w:sz w:val="21"/>
            <w:szCs w:val="21"/>
            <w:rPrChange w:id="181" w:author="Tammy Meek (ESO)" w:date="2024-05-01T13:27:00Z">
              <w:rPr>
                <w:rStyle w:val="normaltextrun"/>
                <w:rFonts w:ascii="WordVisi_MSFontService" w:hAnsi="WordVisi_MSFontService" w:cs="Segoe UI"/>
                <w:color w:val="000000"/>
                <w:sz w:val="22"/>
                <w:szCs w:val="22"/>
              </w:rPr>
            </w:rPrChange>
          </w:rPr>
          <w:t xml:space="preserve">will inform affected </w:t>
        </w:r>
        <w:r w:rsidR="005C1E23" w:rsidRPr="0069708D">
          <w:rPr>
            <w:rStyle w:val="normaltextrun"/>
            <w:rFonts w:ascii="Arial" w:hAnsi="Arial" w:cs="Arial"/>
            <w:color w:val="000000"/>
            <w:sz w:val="21"/>
            <w:szCs w:val="21"/>
            <w:rPrChange w:id="182" w:author="Tammy Meek (ESO)" w:date="2024-05-01T13:27:00Z">
              <w:rPr>
                <w:rStyle w:val="normaltextrun"/>
                <w:rFonts w:ascii="WordVisi_MSFontService" w:hAnsi="WordVisi_MSFontService" w:cs="Segoe UI"/>
                <w:b/>
                <w:bCs/>
                <w:color w:val="000000"/>
                <w:sz w:val="22"/>
                <w:szCs w:val="22"/>
              </w:rPr>
            </w:rPrChange>
          </w:rPr>
          <w:t xml:space="preserve">Users </w:t>
        </w:r>
        <w:r w:rsidR="005C1E23" w:rsidRPr="0069708D">
          <w:rPr>
            <w:rStyle w:val="normaltextrun"/>
            <w:rFonts w:ascii="Arial" w:hAnsi="Arial" w:cs="Arial"/>
            <w:color w:val="000000"/>
            <w:sz w:val="21"/>
            <w:szCs w:val="21"/>
            <w:rPrChange w:id="183" w:author="Tammy Meek (ESO)" w:date="2024-05-01T13:27:00Z">
              <w:rPr>
                <w:rStyle w:val="normaltextrun"/>
                <w:rFonts w:ascii="WordVisi_MSFontService" w:hAnsi="WordVisi_MSFontService" w:cs="Segoe UI"/>
                <w:color w:val="000000"/>
                <w:sz w:val="22"/>
                <w:szCs w:val="22"/>
              </w:rPr>
            </w:rPrChange>
          </w:rPr>
          <w:t xml:space="preserve">as identified in </w:t>
        </w:r>
      </w:ins>
      <w:ins w:id="184" w:author="Tammy Meek (ESO)" w:date="2024-05-01T13:28:00Z">
        <w:r>
          <w:rPr>
            <w:rStyle w:val="normaltextrun"/>
            <w:rFonts w:ascii="Arial" w:hAnsi="Arial" w:cs="Arial"/>
            <w:sz w:val="21"/>
            <w:szCs w:val="21"/>
          </w:rPr>
          <w:t>1.24</w:t>
        </w:r>
      </w:ins>
      <w:ins w:id="185" w:author="Tammy Meek (ESO)" w:date="2024-05-01T12:41:00Z">
        <w:r w:rsidR="005C1E23" w:rsidRPr="0069708D">
          <w:rPr>
            <w:rStyle w:val="normaltextrun"/>
            <w:rFonts w:ascii="Arial" w:hAnsi="Arial" w:cs="Arial"/>
            <w:color w:val="000000"/>
            <w:sz w:val="21"/>
            <w:szCs w:val="21"/>
            <w:rPrChange w:id="186" w:author="Tammy Meek (ESO)" w:date="2024-05-01T13:27:00Z">
              <w:rPr>
                <w:rStyle w:val="normaltextrun"/>
                <w:rFonts w:ascii="WordVisi_MSFontService" w:hAnsi="WordVisi_MSFontService" w:cs="Segoe UI"/>
                <w:color w:val="000000"/>
                <w:sz w:val="22"/>
                <w:szCs w:val="22"/>
              </w:rPr>
            </w:rPrChange>
          </w:rPr>
          <w:t xml:space="preserve">.3 of what actions </w:t>
        </w:r>
      </w:ins>
      <w:ins w:id="187" w:author="Tammy Meek (ESO)" w:date="2024-05-01T13:49:00Z">
        <w:r w:rsidR="004B346F">
          <w:rPr>
            <w:rStyle w:val="normaltextrun"/>
            <w:rFonts w:ascii="Arial" w:hAnsi="Arial" w:cs="Arial"/>
            <w:color w:val="000000"/>
            <w:sz w:val="21"/>
            <w:szCs w:val="21"/>
          </w:rPr>
          <w:t xml:space="preserve">the </w:t>
        </w:r>
      </w:ins>
      <w:ins w:id="188" w:author="Tammy Meek (ESO)" w:date="2024-05-02T10:35:00Z">
        <w:r w:rsidR="00362AAE" w:rsidRPr="00362AAE">
          <w:rPr>
            <w:rStyle w:val="normaltextrun"/>
            <w:rFonts w:ascii="Arial" w:hAnsi="Arial" w:cs="Arial"/>
            <w:i/>
            <w:iCs/>
            <w:color w:val="000000"/>
            <w:sz w:val="21"/>
            <w:szCs w:val="21"/>
          </w:rPr>
          <w:t>ISOP</w:t>
        </w:r>
      </w:ins>
      <w:ins w:id="189" w:author="Tammy Meek (ESO)" w:date="2024-05-01T12:41:00Z">
        <w:r w:rsidR="005C1E23" w:rsidRPr="0069708D">
          <w:rPr>
            <w:rStyle w:val="normaltextrun"/>
            <w:rFonts w:ascii="Arial" w:hAnsi="Arial" w:cs="Arial"/>
            <w:color w:val="000000"/>
            <w:sz w:val="21"/>
            <w:szCs w:val="21"/>
            <w:rPrChange w:id="190" w:author="Tammy Meek (ESO)" w:date="2024-05-01T13:27:00Z">
              <w:rPr>
                <w:rStyle w:val="normaltextrun"/>
                <w:rFonts w:ascii="WordVisi_MSFontService" w:hAnsi="WordVisi_MSFontService" w:cs="Segoe UI"/>
                <w:color w:val="000000"/>
                <w:sz w:val="22"/>
                <w:szCs w:val="22"/>
              </w:rPr>
            </w:rPrChange>
          </w:rPr>
          <w:t xml:space="preserve"> will or has taken, or not taken, to comply with a direction or amended direction (including when such a direction is revoked) and what identified impact or non-compliance this will or is likely to cause to the </w:t>
        </w:r>
        <w:r w:rsidR="005C1E23" w:rsidRPr="0069708D">
          <w:rPr>
            <w:rStyle w:val="normaltextrun"/>
            <w:rFonts w:ascii="Arial" w:hAnsi="Arial" w:cs="Arial"/>
            <w:color w:val="000000"/>
            <w:sz w:val="21"/>
            <w:szCs w:val="21"/>
            <w:rPrChange w:id="191" w:author="Tammy Meek (ESO)" w:date="2024-05-01T13:27:00Z">
              <w:rPr>
                <w:rStyle w:val="normaltextrun"/>
                <w:rFonts w:ascii="WordVisi_MSFontService" w:hAnsi="WordVisi_MSFontService" w:cs="Segoe UI"/>
                <w:b/>
                <w:bCs/>
                <w:color w:val="000000"/>
                <w:sz w:val="22"/>
                <w:szCs w:val="22"/>
              </w:rPr>
            </w:rPrChange>
          </w:rPr>
          <w:t>User</w:t>
        </w:r>
        <w:r w:rsidR="005C1E23" w:rsidRPr="0069708D">
          <w:rPr>
            <w:rStyle w:val="normaltextrun"/>
            <w:rFonts w:ascii="Arial" w:hAnsi="Arial" w:cs="Arial"/>
            <w:color w:val="000000"/>
            <w:sz w:val="21"/>
            <w:szCs w:val="21"/>
            <w:rPrChange w:id="192" w:author="Tammy Meek (ESO)" w:date="2024-05-01T13:27:00Z">
              <w:rPr>
                <w:rStyle w:val="normaltextrun"/>
                <w:rFonts w:ascii="WordVisi_MSFontService" w:hAnsi="WordVisi_MSFontService" w:cs="Segoe UI"/>
                <w:color w:val="000000"/>
                <w:sz w:val="22"/>
                <w:szCs w:val="22"/>
              </w:rPr>
            </w:rPrChange>
          </w:rPr>
          <w:t>.</w:t>
        </w:r>
        <w:r w:rsidR="005C1E23" w:rsidRPr="0069708D">
          <w:rPr>
            <w:rStyle w:val="normaltextrun"/>
            <w:rFonts w:ascii="Arial" w:hAnsi="Arial" w:cs="Arial" w:hint="eastAsia"/>
            <w:color w:val="000000"/>
            <w:sz w:val="21"/>
            <w:szCs w:val="21"/>
            <w:rPrChange w:id="193" w:author="Tammy Meek (ESO)" w:date="2024-05-01T13:27:00Z">
              <w:rPr>
                <w:rStyle w:val="normaltextrun"/>
                <w:rFonts w:ascii="WordVisi_MSFontService" w:hAnsi="WordVisi_MSFontService" w:cs="Segoe UI" w:hint="eastAsia"/>
                <w:color w:val="000000"/>
                <w:sz w:val="22"/>
                <w:szCs w:val="22"/>
              </w:rPr>
            </w:rPrChange>
          </w:rPr>
          <w:t>  </w:t>
        </w:r>
        <w:r w:rsidR="005C1E23" w:rsidRPr="0069708D">
          <w:rPr>
            <w:rStyle w:val="eop"/>
            <w:rFonts w:ascii="Arial" w:hAnsi="Arial" w:cs="Arial"/>
            <w:color w:val="000000"/>
            <w:sz w:val="21"/>
            <w:szCs w:val="21"/>
            <w:rPrChange w:id="194" w:author="Tammy Meek (ESO)" w:date="2024-05-01T13:27:00Z">
              <w:rPr>
                <w:rStyle w:val="eop"/>
                <w:rFonts w:ascii="Aptos" w:hAnsi="Aptos" w:cs="Segoe UI"/>
                <w:color w:val="000000"/>
                <w:sz w:val="22"/>
                <w:szCs w:val="22"/>
              </w:rPr>
            </w:rPrChange>
          </w:rPr>
          <w:t> </w:t>
        </w:r>
      </w:ins>
    </w:p>
    <w:p w14:paraId="34EB3A33" w14:textId="77777777" w:rsidR="005C1E23" w:rsidRPr="0069708D" w:rsidRDefault="005C1E23">
      <w:pPr>
        <w:pStyle w:val="paragraph"/>
        <w:spacing w:before="0" w:beforeAutospacing="0" w:after="0" w:afterAutospacing="0"/>
        <w:ind w:left="1418" w:hanging="1418"/>
        <w:jc w:val="both"/>
        <w:textAlignment w:val="baseline"/>
        <w:rPr>
          <w:ins w:id="195" w:author="Tammy Meek (ESO)" w:date="2024-05-01T12:41:00Z"/>
          <w:rFonts w:ascii="Arial" w:hAnsi="Arial" w:cs="Arial"/>
          <w:sz w:val="21"/>
          <w:szCs w:val="21"/>
          <w:rPrChange w:id="196" w:author="Tammy Meek (ESO)" w:date="2024-05-01T13:27:00Z">
            <w:rPr>
              <w:ins w:id="197" w:author="Tammy Meek (ESO)" w:date="2024-05-01T12:41:00Z"/>
              <w:rFonts w:ascii="Segoe UI" w:hAnsi="Segoe UI" w:cs="Segoe UI"/>
              <w:sz w:val="18"/>
              <w:szCs w:val="18"/>
            </w:rPr>
          </w:rPrChange>
        </w:rPr>
        <w:pPrChange w:id="198" w:author="Tammy Meek (ESO)" w:date="2024-05-01T13:27:00Z">
          <w:pPr>
            <w:pStyle w:val="paragraph"/>
            <w:spacing w:before="0" w:beforeAutospacing="0" w:after="0" w:afterAutospacing="0"/>
            <w:ind w:left="720" w:hanging="720"/>
            <w:textAlignment w:val="baseline"/>
          </w:pPr>
        </w:pPrChange>
      </w:pPr>
      <w:ins w:id="199" w:author="Tammy Meek (ESO)" w:date="2024-05-01T12:41:00Z">
        <w:r w:rsidRPr="0069708D">
          <w:rPr>
            <w:rStyle w:val="normaltextrun"/>
            <w:rFonts w:ascii="Arial" w:hAnsi="Arial" w:cs="Arial" w:hint="eastAsia"/>
            <w:sz w:val="21"/>
            <w:szCs w:val="21"/>
            <w:rPrChange w:id="200" w:author="Tammy Meek (ESO)" w:date="2024-05-01T13:27:00Z">
              <w:rPr>
                <w:rStyle w:val="normaltextrun"/>
                <w:rFonts w:ascii="WordVisi_MSFontService" w:hAnsi="WordVisi_MSFontService" w:cs="Segoe UI" w:hint="eastAsia"/>
                <w:sz w:val="22"/>
                <w:szCs w:val="22"/>
              </w:rPr>
            </w:rPrChange>
          </w:rPr>
          <w:t> </w:t>
        </w:r>
        <w:r w:rsidRPr="0069708D">
          <w:rPr>
            <w:rStyle w:val="eop"/>
            <w:rFonts w:ascii="Arial" w:hAnsi="Arial" w:cs="Arial"/>
            <w:sz w:val="21"/>
            <w:szCs w:val="21"/>
            <w:rPrChange w:id="201" w:author="Tammy Meek (ESO)" w:date="2024-05-01T13:27:00Z">
              <w:rPr>
                <w:rStyle w:val="eop"/>
                <w:rFonts w:ascii="Aptos" w:hAnsi="Aptos" w:cs="Segoe UI"/>
                <w:sz w:val="22"/>
                <w:szCs w:val="22"/>
              </w:rPr>
            </w:rPrChange>
          </w:rPr>
          <w:t> </w:t>
        </w:r>
      </w:ins>
    </w:p>
    <w:p w14:paraId="3F248A26" w14:textId="12093610" w:rsidR="005C1E23" w:rsidRPr="0069708D" w:rsidRDefault="006D4C63">
      <w:pPr>
        <w:pStyle w:val="paragraph"/>
        <w:spacing w:before="0" w:beforeAutospacing="0" w:after="0" w:afterAutospacing="0"/>
        <w:ind w:left="1418" w:hanging="1418"/>
        <w:jc w:val="both"/>
        <w:textAlignment w:val="baseline"/>
        <w:rPr>
          <w:ins w:id="202" w:author="Tammy Meek (ESO)" w:date="2024-05-01T12:41:00Z"/>
          <w:rFonts w:ascii="Arial" w:hAnsi="Arial" w:cs="Arial"/>
          <w:sz w:val="21"/>
          <w:szCs w:val="21"/>
          <w:rPrChange w:id="203" w:author="Tammy Meek (ESO)" w:date="2024-05-01T13:27:00Z">
            <w:rPr>
              <w:ins w:id="204" w:author="Tammy Meek (ESO)" w:date="2024-05-01T12:41:00Z"/>
              <w:rFonts w:ascii="Segoe UI" w:hAnsi="Segoe UI" w:cs="Segoe UI"/>
              <w:sz w:val="18"/>
              <w:szCs w:val="18"/>
            </w:rPr>
          </w:rPrChange>
        </w:rPr>
        <w:pPrChange w:id="205" w:author="Tammy Meek (ESO)" w:date="2024-05-01T13:27:00Z">
          <w:pPr>
            <w:pStyle w:val="paragraph"/>
            <w:spacing w:before="0" w:beforeAutospacing="0" w:after="0" w:afterAutospacing="0"/>
            <w:ind w:left="720" w:hanging="720"/>
            <w:textAlignment w:val="baseline"/>
          </w:pPr>
        </w:pPrChange>
      </w:pPr>
      <w:ins w:id="206" w:author="Tammy Meek (ESO)" w:date="2024-05-01T13:28:00Z">
        <w:r>
          <w:rPr>
            <w:rStyle w:val="normaltextrun"/>
            <w:rFonts w:ascii="Arial" w:hAnsi="Arial" w:cs="Arial"/>
            <w:sz w:val="21"/>
            <w:szCs w:val="21"/>
          </w:rPr>
          <w:lastRenderedPageBreak/>
          <w:t>1.24</w:t>
        </w:r>
      </w:ins>
      <w:ins w:id="207" w:author="Tammy Meek (ESO)" w:date="2024-05-01T12:41:00Z">
        <w:r w:rsidR="005C1E23" w:rsidRPr="0069708D">
          <w:rPr>
            <w:rStyle w:val="normaltextrun"/>
            <w:rFonts w:ascii="Arial" w:hAnsi="Arial" w:cs="Arial"/>
            <w:sz w:val="21"/>
            <w:szCs w:val="21"/>
            <w:rPrChange w:id="208" w:author="Tammy Meek (ESO)" w:date="2024-05-01T13:27:00Z">
              <w:rPr>
                <w:rStyle w:val="normaltextrun"/>
                <w:rFonts w:ascii="WordVisi_MSFontService" w:hAnsi="WordVisi_MSFontService" w:cs="Segoe UI"/>
                <w:sz w:val="22"/>
                <w:szCs w:val="22"/>
              </w:rPr>
            </w:rPrChange>
          </w:rPr>
          <w:t>.5</w:t>
        </w:r>
        <w:r w:rsidR="005C1E23" w:rsidRPr="0069708D">
          <w:rPr>
            <w:rStyle w:val="tabchar"/>
            <w:rFonts w:ascii="Arial" w:hAnsi="Arial" w:cs="Arial"/>
            <w:sz w:val="21"/>
            <w:szCs w:val="21"/>
            <w:rPrChange w:id="209" w:author="Tammy Meek (ESO)" w:date="2024-05-01T13:27:00Z">
              <w:rPr>
                <w:rStyle w:val="tabchar"/>
                <w:rFonts w:ascii="WordVisi_MSFontService" w:hAnsi="WordVisi_MSFontService" w:cs="Calibri"/>
                <w:sz w:val="22"/>
                <w:szCs w:val="22"/>
              </w:rPr>
            </w:rPrChange>
          </w:rPr>
          <w:t> </w:t>
        </w:r>
      </w:ins>
      <w:ins w:id="210" w:author="Tammy Meek (ESO)" w:date="2024-05-01T13:28:00Z">
        <w:r>
          <w:rPr>
            <w:rStyle w:val="tabchar"/>
            <w:rFonts w:ascii="Arial" w:hAnsi="Arial" w:cs="Arial"/>
            <w:sz w:val="21"/>
            <w:szCs w:val="21"/>
          </w:rPr>
          <w:tab/>
        </w:r>
      </w:ins>
      <w:ins w:id="211" w:author="Tammy Meek (ESO)" w:date="2024-05-01T13:57:00Z">
        <w:r w:rsidR="00227075">
          <w:rPr>
            <w:rStyle w:val="tabchar"/>
            <w:rFonts w:ascii="Arial" w:hAnsi="Arial" w:cs="Arial"/>
            <w:sz w:val="21"/>
            <w:szCs w:val="21"/>
          </w:rPr>
          <w:t>T</w:t>
        </w:r>
      </w:ins>
      <w:ins w:id="212" w:author="Tammy Meek (ESO)" w:date="2024-05-01T13:49:00Z">
        <w:r w:rsidR="004B346F">
          <w:rPr>
            <w:rStyle w:val="normaltextrun"/>
            <w:rFonts w:ascii="Arial" w:hAnsi="Arial" w:cs="Arial"/>
            <w:sz w:val="21"/>
            <w:szCs w:val="21"/>
          </w:rPr>
          <w:t xml:space="preserve">he </w:t>
        </w:r>
      </w:ins>
      <w:ins w:id="213" w:author="Tammy Meek (ESO)" w:date="2024-05-02T10:35:00Z">
        <w:r w:rsidR="00362AAE" w:rsidRPr="00362AAE">
          <w:rPr>
            <w:rStyle w:val="normaltextrun"/>
            <w:rFonts w:ascii="Arial" w:hAnsi="Arial" w:cs="Arial"/>
            <w:i/>
            <w:iCs/>
            <w:sz w:val="21"/>
            <w:szCs w:val="21"/>
          </w:rPr>
          <w:t>ISOP</w:t>
        </w:r>
      </w:ins>
      <w:ins w:id="214" w:author="Tammy Meek (ESO)" w:date="2024-05-01T12:41:00Z">
        <w:r w:rsidR="005C1E23" w:rsidRPr="0069708D">
          <w:rPr>
            <w:rStyle w:val="normaltextrun"/>
            <w:rFonts w:ascii="Arial" w:hAnsi="Arial" w:cs="Arial"/>
            <w:sz w:val="21"/>
            <w:szCs w:val="21"/>
            <w:rPrChange w:id="215" w:author="Tammy Meek (ESO)" w:date="2024-05-01T13:27:00Z">
              <w:rPr>
                <w:rStyle w:val="normaltextrun"/>
                <w:rFonts w:ascii="WordVisi_MSFontService" w:hAnsi="WordVisi_MSFontService" w:cs="Segoe UI"/>
                <w:b/>
                <w:bCs/>
                <w:sz w:val="22"/>
                <w:szCs w:val="22"/>
              </w:rPr>
            </w:rPrChange>
          </w:rPr>
          <w:t>'s</w:t>
        </w:r>
        <w:r w:rsidR="005C1E23" w:rsidRPr="0069708D">
          <w:rPr>
            <w:rStyle w:val="normaltextrun"/>
            <w:rFonts w:ascii="Arial" w:hAnsi="Arial" w:cs="Arial"/>
            <w:sz w:val="21"/>
            <w:szCs w:val="21"/>
            <w:rPrChange w:id="216" w:author="Tammy Meek (ESO)" w:date="2024-05-01T13:27:00Z">
              <w:rPr>
                <w:rStyle w:val="normaltextrun"/>
                <w:rFonts w:ascii="WordVisi_MSFontService" w:hAnsi="WordVisi_MSFontService" w:cs="Segoe UI"/>
                <w:sz w:val="22"/>
                <w:szCs w:val="22"/>
              </w:rPr>
            </w:rPrChange>
          </w:rPr>
          <w:t xml:space="preserve"> obligations under this code and any contracts made under this code shall be suspended without liability where and to the extent that compliance with any such obligation would be inconsistent with the requirement upon </w:t>
        </w:r>
      </w:ins>
      <w:ins w:id="217" w:author="Tammy Meek (ESO)" w:date="2024-05-01T13:49:00Z">
        <w:r w:rsidR="004B346F">
          <w:rPr>
            <w:rStyle w:val="normaltextrun"/>
            <w:rFonts w:ascii="Arial" w:hAnsi="Arial" w:cs="Arial"/>
            <w:sz w:val="21"/>
            <w:szCs w:val="21"/>
          </w:rPr>
          <w:t xml:space="preserve">the </w:t>
        </w:r>
      </w:ins>
      <w:ins w:id="218" w:author="Tammy Meek (ESO)" w:date="2024-05-02T10:35:00Z">
        <w:r w:rsidR="00362AAE" w:rsidRPr="00362AAE">
          <w:rPr>
            <w:rStyle w:val="normaltextrun"/>
            <w:rFonts w:ascii="Arial" w:hAnsi="Arial" w:cs="Arial"/>
            <w:i/>
            <w:iCs/>
            <w:sz w:val="21"/>
            <w:szCs w:val="21"/>
          </w:rPr>
          <w:t>ISOP</w:t>
        </w:r>
      </w:ins>
      <w:ins w:id="219" w:author="Tammy Meek (ESO)" w:date="2024-05-01T12:41:00Z">
        <w:r w:rsidR="005C1E23" w:rsidRPr="0069708D">
          <w:rPr>
            <w:rStyle w:val="normaltextrun"/>
            <w:rFonts w:ascii="Arial" w:hAnsi="Arial" w:cs="Arial"/>
            <w:sz w:val="21"/>
            <w:szCs w:val="21"/>
            <w:rPrChange w:id="220" w:author="Tammy Meek (ESO)" w:date="2024-05-01T13:27:00Z">
              <w:rPr>
                <w:rStyle w:val="normaltextrun"/>
                <w:rFonts w:ascii="WordVisi_MSFontService" w:hAnsi="WordVisi_MSFontService" w:cs="Segoe UI"/>
                <w:sz w:val="22"/>
                <w:szCs w:val="22"/>
              </w:rPr>
            </w:rPrChange>
          </w:rPr>
          <w:t xml:space="preserve"> to comply with a direction.</w:t>
        </w:r>
        <w:r w:rsidR="005C1E23" w:rsidRPr="0069708D">
          <w:rPr>
            <w:rStyle w:val="eop"/>
            <w:rFonts w:ascii="Arial" w:hAnsi="Arial" w:cs="Arial"/>
            <w:sz w:val="21"/>
            <w:szCs w:val="21"/>
            <w:rPrChange w:id="221" w:author="Tammy Meek (ESO)" w:date="2024-05-01T13:27:00Z">
              <w:rPr>
                <w:rStyle w:val="eop"/>
                <w:rFonts w:ascii="Aptos" w:hAnsi="Aptos" w:cs="Segoe UI"/>
                <w:sz w:val="22"/>
                <w:szCs w:val="22"/>
              </w:rPr>
            </w:rPrChange>
          </w:rPr>
          <w:t> </w:t>
        </w:r>
      </w:ins>
    </w:p>
    <w:p w14:paraId="77D4A28D" w14:textId="77777777" w:rsidR="005C1E23" w:rsidRPr="0069708D" w:rsidRDefault="005C1E23">
      <w:pPr>
        <w:pStyle w:val="paragraph"/>
        <w:spacing w:before="0" w:beforeAutospacing="0" w:after="0" w:afterAutospacing="0"/>
        <w:ind w:left="1418" w:hanging="1418"/>
        <w:jc w:val="both"/>
        <w:textAlignment w:val="baseline"/>
        <w:rPr>
          <w:ins w:id="222" w:author="Tammy Meek (ESO)" w:date="2024-05-01T12:41:00Z"/>
          <w:rFonts w:ascii="Arial" w:hAnsi="Arial" w:cs="Arial"/>
          <w:sz w:val="21"/>
          <w:szCs w:val="21"/>
          <w:rPrChange w:id="223" w:author="Tammy Meek (ESO)" w:date="2024-05-01T13:27:00Z">
            <w:rPr>
              <w:ins w:id="224" w:author="Tammy Meek (ESO)" w:date="2024-05-01T12:41:00Z"/>
              <w:rFonts w:ascii="Segoe UI" w:hAnsi="Segoe UI" w:cs="Segoe UI"/>
              <w:sz w:val="18"/>
              <w:szCs w:val="18"/>
            </w:rPr>
          </w:rPrChange>
        </w:rPr>
        <w:pPrChange w:id="225" w:author="Tammy Meek (ESO)" w:date="2024-05-01T13:27:00Z">
          <w:pPr>
            <w:pStyle w:val="paragraph"/>
            <w:spacing w:before="0" w:beforeAutospacing="0" w:after="0" w:afterAutospacing="0"/>
            <w:ind w:left="720" w:hanging="720"/>
            <w:textAlignment w:val="baseline"/>
          </w:pPr>
        </w:pPrChange>
      </w:pPr>
      <w:ins w:id="226" w:author="Tammy Meek (ESO)" w:date="2024-05-01T12:41:00Z">
        <w:r w:rsidRPr="0069708D">
          <w:rPr>
            <w:rStyle w:val="eop"/>
            <w:rFonts w:ascii="Arial" w:hAnsi="Arial" w:cs="Arial"/>
            <w:sz w:val="21"/>
            <w:szCs w:val="21"/>
            <w:rPrChange w:id="227" w:author="Tammy Meek (ESO)" w:date="2024-05-01T13:27:00Z">
              <w:rPr>
                <w:rStyle w:val="eop"/>
                <w:rFonts w:ascii="Aptos" w:hAnsi="Aptos" w:cs="Segoe UI"/>
                <w:sz w:val="22"/>
                <w:szCs w:val="22"/>
              </w:rPr>
            </w:rPrChange>
          </w:rPr>
          <w:t> </w:t>
        </w:r>
      </w:ins>
    </w:p>
    <w:p w14:paraId="336CF7C1" w14:textId="6E045C4F" w:rsidR="005C1E23" w:rsidRPr="0069708D" w:rsidRDefault="006D4C63">
      <w:pPr>
        <w:pStyle w:val="paragraph"/>
        <w:spacing w:before="0" w:beforeAutospacing="0" w:after="0" w:afterAutospacing="0"/>
        <w:ind w:left="1418" w:hanging="1418"/>
        <w:jc w:val="both"/>
        <w:textAlignment w:val="baseline"/>
        <w:rPr>
          <w:ins w:id="228" w:author="Tammy Meek (ESO)" w:date="2024-05-01T12:41:00Z"/>
          <w:rFonts w:ascii="Arial" w:hAnsi="Arial" w:cs="Arial"/>
          <w:sz w:val="21"/>
          <w:szCs w:val="21"/>
          <w:rPrChange w:id="229" w:author="Tammy Meek (ESO)" w:date="2024-05-01T13:27:00Z">
            <w:rPr>
              <w:ins w:id="230" w:author="Tammy Meek (ESO)" w:date="2024-05-01T12:41:00Z"/>
              <w:rFonts w:ascii="Segoe UI" w:hAnsi="Segoe UI" w:cs="Segoe UI"/>
              <w:sz w:val="18"/>
              <w:szCs w:val="18"/>
            </w:rPr>
          </w:rPrChange>
        </w:rPr>
        <w:pPrChange w:id="231" w:author="Tammy Meek (ESO)" w:date="2024-05-01T13:27:00Z">
          <w:pPr>
            <w:pStyle w:val="paragraph"/>
            <w:spacing w:before="0" w:beforeAutospacing="0" w:after="0" w:afterAutospacing="0"/>
            <w:ind w:left="720" w:hanging="720"/>
            <w:textAlignment w:val="baseline"/>
          </w:pPr>
        </w:pPrChange>
      </w:pPr>
      <w:ins w:id="232" w:author="Tammy Meek (ESO)" w:date="2024-05-01T13:28:00Z">
        <w:r>
          <w:rPr>
            <w:rStyle w:val="normaltextrun"/>
            <w:rFonts w:ascii="Arial" w:hAnsi="Arial" w:cs="Arial"/>
            <w:sz w:val="21"/>
            <w:szCs w:val="21"/>
          </w:rPr>
          <w:t>1.24</w:t>
        </w:r>
      </w:ins>
      <w:ins w:id="233" w:author="Tammy Meek (ESO)" w:date="2024-05-01T12:41:00Z">
        <w:r w:rsidR="005C1E23" w:rsidRPr="0069708D">
          <w:rPr>
            <w:rStyle w:val="normaltextrun"/>
            <w:rFonts w:ascii="Arial" w:hAnsi="Arial" w:cs="Arial"/>
            <w:sz w:val="21"/>
            <w:szCs w:val="21"/>
            <w:rPrChange w:id="234" w:author="Tammy Meek (ESO)" w:date="2024-05-01T13:27:00Z">
              <w:rPr>
                <w:rStyle w:val="normaltextrun"/>
                <w:rFonts w:ascii="WordVisi_MSFontService" w:hAnsi="WordVisi_MSFontService" w:cs="Segoe UI"/>
                <w:sz w:val="22"/>
                <w:szCs w:val="22"/>
              </w:rPr>
            </w:rPrChange>
          </w:rPr>
          <w:t>.6</w:t>
        </w:r>
        <w:r w:rsidR="005C1E23" w:rsidRPr="0069708D">
          <w:rPr>
            <w:rStyle w:val="tabchar"/>
            <w:rFonts w:ascii="Arial" w:hAnsi="Arial" w:cs="Arial"/>
            <w:sz w:val="21"/>
            <w:szCs w:val="21"/>
            <w:rPrChange w:id="235" w:author="Tammy Meek (ESO)" w:date="2024-05-01T13:27:00Z">
              <w:rPr>
                <w:rStyle w:val="tabchar"/>
                <w:rFonts w:ascii="WordVisi_MSFontService" w:hAnsi="WordVisi_MSFontService" w:cs="Calibri"/>
                <w:sz w:val="22"/>
                <w:szCs w:val="22"/>
              </w:rPr>
            </w:rPrChange>
          </w:rPr>
          <w:t> </w:t>
        </w:r>
      </w:ins>
      <w:ins w:id="236" w:author="Tammy Meek (ESO)" w:date="2024-05-01T13:28:00Z">
        <w:r>
          <w:rPr>
            <w:rStyle w:val="tabchar"/>
            <w:rFonts w:ascii="Arial" w:hAnsi="Arial" w:cs="Arial"/>
            <w:sz w:val="21"/>
            <w:szCs w:val="21"/>
          </w:rPr>
          <w:tab/>
        </w:r>
      </w:ins>
      <w:ins w:id="237" w:author="Tammy Meek (ESO)" w:date="2024-05-01T12:41:00Z">
        <w:r w:rsidR="005C1E23" w:rsidRPr="0069708D">
          <w:rPr>
            <w:rStyle w:val="normaltextrun"/>
            <w:rFonts w:ascii="Arial" w:hAnsi="Arial" w:cs="Arial"/>
            <w:sz w:val="21"/>
            <w:szCs w:val="21"/>
            <w:rPrChange w:id="238" w:author="Tammy Meek (ESO)" w:date="2024-05-01T13:27:00Z">
              <w:rPr>
                <w:rStyle w:val="normaltextrun"/>
                <w:rFonts w:ascii="WordVisi_MSFontService" w:hAnsi="WordVisi_MSFontService" w:cs="Segoe UI"/>
                <w:sz w:val="22"/>
                <w:szCs w:val="22"/>
              </w:rPr>
            </w:rPrChange>
          </w:rPr>
          <w:t xml:space="preserve">A </w:t>
        </w:r>
        <w:r w:rsidR="005C1E23" w:rsidRPr="0069708D">
          <w:rPr>
            <w:rStyle w:val="normaltextrun"/>
            <w:rFonts w:ascii="Arial" w:hAnsi="Arial" w:cs="Arial"/>
            <w:sz w:val="21"/>
            <w:szCs w:val="21"/>
            <w:rPrChange w:id="239" w:author="Tammy Meek (ESO)" w:date="2024-05-01T13:27:00Z">
              <w:rPr>
                <w:rStyle w:val="normaltextrun"/>
                <w:rFonts w:ascii="WordVisi_MSFontService" w:hAnsi="WordVisi_MSFontService" w:cs="Segoe UI"/>
                <w:b/>
                <w:bCs/>
                <w:sz w:val="22"/>
                <w:szCs w:val="22"/>
              </w:rPr>
            </w:rPrChange>
          </w:rPr>
          <w:t>User's</w:t>
        </w:r>
        <w:r w:rsidR="005C1E23" w:rsidRPr="0069708D">
          <w:rPr>
            <w:rStyle w:val="normaltextrun"/>
            <w:rFonts w:ascii="Arial" w:hAnsi="Arial" w:cs="Arial"/>
            <w:sz w:val="21"/>
            <w:szCs w:val="21"/>
            <w:rPrChange w:id="240" w:author="Tammy Meek (ESO)" w:date="2024-05-01T13:27:00Z">
              <w:rPr>
                <w:rStyle w:val="normaltextrun"/>
                <w:rFonts w:ascii="WordVisi_MSFontService" w:hAnsi="WordVisi_MSFontService" w:cs="Segoe UI"/>
                <w:sz w:val="22"/>
                <w:szCs w:val="22"/>
              </w:rPr>
            </w:rPrChange>
          </w:rPr>
          <w:t xml:space="preserve"> obligations under this code and any contracts made under this code shall be suspended without liability where and to the extent that the </w:t>
        </w:r>
        <w:r w:rsidR="005C1E23" w:rsidRPr="0069708D">
          <w:rPr>
            <w:rStyle w:val="normaltextrun"/>
            <w:rFonts w:ascii="Arial" w:hAnsi="Arial" w:cs="Arial"/>
            <w:sz w:val="21"/>
            <w:szCs w:val="21"/>
            <w:rPrChange w:id="241" w:author="Tammy Meek (ESO)" w:date="2024-05-01T13:27:00Z">
              <w:rPr>
                <w:rStyle w:val="normaltextrun"/>
                <w:rFonts w:ascii="WordVisi_MSFontService" w:hAnsi="WordVisi_MSFontService" w:cs="Segoe UI"/>
                <w:b/>
                <w:bCs/>
                <w:sz w:val="22"/>
                <w:szCs w:val="22"/>
              </w:rPr>
            </w:rPrChange>
          </w:rPr>
          <w:t>User</w:t>
        </w:r>
        <w:r w:rsidR="005C1E23" w:rsidRPr="0069708D">
          <w:rPr>
            <w:rStyle w:val="normaltextrun"/>
            <w:rFonts w:ascii="Arial" w:hAnsi="Arial" w:cs="Arial"/>
            <w:sz w:val="21"/>
            <w:szCs w:val="21"/>
            <w:rPrChange w:id="242" w:author="Tammy Meek (ESO)" w:date="2024-05-01T13:27:00Z">
              <w:rPr>
                <w:rStyle w:val="normaltextrun"/>
                <w:rFonts w:ascii="WordVisi_MSFontService" w:hAnsi="WordVisi_MSFontService" w:cs="Segoe UI"/>
                <w:sz w:val="22"/>
                <w:szCs w:val="22"/>
              </w:rPr>
            </w:rPrChange>
          </w:rPr>
          <w:t xml:space="preserve"> is unable to comply with any such obligation as a result of any action taken, or not taken, by </w:t>
        </w:r>
      </w:ins>
      <w:ins w:id="243" w:author="Tammy Meek (ESO)" w:date="2024-05-01T13:49:00Z">
        <w:r w:rsidR="004B346F">
          <w:rPr>
            <w:rStyle w:val="normaltextrun"/>
            <w:rFonts w:ascii="Arial" w:hAnsi="Arial" w:cs="Arial"/>
            <w:sz w:val="21"/>
            <w:szCs w:val="21"/>
          </w:rPr>
          <w:t xml:space="preserve">the </w:t>
        </w:r>
      </w:ins>
      <w:ins w:id="244" w:author="Tammy Meek (ESO)" w:date="2024-05-02T10:35:00Z">
        <w:r w:rsidR="00362AAE" w:rsidRPr="00362AAE">
          <w:rPr>
            <w:rStyle w:val="normaltextrun"/>
            <w:rFonts w:ascii="Arial" w:hAnsi="Arial" w:cs="Arial"/>
            <w:i/>
            <w:iCs/>
            <w:sz w:val="21"/>
            <w:szCs w:val="21"/>
          </w:rPr>
          <w:t>ISOP</w:t>
        </w:r>
      </w:ins>
      <w:ins w:id="245" w:author="Tammy Meek (ESO)" w:date="2024-05-01T12:41:00Z">
        <w:r w:rsidR="005C1E23" w:rsidRPr="0069708D">
          <w:rPr>
            <w:rStyle w:val="normaltextrun"/>
            <w:rFonts w:ascii="Arial" w:hAnsi="Arial" w:cs="Arial"/>
            <w:sz w:val="21"/>
            <w:szCs w:val="21"/>
            <w:rPrChange w:id="246" w:author="Tammy Meek (ESO)" w:date="2024-05-01T13:27:00Z">
              <w:rPr>
                <w:rStyle w:val="normaltextrun"/>
                <w:rFonts w:ascii="WordVisi_MSFontService" w:hAnsi="WordVisi_MSFontService" w:cs="Segoe UI"/>
                <w:sz w:val="22"/>
                <w:szCs w:val="22"/>
              </w:rPr>
            </w:rPrChange>
          </w:rPr>
          <w:t xml:space="preserve"> to comply with a direction.</w:t>
        </w:r>
        <w:r w:rsidR="005C1E23" w:rsidRPr="0069708D">
          <w:rPr>
            <w:rStyle w:val="eop"/>
            <w:rFonts w:ascii="Arial" w:hAnsi="Arial" w:cs="Arial"/>
            <w:sz w:val="21"/>
            <w:szCs w:val="21"/>
            <w:rPrChange w:id="247" w:author="Tammy Meek (ESO)" w:date="2024-05-01T13:27:00Z">
              <w:rPr>
                <w:rStyle w:val="eop"/>
                <w:rFonts w:ascii="Aptos" w:hAnsi="Aptos" w:cs="Segoe UI"/>
                <w:sz w:val="22"/>
                <w:szCs w:val="22"/>
              </w:rPr>
            </w:rPrChange>
          </w:rPr>
          <w:t> </w:t>
        </w:r>
      </w:ins>
    </w:p>
    <w:p w14:paraId="76697CC1" w14:textId="77777777" w:rsidR="005C1E23" w:rsidRPr="0069708D" w:rsidRDefault="005C1E23">
      <w:pPr>
        <w:pStyle w:val="paragraph"/>
        <w:spacing w:before="0" w:beforeAutospacing="0" w:after="0" w:afterAutospacing="0"/>
        <w:ind w:left="1418" w:hanging="1418"/>
        <w:jc w:val="both"/>
        <w:textAlignment w:val="baseline"/>
        <w:rPr>
          <w:ins w:id="248" w:author="Tammy Meek (ESO)" w:date="2024-05-01T12:41:00Z"/>
          <w:rFonts w:ascii="Arial" w:hAnsi="Arial" w:cs="Arial"/>
          <w:sz w:val="21"/>
          <w:szCs w:val="21"/>
          <w:rPrChange w:id="249" w:author="Tammy Meek (ESO)" w:date="2024-05-01T13:27:00Z">
            <w:rPr>
              <w:ins w:id="250" w:author="Tammy Meek (ESO)" w:date="2024-05-01T12:41:00Z"/>
              <w:rFonts w:ascii="Segoe UI" w:hAnsi="Segoe UI" w:cs="Segoe UI"/>
              <w:sz w:val="18"/>
              <w:szCs w:val="18"/>
            </w:rPr>
          </w:rPrChange>
        </w:rPr>
        <w:pPrChange w:id="251" w:author="Tammy Meek (ESO)" w:date="2024-05-01T13:27:00Z">
          <w:pPr>
            <w:pStyle w:val="paragraph"/>
            <w:spacing w:before="0" w:beforeAutospacing="0" w:after="0" w:afterAutospacing="0"/>
            <w:ind w:left="720" w:hanging="720"/>
            <w:textAlignment w:val="baseline"/>
          </w:pPr>
        </w:pPrChange>
      </w:pPr>
      <w:ins w:id="252" w:author="Tammy Meek (ESO)" w:date="2024-05-01T12:41:00Z">
        <w:r w:rsidRPr="0069708D">
          <w:rPr>
            <w:rStyle w:val="eop"/>
            <w:rFonts w:ascii="Arial" w:hAnsi="Arial" w:cs="Arial"/>
            <w:sz w:val="21"/>
            <w:szCs w:val="21"/>
            <w:rPrChange w:id="253" w:author="Tammy Meek (ESO)" w:date="2024-05-01T13:27:00Z">
              <w:rPr>
                <w:rStyle w:val="eop"/>
                <w:rFonts w:ascii="Aptos" w:hAnsi="Aptos" w:cs="Segoe UI"/>
                <w:sz w:val="22"/>
                <w:szCs w:val="22"/>
              </w:rPr>
            </w:rPrChange>
          </w:rPr>
          <w:t> </w:t>
        </w:r>
      </w:ins>
    </w:p>
    <w:p w14:paraId="47E3E98E" w14:textId="6085F330" w:rsidR="005C1E23" w:rsidRPr="0069708D" w:rsidRDefault="006D4C63">
      <w:pPr>
        <w:pStyle w:val="paragraph"/>
        <w:spacing w:before="0" w:beforeAutospacing="0" w:after="0" w:afterAutospacing="0"/>
        <w:ind w:left="1418" w:hanging="1418"/>
        <w:jc w:val="both"/>
        <w:textAlignment w:val="baseline"/>
        <w:rPr>
          <w:ins w:id="254" w:author="Tammy Meek (ESO)" w:date="2024-05-01T12:41:00Z"/>
          <w:rFonts w:ascii="Arial" w:hAnsi="Arial" w:cs="Arial"/>
          <w:sz w:val="21"/>
          <w:szCs w:val="21"/>
          <w:rPrChange w:id="255" w:author="Tammy Meek (ESO)" w:date="2024-05-01T13:27:00Z">
            <w:rPr>
              <w:ins w:id="256" w:author="Tammy Meek (ESO)" w:date="2024-05-01T12:41:00Z"/>
              <w:rFonts w:ascii="Segoe UI" w:hAnsi="Segoe UI" w:cs="Segoe UI"/>
              <w:sz w:val="18"/>
              <w:szCs w:val="18"/>
            </w:rPr>
          </w:rPrChange>
        </w:rPr>
        <w:pPrChange w:id="257" w:author="Tammy Meek (ESO)" w:date="2024-05-01T13:27:00Z">
          <w:pPr>
            <w:pStyle w:val="paragraph"/>
            <w:spacing w:before="0" w:beforeAutospacing="0" w:after="0" w:afterAutospacing="0"/>
            <w:ind w:left="720" w:hanging="720"/>
            <w:textAlignment w:val="baseline"/>
          </w:pPr>
        </w:pPrChange>
      </w:pPr>
      <w:ins w:id="258" w:author="Tammy Meek (ESO)" w:date="2024-05-01T13:28:00Z">
        <w:r>
          <w:rPr>
            <w:rStyle w:val="normaltextrun"/>
            <w:rFonts w:ascii="Arial" w:hAnsi="Arial" w:cs="Arial"/>
            <w:sz w:val="21"/>
            <w:szCs w:val="21"/>
          </w:rPr>
          <w:t>1.24</w:t>
        </w:r>
      </w:ins>
      <w:ins w:id="259" w:author="Tammy Meek (ESO)" w:date="2024-05-01T12:41:00Z">
        <w:r w:rsidR="005C1E23" w:rsidRPr="0069708D">
          <w:rPr>
            <w:rStyle w:val="normaltextrun"/>
            <w:rFonts w:ascii="Arial" w:hAnsi="Arial" w:cs="Arial"/>
            <w:sz w:val="21"/>
            <w:szCs w:val="21"/>
            <w:rPrChange w:id="260" w:author="Tammy Meek (ESO)" w:date="2024-05-01T13:27:00Z">
              <w:rPr>
                <w:rStyle w:val="normaltextrun"/>
                <w:rFonts w:ascii="WordVisi_MSFontService" w:hAnsi="WordVisi_MSFontService" w:cs="Segoe UI"/>
                <w:sz w:val="22"/>
                <w:szCs w:val="22"/>
              </w:rPr>
            </w:rPrChange>
          </w:rPr>
          <w:t>.7</w:t>
        </w:r>
        <w:r w:rsidR="005C1E23" w:rsidRPr="0069708D">
          <w:rPr>
            <w:rStyle w:val="tabchar"/>
            <w:rFonts w:ascii="Arial" w:hAnsi="Arial" w:cs="Arial"/>
            <w:sz w:val="21"/>
            <w:szCs w:val="21"/>
            <w:rPrChange w:id="261" w:author="Tammy Meek (ESO)" w:date="2024-05-01T13:27:00Z">
              <w:rPr>
                <w:rStyle w:val="tabchar"/>
                <w:rFonts w:ascii="WordVisi_MSFontService" w:hAnsi="WordVisi_MSFontService" w:cs="Calibri"/>
                <w:sz w:val="22"/>
                <w:szCs w:val="22"/>
              </w:rPr>
            </w:rPrChange>
          </w:rPr>
          <w:t> </w:t>
        </w:r>
      </w:ins>
      <w:ins w:id="262" w:author="Tammy Meek (ESO)" w:date="2024-05-01T13:45:00Z">
        <w:r w:rsidR="00F96A3B">
          <w:rPr>
            <w:rStyle w:val="tabchar"/>
            <w:rFonts w:ascii="Arial" w:hAnsi="Arial" w:cs="Arial"/>
            <w:sz w:val="21"/>
            <w:szCs w:val="21"/>
          </w:rPr>
          <w:tab/>
        </w:r>
      </w:ins>
      <w:ins w:id="263" w:author="Tammy Meek (ESO)" w:date="2024-05-01T12:41:00Z">
        <w:r w:rsidR="005C1E23" w:rsidRPr="0069708D">
          <w:rPr>
            <w:rStyle w:val="normaltextrun"/>
            <w:rFonts w:ascii="Arial" w:hAnsi="Arial" w:cs="Arial"/>
            <w:sz w:val="21"/>
            <w:szCs w:val="21"/>
            <w:rPrChange w:id="264" w:author="Tammy Meek (ESO)" w:date="2024-05-01T13:27:00Z">
              <w:rPr>
                <w:rStyle w:val="normaltextrun"/>
                <w:rFonts w:ascii="WordVisi_MSFontService" w:hAnsi="WordVisi_MSFontService" w:cs="Segoe UI"/>
                <w:sz w:val="22"/>
                <w:szCs w:val="22"/>
              </w:rPr>
            </w:rPrChange>
          </w:rPr>
          <w:t xml:space="preserve">The </w:t>
        </w:r>
        <w:r w:rsidR="005C1E23" w:rsidRPr="0069708D">
          <w:rPr>
            <w:rStyle w:val="normaltextrun"/>
            <w:rFonts w:ascii="Arial" w:hAnsi="Arial" w:cs="Arial"/>
            <w:sz w:val="21"/>
            <w:szCs w:val="21"/>
            <w:rPrChange w:id="265" w:author="Tammy Meek (ESO)" w:date="2024-05-01T13:27:00Z">
              <w:rPr>
                <w:rStyle w:val="normaltextrun"/>
                <w:rFonts w:ascii="WordVisi_MSFontService" w:hAnsi="WordVisi_MSFontService" w:cs="Segoe UI"/>
                <w:b/>
                <w:bCs/>
                <w:sz w:val="22"/>
                <w:szCs w:val="22"/>
              </w:rPr>
            </w:rPrChange>
          </w:rPr>
          <w:t>Secretary of State</w:t>
        </w:r>
        <w:r w:rsidR="005C1E23" w:rsidRPr="0069708D">
          <w:rPr>
            <w:rStyle w:val="normaltextrun"/>
            <w:rFonts w:ascii="Arial" w:hAnsi="Arial" w:cs="Arial"/>
            <w:sz w:val="21"/>
            <w:szCs w:val="21"/>
            <w:rPrChange w:id="266" w:author="Tammy Meek (ESO)" w:date="2024-05-01T13:27:00Z">
              <w:rPr>
                <w:rStyle w:val="normaltextrun"/>
                <w:rFonts w:ascii="WordVisi_MSFontService" w:hAnsi="WordVisi_MSFontService" w:cs="Segoe UI"/>
                <w:sz w:val="22"/>
                <w:szCs w:val="22"/>
              </w:rPr>
            </w:rPrChange>
          </w:rPr>
          <w:t xml:space="preserve"> may at any time amend or revoke any direction issued to </w:t>
        </w:r>
      </w:ins>
      <w:ins w:id="267" w:author="Tammy Meek (ESO)" w:date="2024-05-01T13:49:00Z">
        <w:r w:rsidR="004B346F">
          <w:rPr>
            <w:rStyle w:val="normaltextrun"/>
            <w:rFonts w:ascii="Arial" w:hAnsi="Arial" w:cs="Arial"/>
            <w:sz w:val="21"/>
            <w:szCs w:val="21"/>
          </w:rPr>
          <w:t xml:space="preserve">the </w:t>
        </w:r>
      </w:ins>
      <w:ins w:id="268" w:author="Tammy Meek (ESO)" w:date="2024-05-02T10:35:00Z">
        <w:r w:rsidR="00362AAE" w:rsidRPr="00362AAE">
          <w:rPr>
            <w:rStyle w:val="normaltextrun"/>
            <w:rFonts w:ascii="Arial" w:hAnsi="Arial" w:cs="Arial"/>
            <w:i/>
            <w:iCs/>
            <w:sz w:val="21"/>
            <w:szCs w:val="21"/>
          </w:rPr>
          <w:t>ISOP</w:t>
        </w:r>
      </w:ins>
      <w:ins w:id="269" w:author="Tammy Meek (ESO)" w:date="2024-05-01T12:41:00Z">
        <w:r w:rsidR="005C1E23" w:rsidRPr="0069708D">
          <w:rPr>
            <w:rStyle w:val="normaltextrun"/>
            <w:rFonts w:ascii="Arial" w:hAnsi="Arial" w:cs="Arial"/>
            <w:sz w:val="21"/>
            <w:szCs w:val="21"/>
            <w:rPrChange w:id="270" w:author="Tammy Meek (ESO)" w:date="2024-05-01T13:27:00Z">
              <w:rPr>
                <w:rStyle w:val="normaltextrun"/>
                <w:rFonts w:ascii="WordVisi_MSFontService" w:hAnsi="WordVisi_MSFontService" w:cs="Segoe UI"/>
                <w:sz w:val="22"/>
                <w:szCs w:val="22"/>
              </w:rPr>
            </w:rPrChange>
          </w:rPr>
          <w:t xml:space="preserve"> as referred to in condition B4 of </w:t>
        </w:r>
      </w:ins>
      <w:ins w:id="271" w:author="Tammy Meek (ESO)" w:date="2024-05-01T13:49:00Z">
        <w:r w:rsidR="004B346F">
          <w:rPr>
            <w:rStyle w:val="normaltextrun"/>
            <w:rFonts w:ascii="Arial" w:hAnsi="Arial" w:cs="Arial"/>
            <w:sz w:val="21"/>
            <w:szCs w:val="21"/>
          </w:rPr>
          <w:t xml:space="preserve">the </w:t>
        </w:r>
      </w:ins>
      <w:ins w:id="272" w:author="Tammy Meek (ESO)" w:date="2024-05-02T10:32:00Z">
        <w:r w:rsidR="00F17BAA" w:rsidRPr="00362AAE">
          <w:rPr>
            <w:rStyle w:val="normaltextrun"/>
            <w:rFonts w:ascii="Arial" w:hAnsi="Arial" w:cs="Arial"/>
            <w:i/>
            <w:iCs/>
            <w:sz w:val="21"/>
            <w:szCs w:val="21"/>
          </w:rPr>
          <w:t xml:space="preserve">ESO </w:t>
        </w:r>
        <w:r w:rsidR="00362AAE" w:rsidRPr="00362AAE">
          <w:rPr>
            <w:rStyle w:val="normaltextrun"/>
            <w:rFonts w:ascii="Arial" w:hAnsi="Arial" w:cs="Arial"/>
            <w:i/>
            <w:iCs/>
            <w:sz w:val="21"/>
            <w:szCs w:val="21"/>
          </w:rPr>
          <w:t>Licence</w:t>
        </w:r>
      </w:ins>
      <w:ins w:id="273" w:author="Tammy Meek (ESO)" w:date="2024-05-01T12:41:00Z">
        <w:r w:rsidR="005C1E23" w:rsidRPr="0069708D">
          <w:rPr>
            <w:rStyle w:val="normaltextrun"/>
            <w:rFonts w:ascii="Arial" w:hAnsi="Arial" w:cs="Arial"/>
            <w:sz w:val="21"/>
            <w:szCs w:val="21"/>
            <w:rPrChange w:id="274" w:author="Tammy Meek (ESO)" w:date="2024-05-01T13:27:00Z">
              <w:rPr>
                <w:rStyle w:val="normaltextrun"/>
                <w:rFonts w:ascii="WordVisi_MSFontService" w:hAnsi="WordVisi_MSFontService" w:cs="Segoe UI"/>
                <w:sz w:val="22"/>
                <w:szCs w:val="22"/>
              </w:rPr>
            </w:rPrChange>
          </w:rPr>
          <w:t xml:space="preserve"> (and in condition B4 of </w:t>
        </w:r>
      </w:ins>
      <w:ins w:id="275" w:author="Tammy Meek (ESO)" w:date="2024-05-01T13:50:00Z">
        <w:r w:rsidR="004B346F">
          <w:rPr>
            <w:rStyle w:val="normaltextrun"/>
            <w:rFonts w:ascii="Arial" w:hAnsi="Arial" w:cs="Arial"/>
            <w:sz w:val="21"/>
            <w:szCs w:val="21"/>
          </w:rPr>
          <w:t xml:space="preserve">the </w:t>
        </w:r>
      </w:ins>
      <w:ins w:id="276" w:author="Tammy Meek (ESO)" w:date="2024-05-02T10:38:00Z">
        <w:r w:rsidR="007622B6" w:rsidRPr="007622B6">
          <w:rPr>
            <w:rStyle w:val="normaltextrun"/>
            <w:rFonts w:ascii="Arial" w:hAnsi="Arial" w:cs="Arial"/>
            <w:i/>
            <w:iCs/>
            <w:sz w:val="21"/>
            <w:szCs w:val="21"/>
          </w:rPr>
          <w:t>GSP Licence</w:t>
        </w:r>
      </w:ins>
      <w:ins w:id="277" w:author="Tammy Meek (ESO)" w:date="2024-05-01T12:41:00Z">
        <w:r w:rsidR="005C1E23" w:rsidRPr="0069708D">
          <w:rPr>
            <w:rStyle w:val="normaltextrun"/>
            <w:rFonts w:ascii="Arial" w:hAnsi="Arial" w:cs="Arial"/>
            <w:sz w:val="21"/>
            <w:szCs w:val="21"/>
            <w:rPrChange w:id="278" w:author="Tammy Meek (ESO)" w:date="2024-05-01T13:27:00Z">
              <w:rPr>
                <w:rStyle w:val="normaltextrun"/>
                <w:rFonts w:ascii="WordVisi_MSFontService" w:hAnsi="WordVisi_MSFontService" w:cs="Segoe UI"/>
                <w:sz w:val="22"/>
                <w:szCs w:val="22"/>
              </w:rPr>
            </w:rPrChange>
          </w:rPr>
          <w:t>)</w:t>
        </w:r>
      </w:ins>
    </w:p>
    <w:p w14:paraId="60C5B376" w14:textId="77777777" w:rsidR="005C1E23" w:rsidRDefault="005C1E23">
      <w:pPr>
        <w:widowControl/>
        <w:rPr>
          <w:ins w:id="279" w:author="Tammy Meek (ESO)" w:date="2024-05-01T13:42:00Z"/>
          <w:sz w:val="24"/>
          <w:szCs w:val="24"/>
        </w:rPr>
      </w:pPr>
    </w:p>
    <w:p w14:paraId="273F9F98" w14:textId="59BC6EF2" w:rsidR="00791FB4" w:rsidRPr="00F96A3B" w:rsidRDefault="004B346F">
      <w:pPr>
        <w:pStyle w:val="paragraph"/>
        <w:spacing w:before="0" w:beforeAutospacing="0" w:after="0" w:afterAutospacing="0"/>
        <w:jc w:val="both"/>
        <w:textAlignment w:val="baseline"/>
        <w:rPr>
          <w:ins w:id="280" w:author="Tammy Meek (ESO)" w:date="2024-05-01T13:43:00Z"/>
          <w:rStyle w:val="eop"/>
          <w:rFonts w:ascii="Arial" w:hAnsi="Arial" w:cs="Arial"/>
          <w:sz w:val="21"/>
          <w:szCs w:val="21"/>
          <w:rPrChange w:id="281" w:author="Tammy Meek (ESO)" w:date="2024-05-01T13:45:00Z">
            <w:rPr>
              <w:ins w:id="282" w:author="Tammy Meek (ESO)" w:date="2024-05-01T13:43:00Z"/>
              <w:rStyle w:val="eop"/>
              <w:rFonts w:ascii="Aptos" w:eastAsiaTheme="minorEastAsia" w:hAnsi="Aptos" w:cs="Segoe UI"/>
              <w:sz w:val="22"/>
              <w:szCs w:val="22"/>
              <w:lang w:val="en-US"/>
            </w:rPr>
          </w:rPrChange>
        </w:rPr>
        <w:pPrChange w:id="283" w:author="Tammy Meek (ESO)" w:date="2024-05-01T13:45:00Z">
          <w:pPr>
            <w:pStyle w:val="paragraph"/>
            <w:spacing w:before="0" w:beforeAutospacing="0" w:after="0" w:afterAutospacing="0"/>
            <w:textAlignment w:val="baseline"/>
          </w:pPr>
        </w:pPrChange>
      </w:pPr>
      <w:ins w:id="284" w:author="Tammy Meek (ESO)" w:date="2024-05-01T13:45:00Z">
        <w:r>
          <w:rPr>
            <w:rStyle w:val="normaltextrun"/>
            <w:rFonts w:ascii="Arial" w:hAnsi="Arial" w:cs="Arial"/>
            <w:sz w:val="21"/>
            <w:szCs w:val="21"/>
          </w:rPr>
          <w:t>1.25</w:t>
        </w:r>
      </w:ins>
      <w:ins w:id="285" w:author="Tammy Meek (ESO)" w:date="2024-05-01T13:43:00Z">
        <w:r w:rsidR="00791FB4" w:rsidRPr="00F96A3B">
          <w:rPr>
            <w:rStyle w:val="tabchar"/>
            <w:rFonts w:ascii="Arial" w:hAnsi="Arial" w:cs="Arial"/>
            <w:sz w:val="21"/>
            <w:szCs w:val="21"/>
            <w:rPrChange w:id="286" w:author="Tammy Meek (ESO)" w:date="2024-05-01T13:45:00Z">
              <w:rPr>
                <w:rStyle w:val="tabchar"/>
                <w:rFonts w:ascii="Calibri" w:hAnsi="Calibri" w:cs="Calibri"/>
                <w:sz w:val="22"/>
                <w:szCs w:val="22"/>
              </w:rPr>
            </w:rPrChange>
          </w:rPr>
          <w:tab/>
        </w:r>
        <w:r w:rsidR="00791FB4" w:rsidRPr="00F96A3B">
          <w:rPr>
            <w:rStyle w:val="tabchar"/>
            <w:rFonts w:ascii="Arial" w:hAnsi="Arial" w:cs="Arial"/>
            <w:sz w:val="21"/>
            <w:szCs w:val="21"/>
            <w:rPrChange w:id="287" w:author="Tammy Meek (ESO)" w:date="2024-05-01T13:45:00Z">
              <w:rPr>
                <w:rStyle w:val="tabchar"/>
                <w:rFonts w:ascii="Calibri" w:hAnsi="Calibri" w:cs="Calibri"/>
                <w:sz w:val="22"/>
                <w:szCs w:val="22"/>
              </w:rPr>
            </w:rPrChange>
          </w:rPr>
          <w:tab/>
        </w:r>
        <w:r w:rsidR="00791FB4" w:rsidRPr="00F96A3B">
          <w:rPr>
            <w:rStyle w:val="normaltextrun"/>
            <w:rFonts w:ascii="Arial" w:hAnsi="Arial" w:cs="Arial"/>
            <w:b/>
            <w:bCs/>
            <w:sz w:val="21"/>
            <w:szCs w:val="21"/>
            <w:u w:val="single"/>
            <w:rPrChange w:id="288" w:author="Tammy Meek (ESO)" w:date="2024-05-01T13:45:00Z">
              <w:rPr>
                <w:rStyle w:val="normaltextrun"/>
                <w:rFonts w:ascii="Aptos" w:hAnsi="Aptos" w:cs="Segoe UI"/>
                <w:b/>
                <w:bCs/>
                <w:sz w:val="22"/>
                <w:szCs w:val="22"/>
                <w:u w:val="single"/>
              </w:rPr>
            </w:rPrChange>
          </w:rPr>
          <w:t>ADVISORY AND INFORMATION REQUESTS</w:t>
        </w:r>
        <w:r w:rsidR="00791FB4" w:rsidRPr="00F96A3B">
          <w:rPr>
            <w:rStyle w:val="eop"/>
            <w:rFonts w:ascii="Arial" w:hAnsi="Arial" w:cs="Arial"/>
            <w:sz w:val="21"/>
            <w:szCs w:val="21"/>
            <w:rPrChange w:id="289" w:author="Tammy Meek (ESO)" w:date="2024-05-01T13:45:00Z">
              <w:rPr>
                <w:rStyle w:val="eop"/>
                <w:rFonts w:ascii="Aptos" w:hAnsi="Aptos" w:cs="Segoe UI"/>
                <w:sz w:val="22"/>
                <w:szCs w:val="22"/>
              </w:rPr>
            </w:rPrChange>
          </w:rPr>
          <w:t> </w:t>
        </w:r>
      </w:ins>
    </w:p>
    <w:p w14:paraId="2FAAE088" w14:textId="77777777" w:rsidR="00791FB4" w:rsidRPr="00F96A3B" w:rsidRDefault="00791FB4">
      <w:pPr>
        <w:pStyle w:val="paragraph"/>
        <w:spacing w:before="0" w:beforeAutospacing="0" w:after="0" w:afterAutospacing="0"/>
        <w:jc w:val="both"/>
        <w:textAlignment w:val="baseline"/>
        <w:rPr>
          <w:ins w:id="290" w:author="Tammy Meek (ESO)" w:date="2024-05-01T13:43:00Z"/>
          <w:rFonts w:ascii="Arial" w:hAnsi="Arial" w:cs="Arial"/>
          <w:sz w:val="21"/>
          <w:szCs w:val="21"/>
          <w:rPrChange w:id="291" w:author="Tammy Meek (ESO)" w:date="2024-05-01T13:45:00Z">
            <w:rPr>
              <w:ins w:id="292" w:author="Tammy Meek (ESO)" w:date="2024-05-01T13:43:00Z"/>
              <w:rFonts w:ascii="Segoe UI" w:hAnsi="Segoe UI" w:cs="Segoe UI"/>
              <w:sz w:val="18"/>
              <w:szCs w:val="18"/>
            </w:rPr>
          </w:rPrChange>
        </w:rPr>
        <w:pPrChange w:id="293" w:author="Tammy Meek (ESO)" w:date="2024-05-01T13:45:00Z">
          <w:pPr>
            <w:pStyle w:val="paragraph"/>
            <w:spacing w:before="0" w:beforeAutospacing="0" w:after="0" w:afterAutospacing="0"/>
            <w:textAlignment w:val="baseline"/>
          </w:pPr>
        </w:pPrChange>
      </w:pPr>
    </w:p>
    <w:p w14:paraId="4EDA63E8" w14:textId="0EBDCEB8" w:rsidR="00791FB4" w:rsidRPr="00227075" w:rsidRDefault="004B346F">
      <w:pPr>
        <w:pStyle w:val="paragraph"/>
        <w:spacing w:before="0" w:beforeAutospacing="0" w:after="0" w:afterAutospacing="0"/>
        <w:ind w:left="1440" w:hanging="1440"/>
        <w:jc w:val="both"/>
        <w:textAlignment w:val="baseline"/>
        <w:rPr>
          <w:ins w:id="294" w:author="Tammy Meek (ESO)" w:date="2024-05-01T13:43:00Z"/>
          <w:rStyle w:val="eop"/>
          <w:rFonts w:ascii="Arial" w:hAnsi="Arial" w:cs="Arial"/>
          <w:sz w:val="21"/>
          <w:szCs w:val="21"/>
          <w:rPrChange w:id="295" w:author="Tammy Meek (ESO)" w:date="2024-05-01T13:57:00Z">
            <w:rPr>
              <w:ins w:id="296" w:author="Tammy Meek (ESO)" w:date="2024-05-01T13:43:00Z"/>
              <w:rStyle w:val="eop"/>
              <w:rFonts w:ascii="Aptos" w:hAnsi="Aptos" w:cs="Segoe UI"/>
              <w:sz w:val="22"/>
              <w:szCs w:val="22"/>
            </w:rPr>
          </w:rPrChange>
        </w:rPr>
        <w:pPrChange w:id="297" w:author="Tammy Meek (ESO)" w:date="2024-05-01T13:45:00Z">
          <w:pPr>
            <w:pStyle w:val="paragraph"/>
            <w:spacing w:before="0" w:beforeAutospacing="0" w:after="0" w:afterAutospacing="0"/>
            <w:ind w:left="1440" w:hanging="1440"/>
            <w:textAlignment w:val="baseline"/>
          </w:pPr>
        </w:pPrChange>
      </w:pPr>
      <w:ins w:id="298" w:author="Tammy Meek (ESO)" w:date="2024-05-01T13:47:00Z">
        <w:r>
          <w:rPr>
            <w:rStyle w:val="normaltextrun"/>
            <w:rFonts w:ascii="Arial" w:hAnsi="Arial" w:cs="Arial"/>
            <w:sz w:val="21"/>
            <w:szCs w:val="21"/>
          </w:rPr>
          <w:t>1.25</w:t>
        </w:r>
      </w:ins>
      <w:ins w:id="299" w:author="Tammy Meek (ESO)" w:date="2024-05-01T13:43:00Z">
        <w:r w:rsidR="00791FB4" w:rsidRPr="00F96A3B">
          <w:rPr>
            <w:rStyle w:val="normaltextrun"/>
            <w:rFonts w:ascii="Arial" w:hAnsi="Arial" w:cs="Arial"/>
            <w:sz w:val="21"/>
            <w:szCs w:val="21"/>
            <w:rPrChange w:id="300" w:author="Tammy Meek (ESO)" w:date="2024-05-01T13:45:00Z">
              <w:rPr>
                <w:rStyle w:val="normaltextrun"/>
                <w:rFonts w:ascii="Aptos" w:hAnsi="Aptos" w:cs="Segoe UI"/>
                <w:sz w:val="22"/>
                <w:szCs w:val="22"/>
              </w:rPr>
            </w:rPrChange>
          </w:rPr>
          <w:t>.1</w:t>
        </w:r>
        <w:r w:rsidR="00791FB4" w:rsidRPr="00F96A3B">
          <w:rPr>
            <w:rStyle w:val="tabchar"/>
            <w:rFonts w:ascii="Arial" w:hAnsi="Arial" w:cs="Arial"/>
            <w:sz w:val="21"/>
            <w:szCs w:val="21"/>
            <w:rPrChange w:id="301" w:author="Tammy Meek (ESO)" w:date="2024-05-01T13:45:00Z">
              <w:rPr>
                <w:rStyle w:val="tabchar"/>
                <w:rFonts w:ascii="Calibri" w:hAnsi="Calibri" w:cs="Calibri"/>
                <w:sz w:val="22"/>
                <w:szCs w:val="22"/>
              </w:rPr>
            </w:rPrChange>
          </w:rPr>
          <w:tab/>
        </w:r>
      </w:ins>
      <w:ins w:id="302" w:author="Tammy Meek (ESO)" w:date="2024-05-01T13:58:00Z">
        <w:r w:rsidR="00227075">
          <w:rPr>
            <w:rStyle w:val="tabchar"/>
            <w:rFonts w:ascii="Arial" w:hAnsi="Arial" w:cs="Arial"/>
            <w:sz w:val="21"/>
            <w:szCs w:val="21"/>
          </w:rPr>
          <w:t>T</w:t>
        </w:r>
      </w:ins>
      <w:ins w:id="303" w:author="Tammy Meek (ESO)" w:date="2024-05-01T13:50:00Z">
        <w:r w:rsidRPr="00227075">
          <w:rPr>
            <w:rStyle w:val="normaltextrun"/>
            <w:rFonts w:ascii="Arial" w:hAnsi="Arial" w:cs="Arial"/>
            <w:sz w:val="21"/>
            <w:szCs w:val="21"/>
            <w:rPrChange w:id="304" w:author="Tammy Meek (ESO)" w:date="2024-05-01T13:57:00Z">
              <w:rPr>
                <w:rStyle w:val="normaltextrun"/>
                <w:rFonts w:ascii="Arial" w:hAnsi="Arial" w:cs="Arial"/>
                <w:b/>
                <w:bCs/>
                <w:sz w:val="21"/>
                <w:szCs w:val="21"/>
              </w:rPr>
            </w:rPrChange>
          </w:rPr>
          <w:t xml:space="preserve">he </w:t>
        </w:r>
      </w:ins>
      <w:ins w:id="305" w:author="Tammy Meek (ESO)" w:date="2024-05-02T10:35:00Z">
        <w:r w:rsidR="00362AAE" w:rsidRPr="00362AAE">
          <w:rPr>
            <w:rStyle w:val="normaltextrun"/>
            <w:rFonts w:ascii="Arial" w:hAnsi="Arial" w:cs="Arial"/>
            <w:i/>
            <w:iCs/>
            <w:sz w:val="21"/>
            <w:szCs w:val="21"/>
          </w:rPr>
          <w:t>ISOP</w:t>
        </w:r>
      </w:ins>
      <w:ins w:id="306" w:author="Tammy Meek (ESO)" w:date="2024-05-01T13:43:00Z">
        <w:r w:rsidR="00791FB4" w:rsidRPr="00227075">
          <w:rPr>
            <w:rStyle w:val="normaltextrun"/>
            <w:rFonts w:ascii="Arial" w:hAnsi="Arial" w:cs="Arial"/>
            <w:sz w:val="21"/>
            <w:szCs w:val="21"/>
            <w:rPrChange w:id="307" w:author="Tammy Meek (ESO)" w:date="2024-05-01T13:57:00Z">
              <w:rPr>
                <w:rStyle w:val="normaltextrun"/>
                <w:rFonts w:ascii="Aptos" w:hAnsi="Aptos" w:cs="Segoe UI"/>
                <w:b/>
                <w:bCs/>
                <w:sz w:val="22"/>
                <w:szCs w:val="22"/>
              </w:rPr>
            </w:rPrChange>
          </w:rPr>
          <w:t xml:space="preserve"> </w:t>
        </w:r>
        <w:r w:rsidR="00791FB4" w:rsidRPr="00227075">
          <w:rPr>
            <w:rStyle w:val="normaltextrun"/>
            <w:rFonts w:ascii="Arial" w:hAnsi="Arial" w:cs="Arial"/>
            <w:sz w:val="21"/>
            <w:szCs w:val="21"/>
            <w:rPrChange w:id="308" w:author="Tammy Meek (ESO)" w:date="2024-05-01T13:57:00Z">
              <w:rPr>
                <w:rStyle w:val="normaltextrun"/>
                <w:rFonts w:ascii="Aptos" w:hAnsi="Aptos" w:cs="Segoe UI"/>
                <w:sz w:val="22"/>
                <w:szCs w:val="22"/>
              </w:rPr>
            </w:rPrChange>
          </w:rPr>
          <w:t xml:space="preserve">is required to provide advice, analysis or information to the </w:t>
        </w:r>
        <w:r w:rsidR="00791FB4" w:rsidRPr="00227075">
          <w:rPr>
            <w:rStyle w:val="normaltextrun"/>
            <w:rFonts w:ascii="Arial" w:hAnsi="Arial" w:cs="Arial"/>
            <w:sz w:val="21"/>
            <w:szCs w:val="21"/>
            <w:rPrChange w:id="309" w:author="Tammy Meek (ESO)" w:date="2024-05-01T13:57:00Z">
              <w:rPr>
                <w:rStyle w:val="normaltextrun"/>
                <w:rFonts w:ascii="Aptos" w:hAnsi="Aptos" w:cs="Segoe UI"/>
                <w:b/>
                <w:bCs/>
                <w:sz w:val="22"/>
                <w:szCs w:val="22"/>
              </w:rPr>
            </w:rPrChange>
          </w:rPr>
          <w:t>Authority</w:t>
        </w:r>
        <w:r w:rsidR="00791FB4" w:rsidRPr="00227075">
          <w:rPr>
            <w:rStyle w:val="normaltextrun"/>
            <w:rFonts w:ascii="Arial" w:hAnsi="Arial" w:cs="Arial"/>
            <w:sz w:val="21"/>
            <w:szCs w:val="21"/>
            <w:rPrChange w:id="310" w:author="Tammy Meek (ESO)" w:date="2024-05-01T13:57:00Z">
              <w:rPr>
                <w:rStyle w:val="normaltextrun"/>
                <w:rFonts w:ascii="Aptos" w:hAnsi="Aptos" w:cs="Segoe UI"/>
                <w:sz w:val="22"/>
                <w:szCs w:val="22"/>
              </w:rPr>
            </w:rPrChange>
          </w:rPr>
          <w:t xml:space="preserve"> or to a </w:t>
        </w:r>
        <w:r w:rsidR="00791FB4" w:rsidRPr="00227075">
          <w:rPr>
            <w:rStyle w:val="normaltextrun"/>
            <w:rFonts w:ascii="Arial" w:hAnsi="Arial" w:cs="Arial"/>
            <w:sz w:val="21"/>
            <w:szCs w:val="21"/>
            <w:rPrChange w:id="311" w:author="Tammy Meek (ESO)" w:date="2024-05-01T13:57:00Z">
              <w:rPr>
                <w:rStyle w:val="normaltextrun"/>
                <w:rFonts w:ascii="Aptos" w:hAnsi="Aptos" w:cs="Segoe UI"/>
                <w:b/>
                <w:bCs/>
                <w:sz w:val="22"/>
                <w:szCs w:val="22"/>
              </w:rPr>
            </w:rPrChange>
          </w:rPr>
          <w:t>Minister of the Crown</w:t>
        </w:r>
        <w:r w:rsidR="00791FB4" w:rsidRPr="00227075">
          <w:rPr>
            <w:rStyle w:val="normaltextrun"/>
            <w:rFonts w:ascii="Arial" w:hAnsi="Arial" w:cs="Arial"/>
            <w:sz w:val="21"/>
            <w:szCs w:val="21"/>
            <w:rPrChange w:id="312" w:author="Tammy Meek (ESO)" w:date="2024-05-01T13:57:00Z">
              <w:rPr>
                <w:rStyle w:val="normaltextrun"/>
                <w:rFonts w:ascii="Aptos" w:hAnsi="Aptos" w:cs="Segoe UI"/>
                <w:sz w:val="22"/>
                <w:szCs w:val="22"/>
              </w:rPr>
            </w:rPrChange>
          </w:rPr>
          <w:t xml:space="preserve"> when requested in accordance with section 171 of the </w:t>
        </w:r>
        <w:r w:rsidR="00791FB4" w:rsidRPr="00227075">
          <w:rPr>
            <w:rStyle w:val="normaltextrun"/>
            <w:rFonts w:ascii="Arial" w:hAnsi="Arial" w:cs="Arial"/>
            <w:sz w:val="21"/>
            <w:szCs w:val="21"/>
            <w:rPrChange w:id="313" w:author="Tammy Meek (ESO)" w:date="2024-05-01T13:57:00Z">
              <w:rPr>
                <w:rStyle w:val="normaltextrun"/>
                <w:rFonts w:ascii="Aptos" w:hAnsi="Aptos" w:cs="Segoe UI"/>
                <w:b/>
                <w:bCs/>
                <w:sz w:val="22"/>
                <w:szCs w:val="22"/>
              </w:rPr>
            </w:rPrChange>
          </w:rPr>
          <w:t xml:space="preserve">Energy Act 2023 </w:t>
        </w:r>
        <w:r w:rsidR="00791FB4" w:rsidRPr="00227075">
          <w:rPr>
            <w:rStyle w:val="normaltextrun"/>
            <w:rFonts w:ascii="Arial" w:hAnsi="Arial" w:cs="Arial"/>
            <w:sz w:val="21"/>
            <w:szCs w:val="21"/>
            <w:rPrChange w:id="314" w:author="Tammy Meek (ESO)" w:date="2024-05-01T13:57:00Z">
              <w:rPr>
                <w:rStyle w:val="normaltextrun"/>
                <w:rFonts w:ascii="Aptos" w:hAnsi="Aptos" w:cs="Segoe UI"/>
                <w:sz w:val="22"/>
                <w:szCs w:val="22"/>
              </w:rPr>
            </w:rPrChange>
          </w:rPr>
          <w:t xml:space="preserve">and condition D1 of the </w:t>
        </w:r>
      </w:ins>
      <w:ins w:id="315" w:author="Tammy Meek (ESO)" w:date="2024-05-02T10:32:00Z">
        <w:r w:rsidR="00362AAE" w:rsidRPr="00362AAE">
          <w:rPr>
            <w:rStyle w:val="normaltextrun"/>
            <w:rFonts w:ascii="Arial" w:hAnsi="Arial" w:cs="Arial"/>
            <w:i/>
            <w:iCs/>
            <w:sz w:val="21"/>
            <w:szCs w:val="21"/>
          </w:rPr>
          <w:t>ESO Licence</w:t>
        </w:r>
      </w:ins>
      <w:ins w:id="316" w:author="Tammy Meek (ESO)" w:date="2024-05-01T13:43:00Z">
        <w:r w:rsidR="00791FB4" w:rsidRPr="00227075">
          <w:rPr>
            <w:rStyle w:val="normaltextrun"/>
            <w:rFonts w:ascii="Arial" w:hAnsi="Arial" w:cs="Arial"/>
            <w:sz w:val="21"/>
            <w:szCs w:val="21"/>
            <w:rPrChange w:id="317" w:author="Tammy Meek (ESO)" w:date="2024-05-01T13:57:00Z">
              <w:rPr>
                <w:rStyle w:val="normaltextrun"/>
                <w:rFonts w:ascii="Aptos" w:hAnsi="Aptos" w:cs="Segoe UI"/>
                <w:sz w:val="22"/>
                <w:szCs w:val="22"/>
              </w:rPr>
            </w:rPrChange>
          </w:rPr>
          <w:t xml:space="preserve"> and</w:t>
        </w:r>
        <w:r w:rsidR="00791FB4" w:rsidRPr="00227075">
          <w:rPr>
            <w:rStyle w:val="normaltextrun"/>
            <w:rFonts w:ascii="Arial" w:hAnsi="Arial" w:cs="Arial"/>
            <w:sz w:val="21"/>
            <w:szCs w:val="21"/>
            <w:rPrChange w:id="318" w:author="Tammy Meek (ESO)" w:date="2024-05-01T13:57:00Z">
              <w:rPr>
                <w:rStyle w:val="normaltextrun"/>
                <w:rFonts w:ascii="Aptos" w:hAnsi="Aptos" w:cs="Segoe UI"/>
                <w:b/>
                <w:bCs/>
                <w:sz w:val="22"/>
                <w:szCs w:val="22"/>
              </w:rPr>
            </w:rPrChange>
          </w:rPr>
          <w:t xml:space="preserve"> </w:t>
        </w:r>
      </w:ins>
      <w:ins w:id="319" w:author="Tammy Meek (ESO)" w:date="2024-05-02T10:38:00Z">
        <w:r w:rsidR="007622B6" w:rsidRPr="007622B6">
          <w:rPr>
            <w:rStyle w:val="normaltextrun"/>
            <w:rFonts w:ascii="Arial" w:hAnsi="Arial" w:cs="Arial"/>
            <w:i/>
            <w:iCs/>
            <w:sz w:val="21"/>
            <w:szCs w:val="21"/>
          </w:rPr>
          <w:t>GSP Licence</w:t>
        </w:r>
      </w:ins>
      <w:ins w:id="320" w:author="Tammy Meek (ESO)" w:date="2024-05-01T13:43:00Z">
        <w:r w:rsidR="00791FB4" w:rsidRPr="00227075">
          <w:rPr>
            <w:rStyle w:val="normaltextrun"/>
            <w:rFonts w:ascii="Arial" w:hAnsi="Arial" w:cs="Arial"/>
            <w:sz w:val="21"/>
            <w:szCs w:val="21"/>
            <w:rPrChange w:id="321" w:author="Tammy Meek (ESO)" w:date="2024-05-01T13:57:00Z">
              <w:rPr>
                <w:rStyle w:val="normaltextrun"/>
                <w:rFonts w:ascii="Aptos" w:hAnsi="Aptos" w:cs="Segoe UI"/>
                <w:sz w:val="22"/>
                <w:szCs w:val="22"/>
              </w:rPr>
            </w:rPrChange>
          </w:rPr>
          <w:t>.</w:t>
        </w:r>
        <w:r w:rsidR="00791FB4" w:rsidRPr="00227075">
          <w:rPr>
            <w:rStyle w:val="eop"/>
            <w:rFonts w:ascii="Arial" w:hAnsi="Arial" w:cs="Arial"/>
            <w:sz w:val="21"/>
            <w:szCs w:val="21"/>
            <w:rPrChange w:id="322" w:author="Tammy Meek (ESO)" w:date="2024-05-01T13:57:00Z">
              <w:rPr>
                <w:rStyle w:val="eop"/>
                <w:rFonts w:ascii="Aptos" w:hAnsi="Aptos" w:cs="Segoe UI"/>
                <w:sz w:val="22"/>
                <w:szCs w:val="22"/>
              </w:rPr>
            </w:rPrChange>
          </w:rPr>
          <w:t> </w:t>
        </w:r>
      </w:ins>
    </w:p>
    <w:p w14:paraId="39D55C61" w14:textId="77777777" w:rsidR="00791FB4" w:rsidRPr="00227075" w:rsidRDefault="00791FB4">
      <w:pPr>
        <w:pStyle w:val="paragraph"/>
        <w:spacing w:before="0" w:beforeAutospacing="0" w:after="0" w:afterAutospacing="0"/>
        <w:ind w:left="1440" w:hanging="1440"/>
        <w:jc w:val="both"/>
        <w:textAlignment w:val="baseline"/>
        <w:rPr>
          <w:ins w:id="323" w:author="Tammy Meek (ESO)" w:date="2024-05-01T13:43:00Z"/>
          <w:rFonts w:ascii="Arial" w:hAnsi="Arial" w:cs="Arial"/>
          <w:sz w:val="21"/>
          <w:szCs w:val="21"/>
          <w:rPrChange w:id="324" w:author="Tammy Meek (ESO)" w:date="2024-05-01T13:57:00Z">
            <w:rPr>
              <w:ins w:id="325" w:author="Tammy Meek (ESO)" w:date="2024-05-01T13:43:00Z"/>
              <w:rFonts w:ascii="Segoe UI" w:hAnsi="Segoe UI" w:cs="Segoe UI"/>
              <w:sz w:val="18"/>
              <w:szCs w:val="18"/>
            </w:rPr>
          </w:rPrChange>
        </w:rPr>
        <w:pPrChange w:id="326" w:author="Tammy Meek (ESO)" w:date="2024-05-01T13:45:00Z">
          <w:pPr>
            <w:pStyle w:val="paragraph"/>
            <w:spacing w:before="0" w:beforeAutospacing="0" w:after="0" w:afterAutospacing="0"/>
            <w:ind w:left="1440" w:hanging="1440"/>
            <w:textAlignment w:val="baseline"/>
          </w:pPr>
        </w:pPrChange>
      </w:pPr>
    </w:p>
    <w:p w14:paraId="7CC4A9A0" w14:textId="09C72ED1" w:rsidR="00791FB4" w:rsidRPr="00227075" w:rsidRDefault="004B346F">
      <w:pPr>
        <w:pStyle w:val="paragraph"/>
        <w:spacing w:before="0" w:beforeAutospacing="0" w:after="0" w:afterAutospacing="0"/>
        <w:ind w:left="1440" w:hanging="1440"/>
        <w:jc w:val="both"/>
        <w:textAlignment w:val="baseline"/>
        <w:rPr>
          <w:ins w:id="327" w:author="Tammy Meek (ESO)" w:date="2024-05-01T13:43:00Z"/>
          <w:rStyle w:val="normaltextrun"/>
          <w:rFonts w:ascii="Arial" w:hAnsi="Arial" w:cs="Arial"/>
          <w:sz w:val="21"/>
          <w:szCs w:val="21"/>
          <w:rPrChange w:id="328" w:author="Tammy Meek (ESO)" w:date="2024-05-01T13:57:00Z">
            <w:rPr>
              <w:ins w:id="329" w:author="Tammy Meek (ESO)" w:date="2024-05-01T13:43:00Z"/>
              <w:rStyle w:val="normaltextrun"/>
              <w:rFonts w:ascii="Aptos" w:hAnsi="Aptos" w:cs="Segoe UI"/>
              <w:sz w:val="22"/>
              <w:szCs w:val="22"/>
            </w:rPr>
          </w:rPrChange>
        </w:rPr>
        <w:pPrChange w:id="330" w:author="Tammy Meek (ESO)" w:date="2024-05-01T13:45:00Z">
          <w:pPr>
            <w:pStyle w:val="paragraph"/>
            <w:spacing w:before="0" w:beforeAutospacing="0" w:after="0" w:afterAutospacing="0"/>
            <w:ind w:left="1440" w:hanging="1440"/>
            <w:textAlignment w:val="baseline"/>
          </w:pPr>
        </w:pPrChange>
      </w:pPr>
      <w:ins w:id="331" w:author="Tammy Meek (ESO)" w:date="2024-05-01T13:47:00Z">
        <w:r w:rsidRPr="00227075">
          <w:rPr>
            <w:rStyle w:val="normaltextrun"/>
            <w:rFonts w:ascii="Arial" w:hAnsi="Arial" w:cs="Arial"/>
            <w:sz w:val="21"/>
            <w:szCs w:val="21"/>
          </w:rPr>
          <w:t>1.25</w:t>
        </w:r>
      </w:ins>
      <w:ins w:id="332" w:author="Tammy Meek (ESO)" w:date="2024-05-01T13:43:00Z">
        <w:r w:rsidR="00791FB4" w:rsidRPr="00227075">
          <w:rPr>
            <w:rStyle w:val="normaltextrun"/>
            <w:rFonts w:ascii="Arial" w:hAnsi="Arial" w:cs="Arial"/>
            <w:sz w:val="21"/>
            <w:szCs w:val="21"/>
            <w:rPrChange w:id="333" w:author="Tammy Meek (ESO)" w:date="2024-05-01T13:57:00Z">
              <w:rPr>
                <w:rStyle w:val="normaltextrun"/>
                <w:rFonts w:ascii="Aptos" w:hAnsi="Aptos" w:cs="Segoe UI"/>
                <w:sz w:val="22"/>
                <w:szCs w:val="22"/>
              </w:rPr>
            </w:rPrChange>
          </w:rPr>
          <w:t>.2</w:t>
        </w:r>
        <w:r w:rsidR="00791FB4" w:rsidRPr="00227075">
          <w:rPr>
            <w:rStyle w:val="tabchar"/>
            <w:rFonts w:ascii="Arial" w:hAnsi="Arial" w:cs="Arial"/>
            <w:sz w:val="21"/>
            <w:szCs w:val="21"/>
            <w:rPrChange w:id="334" w:author="Tammy Meek (ESO)" w:date="2024-05-01T13:57:00Z">
              <w:rPr>
                <w:rStyle w:val="tabchar"/>
                <w:rFonts w:ascii="Calibri" w:hAnsi="Calibri" w:cs="Calibri"/>
                <w:sz w:val="22"/>
                <w:szCs w:val="22"/>
              </w:rPr>
            </w:rPrChange>
          </w:rPr>
          <w:tab/>
        </w:r>
      </w:ins>
      <w:ins w:id="335" w:author="Tammy Meek (ESO)" w:date="2024-05-01T13:58:00Z">
        <w:r w:rsidR="00531343">
          <w:rPr>
            <w:rStyle w:val="normaltextrun"/>
            <w:rFonts w:ascii="Arial" w:hAnsi="Arial" w:cs="Arial"/>
            <w:sz w:val="21"/>
            <w:szCs w:val="21"/>
          </w:rPr>
          <w:t>T</w:t>
        </w:r>
      </w:ins>
      <w:ins w:id="336" w:author="Tammy Meek (ESO)" w:date="2024-05-01T13:50:00Z">
        <w:r w:rsidRPr="00227075">
          <w:rPr>
            <w:rStyle w:val="normaltextrun"/>
            <w:rFonts w:ascii="Arial" w:hAnsi="Arial" w:cs="Arial"/>
            <w:sz w:val="21"/>
            <w:szCs w:val="21"/>
            <w:rPrChange w:id="337" w:author="Tammy Meek (ESO)" w:date="2024-05-01T13:57:00Z">
              <w:rPr>
                <w:rStyle w:val="normaltextrun"/>
                <w:rFonts w:ascii="Arial" w:hAnsi="Arial" w:cs="Arial"/>
                <w:b/>
                <w:bCs/>
                <w:sz w:val="21"/>
                <w:szCs w:val="21"/>
              </w:rPr>
            </w:rPrChange>
          </w:rPr>
          <w:t xml:space="preserve">he </w:t>
        </w:r>
      </w:ins>
      <w:ins w:id="338" w:author="Tammy Meek (ESO)" w:date="2024-05-02T10:35:00Z">
        <w:r w:rsidR="00362AAE" w:rsidRPr="00362AAE">
          <w:rPr>
            <w:rStyle w:val="normaltextrun"/>
            <w:rFonts w:ascii="Arial" w:hAnsi="Arial" w:cs="Arial"/>
            <w:i/>
            <w:iCs/>
            <w:sz w:val="21"/>
            <w:szCs w:val="21"/>
          </w:rPr>
          <w:t>ISOP</w:t>
        </w:r>
      </w:ins>
      <w:ins w:id="339" w:author="Tammy Meek (ESO)" w:date="2024-05-01T13:43:00Z">
        <w:r w:rsidR="00791FB4" w:rsidRPr="00227075">
          <w:rPr>
            <w:rStyle w:val="normaltextrun"/>
            <w:rFonts w:ascii="Arial" w:hAnsi="Arial" w:cs="Arial"/>
            <w:sz w:val="21"/>
            <w:szCs w:val="21"/>
            <w:rPrChange w:id="340" w:author="Tammy Meek (ESO)" w:date="2024-05-01T13:57:00Z">
              <w:rPr>
                <w:rStyle w:val="normaltextrun"/>
                <w:rFonts w:ascii="Aptos" w:hAnsi="Aptos" w:cs="Segoe UI"/>
                <w:sz w:val="22"/>
                <w:szCs w:val="22"/>
              </w:rPr>
            </w:rPrChange>
          </w:rPr>
          <w:t xml:space="preserve"> may by notice request from </w:t>
        </w:r>
        <w:r w:rsidR="00791FB4" w:rsidRPr="00227075">
          <w:rPr>
            <w:rStyle w:val="normaltextrun"/>
            <w:rFonts w:ascii="Arial" w:hAnsi="Arial" w:cs="Arial"/>
            <w:sz w:val="21"/>
            <w:szCs w:val="21"/>
            <w:rPrChange w:id="341" w:author="Tammy Meek (ESO)" w:date="2024-05-01T13:57:00Z">
              <w:rPr>
                <w:rStyle w:val="normaltextrun"/>
                <w:rFonts w:ascii="Aptos" w:hAnsi="Aptos" w:cs="Segoe UI"/>
                <w:b/>
                <w:bCs/>
                <w:sz w:val="22"/>
                <w:szCs w:val="22"/>
              </w:rPr>
            </w:rPrChange>
          </w:rPr>
          <w:t>Users</w:t>
        </w:r>
        <w:r w:rsidR="00791FB4" w:rsidRPr="00227075">
          <w:rPr>
            <w:rStyle w:val="normaltextrun"/>
            <w:rFonts w:ascii="Arial" w:hAnsi="Arial" w:cs="Arial"/>
            <w:sz w:val="21"/>
            <w:szCs w:val="21"/>
            <w:rPrChange w:id="342" w:author="Tammy Meek (ESO)" w:date="2024-05-01T13:57:00Z">
              <w:rPr>
                <w:rStyle w:val="normaltextrun"/>
                <w:rFonts w:ascii="Aptos" w:hAnsi="Aptos" w:cs="Segoe UI"/>
                <w:sz w:val="22"/>
                <w:szCs w:val="22"/>
              </w:rPr>
            </w:rPrChange>
          </w:rPr>
          <w:t xml:space="preserve"> such information as it reasonably requires in connection with the exercise of any of its functions, as set out in section 172 (1) of the </w:t>
        </w:r>
        <w:r w:rsidR="00791FB4" w:rsidRPr="00227075">
          <w:rPr>
            <w:rStyle w:val="normaltextrun"/>
            <w:rFonts w:ascii="Arial" w:hAnsi="Arial" w:cs="Arial"/>
            <w:sz w:val="21"/>
            <w:szCs w:val="21"/>
            <w:rPrChange w:id="343" w:author="Tammy Meek (ESO)" w:date="2024-05-01T13:57:00Z">
              <w:rPr>
                <w:rStyle w:val="normaltextrun"/>
                <w:rFonts w:ascii="Aptos" w:hAnsi="Aptos" w:cs="Segoe UI"/>
                <w:b/>
                <w:bCs/>
                <w:sz w:val="22"/>
                <w:szCs w:val="22"/>
              </w:rPr>
            </w:rPrChange>
          </w:rPr>
          <w:t>Energy Act 2023</w:t>
        </w:r>
        <w:r w:rsidR="00791FB4" w:rsidRPr="00227075">
          <w:rPr>
            <w:rStyle w:val="normaltextrun"/>
            <w:rFonts w:ascii="Arial" w:hAnsi="Arial" w:cs="Arial"/>
            <w:sz w:val="21"/>
            <w:szCs w:val="21"/>
            <w:rPrChange w:id="344" w:author="Tammy Meek (ESO)" w:date="2024-05-01T13:57:00Z">
              <w:rPr>
                <w:rStyle w:val="normaltextrun"/>
                <w:rFonts w:ascii="Aptos" w:hAnsi="Aptos" w:cs="Segoe UI"/>
                <w:sz w:val="22"/>
                <w:szCs w:val="22"/>
              </w:rPr>
            </w:rPrChange>
          </w:rPr>
          <w:t xml:space="preserve">. It will do so by the issue of an </w:t>
        </w:r>
        <w:r w:rsidR="00791FB4" w:rsidRPr="00227075">
          <w:rPr>
            <w:rStyle w:val="normaltextrun"/>
            <w:rFonts w:ascii="Arial" w:hAnsi="Arial" w:cs="Arial"/>
            <w:sz w:val="21"/>
            <w:szCs w:val="21"/>
            <w:rPrChange w:id="345" w:author="Tammy Meek (ESO)" w:date="2024-05-01T13:57:00Z">
              <w:rPr>
                <w:rStyle w:val="normaltextrun"/>
                <w:rFonts w:ascii="Aptos" w:hAnsi="Aptos" w:cs="Segoe UI"/>
                <w:b/>
                <w:bCs/>
                <w:sz w:val="22"/>
                <w:szCs w:val="22"/>
              </w:rPr>
            </w:rPrChange>
          </w:rPr>
          <w:t>Information Request Notice</w:t>
        </w:r>
        <w:r w:rsidR="00791FB4" w:rsidRPr="00227075">
          <w:rPr>
            <w:rStyle w:val="normaltextrun"/>
            <w:rFonts w:ascii="Arial" w:hAnsi="Arial" w:cs="Arial"/>
            <w:sz w:val="21"/>
            <w:szCs w:val="21"/>
            <w:rPrChange w:id="346" w:author="Tammy Meek (ESO)" w:date="2024-05-01T13:57:00Z">
              <w:rPr>
                <w:rStyle w:val="normaltextrun"/>
                <w:rFonts w:ascii="Aptos" w:hAnsi="Aptos" w:cs="Segoe UI"/>
                <w:sz w:val="22"/>
                <w:szCs w:val="22"/>
              </w:rPr>
            </w:rPrChange>
          </w:rPr>
          <w:t xml:space="preserve">. The purposes of this may include to assist in the fulfilment of a request for advice, analysis or information as set out in </w:t>
        </w:r>
      </w:ins>
      <w:ins w:id="347" w:author="Tammy Meek (ESO)" w:date="2024-05-01T13:47:00Z">
        <w:r w:rsidRPr="00227075">
          <w:rPr>
            <w:rStyle w:val="normaltextrun"/>
            <w:rFonts w:ascii="Arial" w:hAnsi="Arial" w:cs="Arial"/>
            <w:sz w:val="21"/>
            <w:szCs w:val="21"/>
          </w:rPr>
          <w:t>1.25</w:t>
        </w:r>
      </w:ins>
      <w:ins w:id="348" w:author="Tammy Meek (ESO)" w:date="2024-05-01T13:43:00Z">
        <w:r w:rsidR="00791FB4" w:rsidRPr="00227075">
          <w:rPr>
            <w:rStyle w:val="normaltextrun"/>
            <w:rFonts w:ascii="Arial" w:hAnsi="Arial" w:cs="Arial"/>
            <w:sz w:val="21"/>
            <w:szCs w:val="21"/>
            <w:rPrChange w:id="349" w:author="Tammy Meek (ESO)" w:date="2024-05-01T13:57:00Z">
              <w:rPr>
                <w:rStyle w:val="normaltextrun"/>
                <w:rFonts w:ascii="Aptos" w:hAnsi="Aptos" w:cs="Segoe UI"/>
                <w:sz w:val="22"/>
                <w:szCs w:val="22"/>
              </w:rPr>
            </w:rPrChange>
          </w:rPr>
          <w:t>.1.</w:t>
        </w:r>
      </w:ins>
    </w:p>
    <w:p w14:paraId="2B37A562" w14:textId="655B5B26" w:rsidR="00791FB4" w:rsidRPr="00227075" w:rsidRDefault="00791FB4">
      <w:pPr>
        <w:pStyle w:val="paragraph"/>
        <w:spacing w:before="0" w:beforeAutospacing="0" w:after="0" w:afterAutospacing="0"/>
        <w:ind w:left="1440" w:hanging="1440"/>
        <w:jc w:val="both"/>
        <w:textAlignment w:val="baseline"/>
        <w:rPr>
          <w:ins w:id="350" w:author="Tammy Meek (ESO)" w:date="2024-05-01T13:43:00Z"/>
          <w:rFonts w:ascii="Arial" w:hAnsi="Arial" w:cs="Arial"/>
          <w:sz w:val="21"/>
          <w:szCs w:val="21"/>
          <w:rPrChange w:id="351" w:author="Tammy Meek (ESO)" w:date="2024-05-01T13:57:00Z">
            <w:rPr>
              <w:ins w:id="352" w:author="Tammy Meek (ESO)" w:date="2024-05-01T13:43:00Z"/>
              <w:rFonts w:ascii="Segoe UI" w:hAnsi="Segoe UI" w:cs="Segoe UI"/>
              <w:sz w:val="18"/>
              <w:szCs w:val="18"/>
            </w:rPr>
          </w:rPrChange>
        </w:rPr>
        <w:pPrChange w:id="353" w:author="Tammy Meek (ESO)" w:date="2024-05-01T13:45:00Z">
          <w:pPr>
            <w:pStyle w:val="paragraph"/>
            <w:spacing w:before="0" w:beforeAutospacing="0" w:after="0" w:afterAutospacing="0"/>
            <w:ind w:left="1440" w:hanging="1440"/>
            <w:textAlignment w:val="baseline"/>
          </w:pPr>
        </w:pPrChange>
      </w:pPr>
      <w:ins w:id="354" w:author="Tammy Meek (ESO)" w:date="2024-05-01T13:43:00Z">
        <w:r w:rsidRPr="00227075">
          <w:rPr>
            <w:rStyle w:val="eop"/>
            <w:rFonts w:ascii="Arial" w:hAnsi="Arial" w:cs="Arial"/>
            <w:sz w:val="21"/>
            <w:szCs w:val="21"/>
            <w:rPrChange w:id="355" w:author="Tammy Meek (ESO)" w:date="2024-05-01T13:57:00Z">
              <w:rPr>
                <w:rStyle w:val="eop"/>
                <w:rFonts w:ascii="Aptos" w:hAnsi="Aptos" w:cs="Segoe UI"/>
                <w:sz w:val="22"/>
                <w:szCs w:val="22"/>
              </w:rPr>
            </w:rPrChange>
          </w:rPr>
          <w:t> </w:t>
        </w:r>
      </w:ins>
    </w:p>
    <w:p w14:paraId="10D05BE0" w14:textId="5C37E50F" w:rsidR="00791FB4" w:rsidRPr="00227075" w:rsidRDefault="004B346F">
      <w:pPr>
        <w:pStyle w:val="paragraph"/>
        <w:spacing w:before="0" w:beforeAutospacing="0" w:after="0" w:afterAutospacing="0"/>
        <w:ind w:left="1440" w:hanging="1440"/>
        <w:jc w:val="both"/>
        <w:textAlignment w:val="baseline"/>
        <w:rPr>
          <w:ins w:id="356" w:author="Tammy Meek (ESO)" w:date="2024-05-01T13:43:00Z"/>
          <w:rStyle w:val="eop"/>
          <w:rFonts w:ascii="Arial" w:hAnsi="Arial" w:cs="Arial"/>
          <w:sz w:val="21"/>
          <w:szCs w:val="21"/>
          <w:rPrChange w:id="357" w:author="Tammy Meek (ESO)" w:date="2024-05-01T13:57:00Z">
            <w:rPr>
              <w:ins w:id="358" w:author="Tammy Meek (ESO)" w:date="2024-05-01T13:43:00Z"/>
              <w:rStyle w:val="eop"/>
              <w:rFonts w:ascii="Aptos" w:hAnsi="Aptos" w:cs="Segoe UI"/>
              <w:sz w:val="22"/>
              <w:szCs w:val="22"/>
            </w:rPr>
          </w:rPrChange>
        </w:rPr>
        <w:pPrChange w:id="359" w:author="Tammy Meek (ESO)" w:date="2024-05-01T13:45:00Z">
          <w:pPr>
            <w:pStyle w:val="paragraph"/>
            <w:spacing w:before="0" w:beforeAutospacing="0" w:after="0" w:afterAutospacing="0"/>
            <w:ind w:left="1440" w:hanging="1440"/>
            <w:textAlignment w:val="baseline"/>
          </w:pPr>
        </w:pPrChange>
      </w:pPr>
      <w:ins w:id="360" w:author="Tammy Meek (ESO)" w:date="2024-05-01T13:47:00Z">
        <w:r w:rsidRPr="00227075">
          <w:rPr>
            <w:rStyle w:val="normaltextrun"/>
            <w:rFonts w:ascii="Arial" w:hAnsi="Arial" w:cs="Arial"/>
            <w:sz w:val="21"/>
            <w:szCs w:val="21"/>
          </w:rPr>
          <w:t>1.25</w:t>
        </w:r>
      </w:ins>
      <w:ins w:id="361" w:author="Tammy Meek (ESO)" w:date="2024-05-01T13:43:00Z">
        <w:r w:rsidR="00791FB4" w:rsidRPr="00227075">
          <w:rPr>
            <w:rStyle w:val="normaltextrun"/>
            <w:rFonts w:ascii="Arial" w:hAnsi="Arial" w:cs="Arial"/>
            <w:sz w:val="21"/>
            <w:szCs w:val="21"/>
            <w:rPrChange w:id="362" w:author="Tammy Meek (ESO)" w:date="2024-05-01T13:57:00Z">
              <w:rPr>
                <w:rStyle w:val="normaltextrun"/>
                <w:rFonts w:ascii="Aptos" w:hAnsi="Aptos" w:cs="Segoe UI"/>
                <w:sz w:val="22"/>
                <w:szCs w:val="22"/>
              </w:rPr>
            </w:rPrChange>
          </w:rPr>
          <w:t>.3</w:t>
        </w:r>
        <w:r w:rsidR="00791FB4" w:rsidRPr="00227075">
          <w:rPr>
            <w:rStyle w:val="tabchar"/>
            <w:rFonts w:ascii="Arial" w:hAnsi="Arial" w:cs="Arial"/>
            <w:sz w:val="21"/>
            <w:szCs w:val="21"/>
            <w:rPrChange w:id="363" w:author="Tammy Meek (ESO)" w:date="2024-05-01T13:57:00Z">
              <w:rPr>
                <w:rStyle w:val="tabchar"/>
                <w:rFonts w:ascii="Calibri" w:hAnsi="Calibri" w:cs="Calibri"/>
                <w:sz w:val="22"/>
                <w:szCs w:val="22"/>
              </w:rPr>
            </w:rPrChange>
          </w:rPr>
          <w:tab/>
        </w:r>
      </w:ins>
      <w:ins w:id="364" w:author="Tammy Meek (ESO)" w:date="2024-05-01T13:58:00Z">
        <w:r w:rsidR="00531343">
          <w:rPr>
            <w:rStyle w:val="tabchar"/>
            <w:rFonts w:ascii="Arial" w:hAnsi="Arial" w:cs="Arial"/>
            <w:sz w:val="21"/>
            <w:szCs w:val="21"/>
          </w:rPr>
          <w:t>T</w:t>
        </w:r>
      </w:ins>
      <w:ins w:id="365" w:author="Tammy Meek (ESO)" w:date="2024-05-01T13:50:00Z">
        <w:r w:rsidRPr="00227075">
          <w:rPr>
            <w:rStyle w:val="normaltextrun"/>
            <w:rFonts w:ascii="Arial" w:hAnsi="Arial" w:cs="Arial"/>
            <w:sz w:val="21"/>
            <w:szCs w:val="21"/>
            <w:rPrChange w:id="366" w:author="Tammy Meek (ESO)" w:date="2024-05-01T13:57:00Z">
              <w:rPr>
                <w:rStyle w:val="normaltextrun"/>
                <w:rFonts w:ascii="Arial" w:hAnsi="Arial" w:cs="Arial"/>
                <w:b/>
                <w:bCs/>
                <w:sz w:val="21"/>
                <w:szCs w:val="21"/>
              </w:rPr>
            </w:rPrChange>
          </w:rPr>
          <w:t xml:space="preserve">he </w:t>
        </w:r>
      </w:ins>
      <w:ins w:id="367" w:author="Tammy Meek (ESO)" w:date="2024-05-02T10:35:00Z">
        <w:r w:rsidR="00362AAE" w:rsidRPr="00362AAE">
          <w:rPr>
            <w:rStyle w:val="normaltextrun"/>
            <w:rFonts w:ascii="Arial" w:hAnsi="Arial" w:cs="Arial"/>
            <w:i/>
            <w:iCs/>
            <w:sz w:val="21"/>
            <w:szCs w:val="21"/>
          </w:rPr>
          <w:t>ISOP</w:t>
        </w:r>
      </w:ins>
      <w:ins w:id="368" w:author="Tammy Meek (ESO)" w:date="2024-05-01T13:43:00Z">
        <w:r w:rsidR="00791FB4" w:rsidRPr="00227075">
          <w:rPr>
            <w:rStyle w:val="normaltextrun"/>
            <w:rFonts w:ascii="Arial" w:hAnsi="Arial" w:cs="Arial"/>
            <w:sz w:val="21"/>
            <w:szCs w:val="21"/>
            <w:rPrChange w:id="369" w:author="Tammy Meek (ESO)" w:date="2024-05-01T13:57:00Z">
              <w:rPr>
                <w:rStyle w:val="normaltextrun"/>
                <w:rFonts w:ascii="Aptos" w:hAnsi="Aptos" w:cs="Segoe UI"/>
                <w:b/>
                <w:bCs/>
                <w:sz w:val="22"/>
                <w:szCs w:val="22"/>
              </w:rPr>
            </w:rPrChange>
          </w:rPr>
          <w:t xml:space="preserve"> </w:t>
        </w:r>
        <w:r w:rsidR="00791FB4" w:rsidRPr="00227075">
          <w:rPr>
            <w:rStyle w:val="normaltextrun"/>
            <w:rFonts w:ascii="Arial" w:hAnsi="Arial" w:cs="Arial"/>
            <w:sz w:val="21"/>
            <w:szCs w:val="21"/>
            <w:rPrChange w:id="370" w:author="Tammy Meek (ESO)" w:date="2024-05-01T13:57:00Z">
              <w:rPr>
                <w:rStyle w:val="normaltextrun"/>
                <w:rFonts w:ascii="Aptos" w:hAnsi="Aptos" w:cs="Segoe UI"/>
                <w:sz w:val="22"/>
                <w:szCs w:val="22"/>
              </w:rPr>
            </w:rPrChange>
          </w:rPr>
          <w:t xml:space="preserve">is required by condition D2 of the </w:t>
        </w:r>
      </w:ins>
      <w:ins w:id="371" w:author="Tammy Meek (ESO)" w:date="2024-05-02T10:32:00Z">
        <w:r w:rsidR="00362AAE" w:rsidRPr="00362AAE">
          <w:rPr>
            <w:rStyle w:val="normaltextrun"/>
            <w:rFonts w:ascii="Arial" w:hAnsi="Arial" w:cs="Arial"/>
            <w:i/>
            <w:iCs/>
            <w:sz w:val="21"/>
            <w:szCs w:val="21"/>
          </w:rPr>
          <w:t>ESO Licence</w:t>
        </w:r>
      </w:ins>
      <w:ins w:id="372" w:author="Tammy Meek (ESO)" w:date="2024-05-01T13:43:00Z">
        <w:r w:rsidR="00791FB4" w:rsidRPr="00227075">
          <w:rPr>
            <w:rStyle w:val="normaltextrun"/>
            <w:rFonts w:ascii="Arial" w:hAnsi="Arial" w:cs="Arial"/>
            <w:sz w:val="21"/>
            <w:szCs w:val="21"/>
            <w:rPrChange w:id="373" w:author="Tammy Meek (ESO)" w:date="2024-05-01T13:57:00Z">
              <w:rPr>
                <w:rStyle w:val="normaltextrun"/>
                <w:rFonts w:ascii="Aptos" w:hAnsi="Aptos" w:cs="Segoe UI"/>
                <w:sz w:val="22"/>
                <w:szCs w:val="22"/>
              </w:rPr>
            </w:rPrChange>
          </w:rPr>
          <w:t xml:space="preserve"> and</w:t>
        </w:r>
        <w:r w:rsidR="00791FB4" w:rsidRPr="00227075">
          <w:rPr>
            <w:rStyle w:val="normaltextrun"/>
            <w:rFonts w:ascii="Arial" w:hAnsi="Arial" w:cs="Arial"/>
            <w:sz w:val="21"/>
            <w:szCs w:val="21"/>
            <w:rPrChange w:id="374" w:author="Tammy Meek (ESO)" w:date="2024-05-01T13:57:00Z">
              <w:rPr>
                <w:rStyle w:val="normaltextrun"/>
                <w:rFonts w:ascii="Aptos" w:hAnsi="Aptos" w:cs="Segoe UI"/>
                <w:b/>
                <w:bCs/>
                <w:sz w:val="22"/>
                <w:szCs w:val="22"/>
              </w:rPr>
            </w:rPrChange>
          </w:rPr>
          <w:t xml:space="preserve"> </w:t>
        </w:r>
      </w:ins>
      <w:ins w:id="375" w:author="Tammy Meek (ESO)" w:date="2024-05-02T10:38:00Z">
        <w:r w:rsidR="007622B6" w:rsidRPr="007622B6">
          <w:rPr>
            <w:rStyle w:val="normaltextrun"/>
            <w:rFonts w:ascii="Arial" w:hAnsi="Arial" w:cs="Arial"/>
            <w:i/>
            <w:iCs/>
            <w:sz w:val="21"/>
            <w:szCs w:val="21"/>
          </w:rPr>
          <w:t>GSP Licence</w:t>
        </w:r>
      </w:ins>
      <w:ins w:id="376" w:author="Tammy Meek (ESO)" w:date="2024-05-01T13:43:00Z">
        <w:r w:rsidR="00791FB4" w:rsidRPr="00227075">
          <w:rPr>
            <w:rStyle w:val="normaltextrun"/>
            <w:rFonts w:ascii="Arial" w:hAnsi="Arial" w:cs="Arial"/>
            <w:sz w:val="21"/>
            <w:szCs w:val="21"/>
            <w:rPrChange w:id="377" w:author="Tammy Meek (ESO)" w:date="2024-05-01T13:57:00Z">
              <w:rPr>
                <w:rStyle w:val="normaltextrun"/>
                <w:rFonts w:ascii="Aptos" w:hAnsi="Aptos" w:cs="Segoe UI"/>
                <w:b/>
                <w:bCs/>
                <w:sz w:val="22"/>
                <w:szCs w:val="22"/>
              </w:rPr>
            </w:rPrChange>
          </w:rPr>
          <w:t xml:space="preserve"> </w:t>
        </w:r>
        <w:r w:rsidR="00791FB4" w:rsidRPr="00227075">
          <w:rPr>
            <w:rStyle w:val="normaltextrun"/>
            <w:rFonts w:ascii="Arial" w:hAnsi="Arial" w:cs="Arial"/>
            <w:sz w:val="21"/>
            <w:szCs w:val="21"/>
            <w:rPrChange w:id="378" w:author="Tammy Meek (ESO)" w:date="2024-05-01T13:57:00Z">
              <w:rPr>
                <w:rStyle w:val="normaltextrun"/>
                <w:rFonts w:ascii="Aptos" w:hAnsi="Aptos" w:cs="Segoe UI"/>
                <w:sz w:val="22"/>
                <w:szCs w:val="22"/>
              </w:rPr>
            </w:rPrChange>
          </w:rPr>
          <w:t xml:space="preserve">to prepare, submit for approval by the </w:t>
        </w:r>
        <w:r w:rsidR="00791FB4" w:rsidRPr="00227075">
          <w:rPr>
            <w:rStyle w:val="normaltextrun"/>
            <w:rFonts w:ascii="Arial" w:hAnsi="Arial" w:cs="Arial"/>
            <w:sz w:val="21"/>
            <w:szCs w:val="21"/>
            <w:rPrChange w:id="379" w:author="Tammy Meek (ESO)" w:date="2024-05-01T13:57:00Z">
              <w:rPr>
                <w:rStyle w:val="normaltextrun"/>
                <w:rFonts w:ascii="Aptos" w:hAnsi="Aptos" w:cs="Segoe UI"/>
                <w:b/>
                <w:bCs/>
                <w:sz w:val="22"/>
                <w:szCs w:val="22"/>
              </w:rPr>
            </w:rPrChange>
          </w:rPr>
          <w:t>Authority</w:t>
        </w:r>
        <w:r w:rsidR="00791FB4" w:rsidRPr="00227075">
          <w:rPr>
            <w:rStyle w:val="normaltextrun"/>
            <w:rFonts w:ascii="Arial" w:hAnsi="Arial" w:cs="Arial"/>
            <w:sz w:val="21"/>
            <w:szCs w:val="21"/>
            <w:rPrChange w:id="380" w:author="Tammy Meek (ESO)" w:date="2024-05-01T13:57:00Z">
              <w:rPr>
                <w:rStyle w:val="normaltextrun"/>
                <w:rFonts w:ascii="Aptos" w:hAnsi="Aptos" w:cs="Segoe UI"/>
                <w:sz w:val="22"/>
                <w:szCs w:val="22"/>
              </w:rPr>
            </w:rPrChange>
          </w:rPr>
          <w:t xml:space="preserve"> and publish on its website once approved an </w:t>
        </w:r>
        <w:r w:rsidR="00791FB4" w:rsidRPr="00227075">
          <w:rPr>
            <w:rStyle w:val="normaltextrun"/>
            <w:rFonts w:ascii="Arial" w:hAnsi="Arial" w:cs="Arial"/>
            <w:sz w:val="21"/>
            <w:szCs w:val="21"/>
            <w:rPrChange w:id="381" w:author="Tammy Meek (ESO)" w:date="2024-05-01T13:57:00Z">
              <w:rPr>
                <w:rStyle w:val="normaltextrun"/>
                <w:rFonts w:ascii="Aptos" w:hAnsi="Aptos" w:cs="Segoe UI"/>
                <w:b/>
                <w:bCs/>
                <w:sz w:val="22"/>
                <w:szCs w:val="22"/>
              </w:rPr>
            </w:rPrChange>
          </w:rPr>
          <w:t xml:space="preserve">Information Request Statement </w:t>
        </w:r>
        <w:r w:rsidR="00791FB4" w:rsidRPr="00227075">
          <w:rPr>
            <w:rStyle w:val="normaltextrun"/>
            <w:rFonts w:ascii="Arial" w:hAnsi="Arial" w:cs="Arial"/>
            <w:sz w:val="21"/>
            <w:szCs w:val="21"/>
            <w:rPrChange w:id="382" w:author="Tammy Meek (ESO)" w:date="2024-05-01T13:57:00Z">
              <w:rPr>
                <w:rStyle w:val="normaltextrun"/>
                <w:rFonts w:ascii="Aptos" w:hAnsi="Aptos" w:cs="Segoe UI"/>
                <w:sz w:val="22"/>
                <w:szCs w:val="22"/>
              </w:rPr>
            </w:rPrChange>
          </w:rPr>
          <w:t xml:space="preserve">that sets out further detail on the process </w:t>
        </w:r>
      </w:ins>
      <w:ins w:id="383" w:author="Tammy Meek (ESO)" w:date="2024-05-01T13:50:00Z">
        <w:r w:rsidRPr="00227075">
          <w:rPr>
            <w:rStyle w:val="normaltextrun"/>
            <w:rFonts w:ascii="Arial" w:hAnsi="Arial" w:cs="Arial"/>
            <w:sz w:val="21"/>
            <w:szCs w:val="21"/>
            <w:rPrChange w:id="384" w:author="Tammy Meek (ESO)" w:date="2024-05-01T13:57:00Z">
              <w:rPr>
                <w:rStyle w:val="normaltextrun"/>
                <w:rFonts w:ascii="Arial" w:hAnsi="Arial" w:cs="Arial"/>
                <w:b/>
                <w:bCs/>
                <w:sz w:val="21"/>
                <w:szCs w:val="21"/>
              </w:rPr>
            </w:rPrChange>
          </w:rPr>
          <w:t xml:space="preserve">the </w:t>
        </w:r>
      </w:ins>
      <w:ins w:id="385" w:author="Tammy Meek (ESO)" w:date="2024-05-02T10:35:00Z">
        <w:r w:rsidR="00362AAE" w:rsidRPr="00362AAE">
          <w:rPr>
            <w:rStyle w:val="normaltextrun"/>
            <w:rFonts w:ascii="Arial" w:hAnsi="Arial" w:cs="Arial"/>
            <w:i/>
            <w:iCs/>
            <w:sz w:val="21"/>
            <w:szCs w:val="21"/>
          </w:rPr>
          <w:t>ISOP</w:t>
        </w:r>
      </w:ins>
      <w:ins w:id="386" w:author="Tammy Meek (ESO)" w:date="2024-05-01T13:43:00Z">
        <w:r w:rsidR="00791FB4" w:rsidRPr="00227075">
          <w:rPr>
            <w:rStyle w:val="normaltextrun"/>
            <w:rFonts w:ascii="Arial" w:hAnsi="Arial" w:cs="Arial"/>
            <w:sz w:val="21"/>
            <w:szCs w:val="21"/>
            <w:rPrChange w:id="387" w:author="Tammy Meek (ESO)" w:date="2024-05-01T13:57:00Z">
              <w:rPr>
                <w:rStyle w:val="normaltextrun"/>
                <w:rFonts w:ascii="Aptos" w:hAnsi="Aptos" w:cs="Segoe UI"/>
                <w:sz w:val="22"/>
                <w:szCs w:val="22"/>
              </w:rPr>
            </w:rPrChange>
          </w:rPr>
          <w:t xml:space="preserve"> expects to follow when requesting information from other parties.</w:t>
        </w:r>
        <w:r w:rsidR="00791FB4" w:rsidRPr="00227075">
          <w:rPr>
            <w:rStyle w:val="eop"/>
            <w:rFonts w:ascii="Arial" w:hAnsi="Arial" w:cs="Arial"/>
            <w:sz w:val="21"/>
            <w:szCs w:val="21"/>
            <w:rPrChange w:id="388" w:author="Tammy Meek (ESO)" w:date="2024-05-01T13:57:00Z">
              <w:rPr>
                <w:rStyle w:val="eop"/>
                <w:rFonts w:ascii="Aptos" w:hAnsi="Aptos" w:cs="Segoe UI"/>
                <w:sz w:val="22"/>
                <w:szCs w:val="22"/>
              </w:rPr>
            </w:rPrChange>
          </w:rPr>
          <w:t> </w:t>
        </w:r>
      </w:ins>
    </w:p>
    <w:p w14:paraId="147B86ED" w14:textId="77777777" w:rsidR="00791FB4" w:rsidRPr="00227075" w:rsidRDefault="00791FB4">
      <w:pPr>
        <w:pStyle w:val="paragraph"/>
        <w:spacing w:before="0" w:beforeAutospacing="0" w:after="0" w:afterAutospacing="0"/>
        <w:ind w:left="1440" w:hanging="1440"/>
        <w:jc w:val="both"/>
        <w:textAlignment w:val="baseline"/>
        <w:rPr>
          <w:ins w:id="389" w:author="Tammy Meek (ESO)" w:date="2024-05-01T13:43:00Z"/>
          <w:rFonts w:ascii="Arial" w:hAnsi="Arial" w:cs="Arial"/>
          <w:sz w:val="21"/>
          <w:szCs w:val="21"/>
          <w:rPrChange w:id="390" w:author="Tammy Meek (ESO)" w:date="2024-05-01T13:57:00Z">
            <w:rPr>
              <w:ins w:id="391" w:author="Tammy Meek (ESO)" w:date="2024-05-01T13:43:00Z"/>
              <w:rFonts w:ascii="Segoe UI" w:hAnsi="Segoe UI" w:cs="Segoe UI"/>
              <w:sz w:val="18"/>
              <w:szCs w:val="18"/>
            </w:rPr>
          </w:rPrChange>
        </w:rPr>
        <w:pPrChange w:id="392" w:author="Tammy Meek (ESO)" w:date="2024-05-01T13:45:00Z">
          <w:pPr>
            <w:pStyle w:val="paragraph"/>
            <w:spacing w:before="0" w:beforeAutospacing="0" w:after="0" w:afterAutospacing="0"/>
            <w:ind w:left="1440" w:hanging="1440"/>
            <w:textAlignment w:val="baseline"/>
          </w:pPr>
        </w:pPrChange>
      </w:pPr>
    </w:p>
    <w:p w14:paraId="2461477D" w14:textId="369F2F23" w:rsidR="00791FB4" w:rsidRPr="00227075" w:rsidRDefault="00791FB4">
      <w:pPr>
        <w:pStyle w:val="paragraph"/>
        <w:spacing w:before="0" w:beforeAutospacing="0" w:after="0" w:afterAutospacing="0"/>
        <w:ind w:left="1440"/>
        <w:jc w:val="both"/>
        <w:textAlignment w:val="baseline"/>
        <w:rPr>
          <w:ins w:id="393" w:author="Tammy Meek (ESO)" w:date="2024-05-01T13:43:00Z"/>
          <w:rStyle w:val="eop"/>
          <w:rFonts w:ascii="Arial" w:hAnsi="Arial" w:cs="Arial"/>
          <w:sz w:val="21"/>
          <w:szCs w:val="21"/>
          <w:rPrChange w:id="394" w:author="Tammy Meek (ESO)" w:date="2024-05-01T13:57:00Z">
            <w:rPr>
              <w:ins w:id="395" w:author="Tammy Meek (ESO)" w:date="2024-05-01T13:43:00Z"/>
              <w:rStyle w:val="eop"/>
              <w:rFonts w:ascii="Aptos" w:hAnsi="Aptos" w:cs="Segoe UI"/>
              <w:sz w:val="22"/>
              <w:szCs w:val="22"/>
            </w:rPr>
          </w:rPrChange>
        </w:rPr>
        <w:pPrChange w:id="396" w:author="Tammy Meek (ESO)" w:date="2024-05-01T13:45:00Z">
          <w:pPr>
            <w:pStyle w:val="paragraph"/>
            <w:spacing w:before="0" w:beforeAutospacing="0" w:after="0" w:afterAutospacing="0"/>
            <w:ind w:left="1440"/>
            <w:textAlignment w:val="baseline"/>
          </w:pPr>
        </w:pPrChange>
      </w:pPr>
      <w:ins w:id="397" w:author="Tammy Meek (ESO)" w:date="2024-05-01T13:43:00Z">
        <w:r w:rsidRPr="00227075">
          <w:rPr>
            <w:rStyle w:val="normaltextrun"/>
            <w:rFonts w:ascii="Arial" w:hAnsi="Arial" w:cs="Arial"/>
            <w:sz w:val="21"/>
            <w:szCs w:val="21"/>
            <w:rPrChange w:id="398" w:author="Tammy Meek (ESO)" w:date="2024-05-01T13:57:00Z">
              <w:rPr>
                <w:rStyle w:val="normaltextrun"/>
                <w:rFonts w:ascii="Aptos" w:hAnsi="Aptos" w:cs="Segoe UI"/>
                <w:sz w:val="22"/>
                <w:szCs w:val="22"/>
              </w:rPr>
            </w:rPrChange>
          </w:rPr>
          <w:t xml:space="preserve">The </w:t>
        </w:r>
        <w:r w:rsidRPr="00227075">
          <w:rPr>
            <w:rStyle w:val="normaltextrun"/>
            <w:rFonts w:ascii="Arial" w:hAnsi="Arial" w:cs="Arial"/>
            <w:sz w:val="21"/>
            <w:szCs w:val="21"/>
            <w:rPrChange w:id="399" w:author="Tammy Meek (ESO)" w:date="2024-05-01T13:57:00Z">
              <w:rPr>
                <w:rStyle w:val="normaltextrun"/>
                <w:rFonts w:ascii="Aptos" w:hAnsi="Aptos" w:cs="Segoe UI"/>
                <w:b/>
                <w:bCs/>
                <w:sz w:val="22"/>
                <w:szCs w:val="22"/>
              </w:rPr>
            </w:rPrChange>
          </w:rPr>
          <w:t>Information Request Statement</w:t>
        </w:r>
        <w:r w:rsidRPr="00227075">
          <w:rPr>
            <w:rStyle w:val="normaltextrun"/>
            <w:rFonts w:ascii="Arial" w:hAnsi="Arial" w:cs="Arial"/>
            <w:sz w:val="21"/>
            <w:szCs w:val="21"/>
            <w:rPrChange w:id="400" w:author="Tammy Meek (ESO)" w:date="2024-05-01T13:57:00Z">
              <w:rPr>
                <w:rStyle w:val="normaltextrun"/>
                <w:rFonts w:ascii="Aptos" w:hAnsi="Aptos" w:cs="Segoe UI"/>
                <w:sz w:val="22"/>
                <w:szCs w:val="22"/>
              </w:rPr>
            </w:rPrChange>
          </w:rPr>
          <w:t xml:space="preserve"> must include, but need not be limited to, the following matters as set out in condition D2(5) of the </w:t>
        </w:r>
      </w:ins>
      <w:ins w:id="401" w:author="Tammy Meek (ESO)" w:date="2024-05-02T10:32:00Z">
        <w:r w:rsidR="00362AAE" w:rsidRPr="00362AAE">
          <w:rPr>
            <w:rStyle w:val="normaltextrun"/>
            <w:rFonts w:ascii="Arial" w:hAnsi="Arial" w:cs="Arial"/>
            <w:i/>
            <w:iCs/>
            <w:sz w:val="21"/>
            <w:szCs w:val="21"/>
          </w:rPr>
          <w:t>ESO Licence</w:t>
        </w:r>
      </w:ins>
      <w:ins w:id="402" w:author="Tammy Meek (ESO)" w:date="2024-05-01T13:43:00Z">
        <w:r w:rsidRPr="00227075">
          <w:rPr>
            <w:rStyle w:val="normaltextrun"/>
            <w:rFonts w:ascii="Arial" w:hAnsi="Arial" w:cs="Arial"/>
            <w:sz w:val="21"/>
            <w:szCs w:val="21"/>
            <w:rPrChange w:id="403" w:author="Tammy Meek (ESO)" w:date="2024-05-01T13:57:00Z">
              <w:rPr>
                <w:rStyle w:val="normaltextrun"/>
                <w:rFonts w:ascii="Aptos" w:hAnsi="Aptos" w:cs="Segoe UI"/>
                <w:sz w:val="22"/>
                <w:szCs w:val="22"/>
              </w:rPr>
            </w:rPrChange>
          </w:rPr>
          <w:t xml:space="preserve"> and </w:t>
        </w:r>
      </w:ins>
      <w:ins w:id="404" w:author="Tammy Meek (ESO)" w:date="2024-05-02T10:38:00Z">
        <w:r w:rsidR="007622B6" w:rsidRPr="007622B6">
          <w:rPr>
            <w:rStyle w:val="normaltextrun"/>
            <w:rFonts w:ascii="Arial" w:hAnsi="Arial" w:cs="Arial"/>
            <w:i/>
            <w:iCs/>
            <w:sz w:val="21"/>
            <w:szCs w:val="21"/>
          </w:rPr>
          <w:t>GSP Licence</w:t>
        </w:r>
      </w:ins>
      <w:ins w:id="405" w:author="Tammy Meek (ESO)" w:date="2024-05-01T13:43:00Z">
        <w:r w:rsidRPr="00227075">
          <w:rPr>
            <w:rStyle w:val="normaltextrun"/>
            <w:rFonts w:ascii="Arial" w:hAnsi="Arial" w:cs="Arial"/>
            <w:sz w:val="21"/>
            <w:szCs w:val="21"/>
            <w:rPrChange w:id="406" w:author="Tammy Meek (ESO)" w:date="2024-05-01T13:57:00Z">
              <w:rPr>
                <w:rStyle w:val="normaltextrun"/>
                <w:rFonts w:ascii="Aptos" w:hAnsi="Aptos" w:cs="Segoe UI"/>
                <w:sz w:val="22"/>
                <w:szCs w:val="22"/>
              </w:rPr>
            </w:rPrChange>
          </w:rPr>
          <w:t>:</w:t>
        </w:r>
        <w:r w:rsidRPr="00227075">
          <w:rPr>
            <w:rStyle w:val="eop"/>
            <w:rFonts w:ascii="Arial" w:hAnsi="Arial" w:cs="Arial"/>
            <w:sz w:val="21"/>
            <w:szCs w:val="21"/>
            <w:rPrChange w:id="407" w:author="Tammy Meek (ESO)" w:date="2024-05-01T13:57:00Z">
              <w:rPr>
                <w:rStyle w:val="eop"/>
                <w:rFonts w:ascii="Aptos" w:hAnsi="Aptos" w:cs="Segoe UI"/>
                <w:sz w:val="22"/>
                <w:szCs w:val="22"/>
              </w:rPr>
            </w:rPrChange>
          </w:rPr>
          <w:t> </w:t>
        </w:r>
      </w:ins>
    </w:p>
    <w:p w14:paraId="4A01279D" w14:textId="77777777" w:rsidR="006D7E22" w:rsidRPr="00227075" w:rsidRDefault="006D7E22">
      <w:pPr>
        <w:pStyle w:val="paragraph"/>
        <w:spacing w:before="0" w:beforeAutospacing="0" w:after="0" w:afterAutospacing="0"/>
        <w:ind w:left="1440"/>
        <w:jc w:val="both"/>
        <w:textAlignment w:val="baseline"/>
        <w:rPr>
          <w:ins w:id="408" w:author="Tammy Meek (ESO)" w:date="2024-05-01T13:43:00Z"/>
          <w:rFonts w:ascii="Arial" w:hAnsi="Arial" w:cs="Arial"/>
          <w:sz w:val="21"/>
          <w:szCs w:val="21"/>
          <w:rPrChange w:id="409" w:author="Tammy Meek (ESO)" w:date="2024-05-01T13:57:00Z">
            <w:rPr>
              <w:ins w:id="410" w:author="Tammy Meek (ESO)" w:date="2024-05-01T13:43:00Z"/>
              <w:rFonts w:ascii="Segoe UI" w:hAnsi="Segoe UI" w:cs="Segoe UI"/>
              <w:sz w:val="18"/>
              <w:szCs w:val="18"/>
            </w:rPr>
          </w:rPrChange>
        </w:rPr>
        <w:pPrChange w:id="411" w:author="Tammy Meek (ESO)" w:date="2024-05-01T13:45:00Z">
          <w:pPr>
            <w:pStyle w:val="paragraph"/>
            <w:spacing w:before="0" w:beforeAutospacing="0" w:after="0" w:afterAutospacing="0"/>
            <w:ind w:left="1440"/>
            <w:textAlignment w:val="baseline"/>
          </w:pPr>
        </w:pPrChange>
      </w:pPr>
    </w:p>
    <w:p w14:paraId="43005935" w14:textId="5EBBF4A0" w:rsidR="00791FB4" w:rsidRPr="00227075" w:rsidRDefault="00791FB4">
      <w:pPr>
        <w:pStyle w:val="paragraph"/>
        <w:spacing w:before="0" w:beforeAutospacing="0" w:after="0" w:afterAutospacing="0"/>
        <w:ind w:left="1701"/>
        <w:jc w:val="both"/>
        <w:textAlignment w:val="baseline"/>
        <w:rPr>
          <w:ins w:id="412" w:author="Tammy Meek (ESO)" w:date="2024-05-01T13:43:00Z"/>
          <w:rStyle w:val="eop"/>
          <w:rFonts w:ascii="Arial" w:hAnsi="Arial" w:cs="Arial"/>
          <w:sz w:val="21"/>
          <w:szCs w:val="21"/>
          <w:rPrChange w:id="413" w:author="Tammy Meek (ESO)" w:date="2024-05-01T13:57:00Z">
            <w:rPr>
              <w:ins w:id="414" w:author="Tammy Meek (ESO)" w:date="2024-05-01T13:43:00Z"/>
              <w:rStyle w:val="eop"/>
              <w:rFonts w:ascii="Aptos" w:hAnsi="Aptos" w:cs="Segoe UI"/>
              <w:sz w:val="22"/>
              <w:szCs w:val="22"/>
            </w:rPr>
          </w:rPrChange>
        </w:rPr>
        <w:pPrChange w:id="415" w:author="Tammy Meek (ESO)" w:date="2024-05-01T13:59:00Z">
          <w:pPr>
            <w:pStyle w:val="paragraph"/>
            <w:spacing w:before="0" w:beforeAutospacing="0" w:after="0" w:afterAutospacing="0"/>
            <w:ind w:left="1440"/>
            <w:textAlignment w:val="baseline"/>
          </w:pPr>
        </w:pPrChange>
      </w:pPr>
      <w:ins w:id="416" w:author="Tammy Meek (ESO)" w:date="2024-05-01T13:43:00Z">
        <w:r w:rsidRPr="00227075">
          <w:rPr>
            <w:rStyle w:val="normaltextrun"/>
            <w:rFonts w:ascii="Arial" w:hAnsi="Arial" w:cs="Arial"/>
            <w:sz w:val="21"/>
            <w:szCs w:val="21"/>
            <w:rPrChange w:id="417" w:author="Tammy Meek (ESO)" w:date="2024-05-01T13:57:00Z">
              <w:rPr>
                <w:rStyle w:val="normaltextrun"/>
                <w:rFonts w:ascii="Aptos" w:hAnsi="Aptos" w:cs="Segoe UI"/>
                <w:sz w:val="22"/>
                <w:szCs w:val="22"/>
              </w:rPr>
            </w:rPrChange>
          </w:rPr>
          <w:t xml:space="preserve">(a) the process </w:t>
        </w:r>
      </w:ins>
      <w:ins w:id="418" w:author="Tammy Meek (ESO)" w:date="2024-05-01T13:50:00Z">
        <w:r w:rsidR="004B346F" w:rsidRPr="00227075">
          <w:rPr>
            <w:rStyle w:val="normaltextrun"/>
            <w:rFonts w:ascii="Arial" w:hAnsi="Arial" w:cs="Arial"/>
            <w:sz w:val="21"/>
            <w:szCs w:val="21"/>
            <w:rPrChange w:id="419" w:author="Tammy Meek (ESO)" w:date="2024-05-01T13:57:00Z">
              <w:rPr>
                <w:rStyle w:val="normaltextrun"/>
                <w:rFonts w:ascii="Arial" w:hAnsi="Arial" w:cs="Arial"/>
                <w:b/>
                <w:bCs/>
                <w:sz w:val="21"/>
                <w:szCs w:val="21"/>
              </w:rPr>
            </w:rPrChange>
          </w:rPr>
          <w:t xml:space="preserve">the </w:t>
        </w:r>
      </w:ins>
      <w:ins w:id="420" w:author="Tammy Meek (ESO)" w:date="2024-05-02T10:35:00Z">
        <w:r w:rsidR="00362AAE" w:rsidRPr="00362AAE">
          <w:rPr>
            <w:rStyle w:val="normaltextrun"/>
            <w:rFonts w:ascii="Arial" w:hAnsi="Arial" w:cs="Arial"/>
            <w:i/>
            <w:iCs/>
            <w:sz w:val="21"/>
            <w:szCs w:val="21"/>
          </w:rPr>
          <w:t>ISOP</w:t>
        </w:r>
      </w:ins>
      <w:ins w:id="421" w:author="Tammy Meek (ESO)" w:date="2024-05-01T13:43:00Z">
        <w:r w:rsidRPr="00227075">
          <w:rPr>
            <w:rStyle w:val="normaltextrun"/>
            <w:rFonts w:ascii="Arial" w:hAnsi="Arial" w:cs="Arial"/>
            <w:sz w:val="21"/>
            <w:szCs w:val="21"/>
            <w:rPrChange w:id="422" w:author="Tammy Meek (ESO)" w:date="2024-05-01T13:57:00Z">
              <w:rPr>
                <w:rStyle w:val="normaltextrun"/>
                <w:rFonts w:ascii="Aptos" w:hAnsi="Aptos" w:cs="Segoe UI"/>
                <w:sz w:val="22"/>
                <w:szCs w:val="22"/>
              </w:rPr>
            </w:rPrChange>
          </w:rPr>
          <w:t xml:space="preserve"> expects to follow when issuing an </w:t>
        </w:r>
        <w:r w:rsidRPr="00227075">
          <w:rPr>
            <w:rStyle w:val="normaltextrun"/>
            <w:rFonts w:ascii="Arial" w:hAnsi="Arial" w:cs="Arial"/>
            <w:sz w:val="21"/>
            <w:szCs w:val="21"/>
            <w:rPrChange w:id="423" w:author="Tammy Meek (ESO)" w:date="2024-05-01T13:57:00Z">
              <w:rPr>
                <w:rStyle w:val="normaltextrun"/>
                <w:rFonts w:ascii="Aptos" w:hAnsi="Aptos" w:cs="Segoe UI"/>
                <w:b/>
                <w:bCs/>
                <w:sz w:val="22"/>
                <w:szCs w:val="22"/>
              </w:rPr>
            </w:rPrChange>
          </w:rPr>
          <w:t>Information Request Notice</w:t>
        </w:r>
        <w:r w:rsidRPr="00227075">
          <w:rPr>
            <w:rStyle w:val="normaltextrun"/>
            <w:rFonts w:ascii="Arial" w:hAnsi="Arial" w:cs="Arial"/>
            <w:sz w:val="21"/>
            <w:szCs w:val="21"/>
            <w:rPrChange w:id="424" w:author="Tammy Meek (ESO)" w:date="2024-05-01T13:57:00Z">
              <w:rPr>
                <w:rStyle w:val="normaltextrun"/>
                <w:rFonts w:ascii="Aptos" w:hAnsi="Aptos" w:cs="Segoe UI"/>
                <w:sz w:val="22"/>
                <w:szCs w:val="22"/>
              </w:rPr>
            </w:rPrChange>
          </w:rPr>
          <w:t xml:space="preserve">, including any further detail around the expected engagement between </w:t>
        </w:r>
      </w:ins>
      <w:ins w:id="425" w:author="Tammy Meek (ESO)" w:date="2024-05-01T13:50:00Z">
        <w:r w:rsidR="004B346F" w:rsidRPr="00227075">
          <w:rPr>
            <w:rStyle w:val="normaltextrun"/>
            <w:rFonts w:ascii="Arial" w:hAnsi="Arial" w:cs="Arial"/>
            <w:sz w:val="21"/>
            <w:szCs w:val="21"/>
            <w:rPrChange w:id="426" w:author="Tammy Meek (ESO)" w:date="2024-05-01T13:57:00Z">
              <w:rPr>
                <w:rStyle w:val="normaltextrun"/>
                <w:rFonts w:ascii="Arial" w:hAnsi="Arial" w:cs="Arial"/>
                <w:b/>
                <w:bCs/>
                <w:sz w:val="21"/>
                <w:szCs w:val="21"/>
              </w:rPr>
            </w:rPrChange>
          </w:rPr>
          <w:t xml:space="preserve">the </w:t>
        </w:r>
      </w:ins>
      <w:ins w:id="427" w:author="Tammy Meek (ESO)" w:date="2024-05-02T10:35:00Z">
        <w:r w:rsidR="00362AAE" w:rsidRPr="00362AAE">
          <w:rPr>
            <w:rStyle w:val="normaltextrun"/>
            <w:rFonts w:ascii="Arial" w:hAnsi="Arial" w:cs="Arial"/>
            <w:i/>
            <w:iCs/>
            <w:sz w:val="21"/>
            <w:szCs w:val="21"/>
          </w:rPr>
          <w:t>ISOP</w:t>
        </w:r>
      </w:ins>
      <w:ins w:id="428" w:author="Tammy Meek (ESO)" w:date="2024-05-01T13:43:00Z">
        <w:r w:rsidRPr="00227075">
          <w:rPr>
            <w:rStyle w:val="normaltextrun"/>
            <w:rFonts w:ascii="Arial" w:hAnsi="Arial" w:cs="Arial"/>
            <w:sz w:val="21"/>
            <w:szCs w:val="21"/>
            <w:rPrChange w:id="429" w:author="Tammy Meek (ESO)" w:date="2024-05-01T13:57:00Z">
              <w:rPr>
                <w:rStyle w:val="normaltextrun"/>
                <w:rFonts w:ascii="Aptos" w:hAnsi="Aptos" w:cs="Segoe UI"/>
                <w:sz w:val="22"/>
                <w:szCs w:val="22"/>
              </w:rPr>
            </w:rPrChange>
          </w:rPr>
          <w:t xml:space="preserve"> and recipient of an </w:t>
        </w:r>
        <w:r w:rsidRPr="00227075">
          <w:rPr>
            <w:rStyle w:val="normaltextrun"/>
            <w:rFonts w:ascii="Arial" w:hAnsi="Arial" w:cs="Arial"/>
            <w:sz w:val="21"/>
            <w:szCs w:val="21"/>
            <w:rPrChange w:id="430" w:author="Tammy Meek (ESO)" w:date="2024-05-01T13:57:00Z">
              <w:rPr>
                <w:rStyle w:val="normaltextrun"/>
                <w:rFonts w:ascii="Aptos" w:hAnsi="Aptos" w:cs="Segoe UI"/>
                <w:b/>
                <w:bCs/>
                <w:sz w:val="22"/>
                <w:szCs w:val="22"/>
              </w:rPr>
            </w:rPrChange>
          </w:rPr>
          <w:t>Information Request Notice</w:t>
        </w:r>
        <w:r w:rsidRPr="00227075">
          <w:rPr>
            <w:rStyle w:val="normaltextrun"/>
            <w:rFonts w:ascii="Arial" w:hAnsi="Arial" w:cs="Arial"/>
            <w:sz w:val="21"/>
            <w:szCs w:val="21"/>
            <w:rPrChange w:id="431" w:author="Tammy Meek (ESO)" w:date="2024-05-01T13:57:00Z">
              <w:rPr>
                <w:rStyle w:val="normaltextrun"/>
                <w:rFonts w:ascii="Aptos" w:hAnsi="Aptos" w:cs="Segoe UI"/>
                <w:sz w:val="22"/>
                <w:szCs w:val="22"/>
              </w:rPr>
            </w:rPrChange>
          </w:rPr>
          <w:t>; and</w:t>
        </w:r>
        <w:r w:rsidRPr="00227075">
          <w:rPr>
            <w:rStyle w:val="eop"/>
            <w:rFonts w:ascii="Arial" w:hAnsi="Arial" w:cs="Arial"/>
            <w:sz w:val="21"/>
            <w:szCs w:val="21"/>
            <w:rPrChange w:id="432" w:author="Tammy Meek (ESO)" w:date="2024-05-01T13:57:00Z">
              <w:rPr>
                <w:rStyle w:val="eop"/>
                <w:rFonts w:ascii="Aptos" w:hAnsi="Aptos" w:cs="Segoe UI"/>
                <w:sz w:val="22"/>
                <w:szCs w:val="22"/>
              </w:rPr>
            </w:rPrChange>
          </w:rPr>
          <w:t> </w:t>
        </w:r>
      </w:ins>
    </w:p>
    <w:p w14:paraId="44C2BA6F" w14:textId="77777777" w:rsidR="006D7E22" w:rsidRPr="00227075" w:rsidRDefault="006D7E22">
      <w:pPr>
        <w:pStyle w:val="paragraph"/>
        <w:spacing w:before="0" w:beforeAutospacing="0" w:after="0" w:afterAutospacing="0"/>
        <w:ind w:left="1843" w:hanging="142"/>
        <w:jc w:val="both"/>
        <w:textAlignment w:val="baseline"/>
        <w:rPr>
          <w:ins w:id="433" w:author="Tammy Meek (ESO)" w:date="2024-05-01T13:43:00Z"/>
          <w:rFonts w:ascii="Arial" w:hAnsi="Arial" w:cs="Arial"/>
          <w:sz w:val="21"/>
          <w:szCs w:val="21"/>
          <w:rPrChange w:id="434" w:author="Tammy Meek (ESO)" w:date="2024-05-01T13:57:00Z">
            <w:rPr>
              <w:ins w:id="435" w:author="Tammy Meek (ESO)" w:date="2024-05-01T13:43:00Z"/>
              <w:rFonts w:ascii="Segoe UI" w:hAnsi="Segoe UI" w:cs="Segoe UI"/>
              <w:sz w:val="18"/>
              <w:szCs w:val="18"/>
            </w:rPr>
          </w:rPrChange>
        </w:rPr>
        <w:pPrChange w:id="436" w:author="Tammy Meek (ESO)" w:date="2024-05-01T13:59:00Z">
          <w:pPr>
            <w:pStyle w:val="paragraph"/>
            <w:spacing w:before="0" w:beforeAutospacing="0" w:after="0" w:afterAutospacing="0"/>
            <w:ind w:left="1440"/>
            <w:textAlignment w:val="baseline"/>
          </w:pPr>
        </w:pPrChange>
      </w:pPr>
    </w:p>
    <w:p w14:paraId="7F6B1513" w14:textId="243B5B1F" w:rsidR="00791FB4" w:rsidRPr="00227075" w:rsidRDefault="00791FB4">
      <w:pPr>
        <w:pStyle w:val="paragraph"/>
        <w:spacing w:before="0" w:beforeAutospacing="0" w:after="0" w:afterAutospacing="0"/>
        <w:ind w:left="1843" w:hanging="142"/>
        <w:jc w:val="both"/>
        <w:textAlignment w:val="baseline"/>
        <w:rPr>
          <w:ins w:id="437" w:author="Tammy Meek (ESO)" w:date="2024-05-01T13:43:00Z"/>
          <w:rStyle w:val="eop"/>
          <w:rFonts w:ascii="Arial" w:hAnsi="Arial" w:cs="Arial"/>
          <w:sz w:val="21"/>
          <w:szCs w:val="21"/>
          <w:rPrChange w:id="438" w:author="Tammy Meek (ESO)" w:date="2024-05-01T13:57:00Z">
            <w:rPr>
              <w:ins w:id="439" w:author="Tammy Meek (ESO)" w:date="2024-05-01T13:43:00Z"/>
              <w:rStyle w:val="eop"/>
              <w:rFonts w:ascii="Aptos" w:hAnsi="Aptos" w:cs="Segoe UI"/>
              <w:sz w:val="22"/>
              <w:szCs w:val="22"/>
            </w:rPr>
          </w:rPrChange>
        </w:rPr>
        <w:pPrChange w:id="440" w:author="Tammy Meek (ESO)" w:date="2024-05-01T13:59:00Z">
          <w:pPr>
            <w:pStyle w:val="paragraph"/>
            <w:spacing w:before="0" w:beforeAutospacing="0" w:after="0" w:afterAutospacing="0"/>
            <w:ind w:left="1440"/>
            <w:textAlignment w:val="baseline"/>
          </w:pPr>
        </w:pPrChange>
      </w:pPr>
      <w:ins w:id="441" w:author="Tammy Meek (ESO)" w:date="2024-05-01T13:43:00Z">
        <w:r w:rsidRPr="00227075">
          <w:rPr>
            <w:rStyle w:val="normaltextrun"/>
            <w:rFonts w:ascii="Arial" w:hAnsi="Arial" w:cs="Arial"/>
            <w:sz w:val="21"/>
            <w:szCs w:val="21"/>
            <w:rPrChange w:id="442" w:author="Tammy Meek (ESO)" w:date="2024-05-01T13:57:00Z">
              <w:rPr>
                <w:rStyle w:val="normaltextrun"/>
                <w:rFonts w:ascii="Aptos" w:hAnsi="Aptos" w:cs="Segoe UI"/>
                <w:sz w:val="22"/>
                <w:szCs w:val="22"/>
              </w:rPr>
            </w:rPrChange>
          </w:rPr>
          <w:t xml:space="preserve">(b) the details to be included in an </w:t>
        </w:r>
        <w:r w:rsidRPr="00227075">
          <w:rPr>
            <w:rStyle w:val="normaltextrun"/>
            <w:rFonts w:ascii="Arial" w:hAnsi="Arial" w:cs="Arial"/>
            <w:sz w:val="21"/>
            <w:szCs w:val="21"/>
            <w:rPrChange w:id="443" w:author="Tammy Meek (ESO)" w:date="2024-05-01T13:57:00Z">
              <w:rPr>
                <w:rStyle w:val="normaltextrun"/>
                <w:rFonts w:ascii="Aptos" w:hAnsi="Aptos" w:cs="Segoe UI"/>
                <w:b/>
                <w:bCs/>
                <w:sz w:val="22"/>
                <w:szCs w:val="22"/>
              </w:rPr>
            </w:rPrChange>
          </w:rPr>
          <w:t>Information Request Notice</w:t>
        </w:r>
        <w:r w:rsidRPr="00227075">
          <w:rPr>
            <w:rStyle w:val="normaltextrun"/>
            <w:rFonts w:ascii="Arial" w:hAnsi="Arial" w:cs="Arial"/>
            <w:sz w:val="21"/>
            <w:szCs w:val="21"/>
            <w:rPrChange w:id="444" w:author="Tammy Meek (ESO)" w:date="2024-05-01T13:57:00Z">
              <w:rPr>
                <w:rStyle w:val="normaltextrun"/>
                <w:rFonts w:ascii="Aptos" w:hAnsi="Aptos" w:cs="Segoe UI"/>
                <w:sz w:val="22"/>
                <w:szCs w:val="22"/>
              </w:rPr>
            </w:rPrChange>
          </w:rPr>
          <w:t xml:space="preserve"> issued by </w:t>
        </w:r>
      </w:ins>
      <w:ins w:id="445" w:author="Tammy Meek (ESO)" w:date="2024-05-01T13:50:00Z">
        <w:r w:rsidR="004B346F" w:rsidRPr="00227075">
          <w:rPr>
            <w:rStyle w:val="normaltextrun"/>
            <w:rFonts w:ascii="Arial" w:hAnsi="Arial" w:cs="Arial"/>
            <w:sz w:val="21"/>
            <w:szCs w:val="21"/>
            <w:rPrChange w:id="446" w:author="Tammy Meek (ESO)" w:date="2024-05-01T13:57:00Z">
              <w:rPr>
                <w:rStyle w:val="normaltextrun"/>
                <w:rFonts w:ascii="Arial" w:hAnsi="Arial" w:cs="Arial"/>
                <w:b/>
                <w:bCs/>
                <w:sz w:val="21"/>
                <w:szCs w:val="21"/>
              </w:rPr>
            </w:rPrChange>
          </w:rPr>
          <w:t xml:space="preserve">the </w:t>
        </w:r>
      </w:ins>
      <w:ins w:id="447" w:author="Tammy Meek (ESO)" w:date="2024-05-02T10:35:00Z">
        <w:r w:rsidR="00362AAE" w:rsidRPr="00362AAE">
          <w:rPr>
            <w:rStyle w:val="normaltextrun"/>
            <w:rFonts w:ascii="Arial" w:hAnsi="Arial" w:cs="Arial"/>
            <w:i/>
            <w:iCs/>
            <w:sz w:val="21"/>
            <w:szCs w:val="21"/>
          </w:rPr>
          <w:t>ISOP</w:t>
        </w:r>
      </w:ins>
      <w:ins w:id="448" w:author="Tammy Meek (ESO)" w:date="2024-05-01T13:43:00Z">
        <w:r w:rsidRPr="00227075">
          <w:rPr>
            <w:rStyle w:val="normaltextrun"/>
            <w:rFonts w:ascii="Arial" w:hAnsi="Arial" w:cs="Arial"/>
            <w:sz w:val="21"/>
            <w:szCs w:val="21"/>
            <w:rPrChange w:id="449" w:author="Tammy Meek (ESO)" w:date="2024-05-01T13:57:00Z">
              <w:rPr>
                <w:rStyle w:val="normaltextrun"/>
                <w:rFonts w:ascii="Aptos" w:hAnsi="Aptos" w:cs="Segoe UI"/>
                <w:sz w:val="22"/>
                <w:szCs w:val="22"/>
              </w:rPr>
            </w:rPrChange>
          </w:rPr>
          <w:t>.</w:t>
        </w:r>
        <w:r w:rsidRPr="00227075">
          <w:rPr>
            <w:rStyle w:val="eop"/>
            <w:rFonts w:ascii="Arial" w:hAnsi="Arial" w:cs="Arial"/>
            <w:sz w:val="21"/>
            <w:szCs w:val="21"/>
            <w:rPrChange w:id="450" w:author="Tammy Meek (ESO)" w:date="2024-05-01T13:57:00Z">
              <w:rPr>
                <w:rStyle w:val="eop"/>
                <w:rFonts w:ascii="Aptos" w:hAnsi="Aptos" w:cs="Segoe UI"/>
                <w:sz w:val="22"/>
                <w:szCs w:val="22"/>
              </w:rPr>
            </w:rPrChange>
          </w:rPr>
          <w:t> </w:t>
        </w:r>
      </w:ins>
    </w:p>
    <w:p w14:paraId="1265A954" w14:textId="77777777" w:rsidR="006D7E22" w:rsidRPr="00227075" w:rsidRDefault="006D7E22">
      <w:pPr>
        <w:pStyle w:val="paragraph"/>
        <w:spacing w:before="0" w:beforeAutospacing="0" w:after="0" w:afterAutospacing="0"/>
        <w:ind w:left="1440"/>
        <w:jc w:val="both"/>
        <w:textAlignment w:val="baseline"/>
        <w:rPr>
          <w:ins w:id="451" w:author="Tammy Meek (ESO)" w:date="2024-05-01T13:43:00Z"/>
          <w:rFonts w:ascii="Arial" w:hAnsi="Arial" w:cs="Arial"/>
          <w:sz w:val="21"/>
          <w:szCs w:val="21"/>
          <w:rPrChange w:id="452" w:author="Tammy Meek (ESO)" w:date="2024-05-01T13:57:00Z">
            <w:rPr>
              <w:ins w:id="453" w:author="Tammy Meek (ESO)" w:date="2024-05-01T13:43:00Z"/>
              <w:rFonts w:ascii="Segoe UI" w:hAnsi="Segoe UI" w:cs="Segoe UI"/>
              <w:sz w:val="18"/>
              <w:szCs w:val="18"/>
            </w:rPr>
          </w:rPrChange>
        </w:rPr>
        <w:pPrChange w:id="454" w:author="Tammy Meek (ESO)" w:date="2024-05-01T13:45:00Z">
          <w:pPr>
            <w:pStyle w:val="paragraph"/>
            <w:spacing w:before="0" w:beforeAutospacing="0" w:after="0" w:afterAutospacing="0"/>
            <w:ind w:left="1440"/>
            <w:textAlignment w:val="baseline"/>
          </w:pPr>
        </w:pPrChange>
      </w:pPr>
    </w:p>
    <w:p w14:paraId="4A147D67" w14:textId="4BC1BD40" w:rsidR="00791FB4" w:rsidRPr="00227075" w:rsidRDefault="004B346F">
      <w:pPr>
        <w:pStyle w:val="paragraph"/>
        <w:spacing w:before="0" w:beforeAutospacing="0" w:after="0" w:afterAutospacing="0"/>
        <w:ind w:left="1440" w:hanging="1440"/>
        <w:jc w:val="both"/>
        <w:textAlignment w:val="baseline"/>
        <w:rPr>
          <w:ins w:id="455" w:author="Tammy Meek (ESO)" w:date="2024-05-01T13:43:00Z"/>
          <w:rStyle w:val="eop"/>
          <w:rFonts w:ascii="Arial" w:hAnsi="Arial" w:cs="Arial"/>
          <w:sz w:val="21"/>
          <w:szCs w:val="21"/>
          <w:rPrChange w:id="456" w:author="Tammy Meek (ESO)" w:date="2024-05-01T13:57:00Z">
            <w:rPr>
              <w:ins w:id="457" w:author="Tammy Meek (ESO)" w:date="2024-05-01T13:43:00Z"/>
              <w:rStyle w:val="eop"/>
              <w:rFonts w:ascii="Aptos" w:hAnsi="Aptos" w:cs="Segoe UI"/>
              <w:sz w:val="22"/>
              <w:szCs w:val="22"/>
            </w:rPr>
          </w:rPrChange>
        </w:rPr>
        <w:pPrChange w:id="458" w:author="Tammy Meek (ESO)" w:date="2024-05-01T13:45:00Z">
          <w:pPr>
            <w:pStyle w:val="paragraph"/>
            <w:spacing w:before="0" w:beforeAutospacing="0" w:after="0" w:afterAutospacing="0"/>
            <w:ind w:left="1440" w:hanging="1440"/>
            <w:textAlignment w:val="baseline"/>
          </w:pPr>
        </w:pPrChange>
      </w:pPr>
      <w:ins w:id="459" w:author="Tammy Meek (ESO)" w:date="2024-05-01T13:47:00Z">
        <w:r w:rsidRPr="00227075">
          <w:rPr>
            <w:rStyle w:val="normaltextrun"/>
            <w:rFonts w:ascii="Arial" w:hAnsi="Arial" w:cs="Arial"/>
            <w:sz w:val="21"/>
            <w:szCs w:val="21"/>
          </w:rPr>
          <w:t>1.25</w:t>
        </w:r>
      </w:ins>
      <w:ins w:id="460" w:author="Tammy Meek (ESO)" w:date="2024-05-01T13:43:00Z">
        <w:r w:rsidR="00791FB4" w:rsidRPr="00227075">
          <w:rPr>
            <w:rStyle w:val="normaltextrun"/>
            <w:rFonts w:ascii="Arial" w:hAnsi="Arial" w:cs="Arial"/>
            <w:sz w:val="21"/>
            <w:szCs w:val="21"/>
            <w:rPrChange w:id="461" w:author="Tammy Meek (ESO)" w:date="2024-05-01T13:57:00Z">
              <w:rPr>
                <w:rStyle w:val="normaltextrun"/>
                <w:rFonts w:ascii="Aptos" w:hAnsi="Aptos" w:cs="Segoe UI"/>
                <w:sz w:val="22"/>
                <w:szCs w:val="22"/>
              </w:rPr>
            </w:rPrChange>
          </w:rPr>
          <w:t xml:space="preserve">.4 </w:t>
        </w:r>
        <w:r w:rsidR="00791FB4" w:rsidRPr="00227075">
          <w:rPr>
            <w:rStyle w:val="tabchar"/>
            <w:rFonts w:ascii="Arial" w:hAnsi="Arial" w:cs="Arial"/>
            <w:sz w:val="21"/>
            <w:szCs w:val="21"/>
            <w:rPrChange w:id="462" w:author="Tammy Meek (ESO)" w:date="2024-05-01T13:57:00Z">
              <w:rPr>
                <w:rStyle w:val="tabchar"/>
                <w:rFonts w:ascii="Calibri" w:hAnsi="Calibri" w:cs="Calibri"/>
                <w:sz w:val="22"/>
                <w:szCs w:val="22"/>
              </w:rPr>
            </w:rPrChange>
          </w:rPr>
          <w:tab/>
        </w:r>
        <w:r w:rsidR="00791FB4" w:rsidRPr="00227075">
          <w:rPr>
            <w:rStyle w:val="normaltextrun"/>
            <w:rFonts w:ascii="Arial" w:hAnsi="Arial" w:cs="Arial"/>
            <w:sz w:val="21"/>
            <w:szCs w:val="21"/>
            <w:rPrChange w:id="463" w:author="Tammy Meek (ESO)" w:date="2024-05-01T13:57:00Z">
              <w:rPr>
                <w:rStyle w:val="normaltextrun"/>
                <w:rFonts w:ascii="Aptos" w:hAnsi="Aptos" w:cs="Segoe UI"/>
                <w:sz w:val="22"/>
                <w:szCs w:val="22"/>
              </w:rPr>
            </w:rPrChange>
          </w:rPr>
          <w:t>A</w:t>
        </w:r>
        <w:r w:rsidR="00791FB4" w:rsidRPr="00227075">
          <w:rPr>
            <w:rStyle w:val="normaltextrun"/>
            <w:rFonts w:ascii="Arial" w:hAnsi="Arial" w:cs="Arial"/>
            <w:sz w:val="21"/>
            <w:szCs w:val="21"/>
            <w:rPrChange w:id="464" w:author="Tammy Meek (ESO)" w:date="2024-05-01T13:57:00Z">
              <w:rPr>
                <w:rStyle w:val="normaltextrun"/>
                <w:rFonts w:ascii="Arial" w:hAnsi="Arial" w:cs="Arial"/>
                <w:sz w:val="22"/>
                <w:szCs w:val="22"/>
              </w:rPr>
            </w:rPrChange>
          </w:rPr>
          <w:t> </w:t>
        </w:r>
        <w:r w:rsidR="00791FB4" w:rsidRPr="00227075">
          <w:rPr>
            <w:rStyle w:val="normaltextrun"/>
            <w:rFonts w:ascii="Arial" w:hAnsi="Arial" w:cs="Arial"/>
            <w:sz w:val="21"/>
            <w:szCs w:val="21"/>
            <w:rPrChange w:id="465" w:author="Tammy Meek (ESO)" w:date="2024-05-01T13:57:00Z">
              <w:rPr>
                <w:rStyle w:val="normaltextrun"/>
                <w:rFonts w:ascii="Aptos" w:hAnsi="Aptos" w:cs="Segoe UI"/>
                <w:b/>
                <w:bCs/>
                <w:sz w:val="22"/>
                <w:szCs w:val="22"/>
              </w:rPr>
            </w:rPrChange>
          </w:rPr>
          <w:t>User</w:t>
        </w:r>
        <w:r w:rsidR="00791FB4" w:rsidRPr="00227075">
          <w:rPr>
            <w:rStyle w:val="normaltextrun"/>
            <w:rFonts w:ascii="Arial" w:hAnsi="Arial" w:cs="Arial"/>
            <w:sz w:val="21"/>
            <w:szCs w:val="21"/>
            <w:rPrChange w:id="466" w:author="Tammy Meek (ESO)" w:date="2024-05-01T13:57:00Z">
              <w:rPr>
                <w:rStyle w:val="normaltextrun"/>
                <w:rFonts w:ascii="Aptos" w:hAnsi="Aptos" w:cs="Segoe UI"/>
                <w:sz w:val="22"/>
                <w:szCs w:val="22"/>
              </w:rPr>
            </w:rPrChange>
          </w:rPr>
          <w:t xml:space="preserve">  to whom a request is made under </w:t>
        </w:r>
      </w:ins>
      <w:ins w:id="467" w:author="Tammy Meek (ESO)" w:date="2024-05-01T13:47:00Z">
        <w:r w:rsidRPr="00227075">
          <w:rPr>
            <w:rStyle w:val="normaltextrun"/>
            <w:rFonts w:ascii="Arial" w:hAnsi="Arial" w:cs="Arial"/>
            <w:sz w:val="21"/>
            <w:szCs w:val="21"/>
          </w:rPr>
          <w:t>1.25</w:t>
        </w:r>
      </w:ins>
      <w:ins w:id="468" w:author="Tammy Meek (ESO)" w:date="2024-05-01T13:43:00Z">
        <w:r w:rsidR="00791FB4" w:rsidRPr="00227075">
          <w:rPr>
            <w:rStyle w:val="normaltextrun"/>
            <w:rFonts w:ascii="Arial" w:hAnsi="Arial" w:cs="Arial"/>
            <w:sz w:val="21"/>
            <w:szCs w:val="21"/>
            <w:rPrChange w:id="469" w:author="Tammy Meek (ESO)" w:date="2024-05-01T13:57:00Z">
              <w:rPr>
                <w:rStyle w:val="normaltextrun"/>
                <w:rFonts w:ascii="Aptos" w:hAnsi="Aptos" w:cs="Segoe UI"/>
                <w:sz w:val="22"/>
                <w:szCs w:val="22"/>
              </w:rPr>
            </w:rPrChange>
          </w:rPr>
          <w:t>.2 must, so far as reasonably practicable, provide the requested information within such reasonable period, and in</w:t>
        </w:r>
        <w:r w:rsidR="00791FB4" w:rsidRPr="00227075">
          <w:rPr>
            <w:rStyle w:val="normaltextrun"/>
            <w:rFonts w:ascii="Arial" w:hAnsi="Arial" w:cs="Arial"/>
            <w:sz w:val="21"/>
            <w:szCs w:val="21"/>
            <w:rPrChange w:id="470" w:author="Tammy Meek (ESO)" w:date="2024-05-01T13:57:00Z">
              <w:rPr>
                <w:rStyle w:val="normaltextrun"/>
                <w:rFonts w:ascii="Arial" w:hAnsi="Arial" w:cs="Arial"/>
                <w:sz w:val="22"/>
                <w:szCs w:val="22"/>
              </w:rPr>
            </w:rPrChange>
          </w:rPr>
          <w:t> </w:t>
        </w:r>
        <w:r w:rsidR="00791FB4" w:rsidRPr="00227075">
          <w:rPr>
            <w:rStyle w:val="normaltextrun"/>
            <w:rFonts w:ascii="Arial" w:hAnsi="Arial" w:cs="Arial"/>
            <w:sz w:val="21"/>
            <w:szCs w:val="21"/>
            <w:rPrChange w:id="471" w:author="Tammy Meek (ESO)" w:date="2024-05-01T13:57:00Z">
              <w:rPr>
                <w:rStyle w:val="normaltextrun"/>
                <w:rFonts w:ascii="Aptos" w:hAnsi="Aptos" w:cs="Segoe UI"/>
                <w:sz w:val="22"/>
                <w:szCs w:val="22"/>
              </w:rPr>
            </w:rPrChange>
          </w:rPr>
          <w:t>such reasonable form and manner, as may be specified in the</w:t>
        </w:r>
        <w:r w:rsidR="00791FB4" w:rsidRPr="00227075">
          <w:rPr>
            <w:rStyle w:val="normaltextrun"/>
            <w:rFonts w:ascii="Arial" w:hAnsi="Arial" w:cs="Arial"/>
            <w:sz w:val="21"/>
            <w:szCs w:val="21"/>
            <w:rPrChange w:id="472" w:author="Tammy Meek (ESO)" w:date="2024-05-01T13:57:00Z">
              <w:rPr>
                <w:rStyle w:val="normaltextrun"/>
                <w:rFonts w:ascii="Arial" w:hAnsi="Arial" w:cs="Arial"/>
                <w:sz w:val="22"/>
                <w:szCs w:val="22"/>
              </w:rPr>
            </w:rPrChange>
          </w:rPr>
          <w:t> </w:t>
        </w:r>
        <w:r w:rsidR="00791FB4" w:rsidRPr="00227075">
          <w:rPr>
            <w:rStyle w:val="normaltextrun"/>
            <w:rFonts w:ascii="Arial" w:hAnsi="Arial" w:cs="Arial"/>
            <w:sz w:val="21"/>
            <w:szCs w:val="21"/>
            <w:rPrChange w:id="473" w:author="Tammy Meek (ESO)" w:date="2024-05-01T13:57:00Z">
              <w:rPr>
                <w:rStyle w:val="normaltextrun"/>
                <w:rFonts w:ascii="Aptos" w:hAnsi="Aptos" w:cs="Segoe UI"/>
                <w:b/>
                <w:bCs/>
                <w:sz w:val="22"/>
                <w:szCs w:val="22"/>
              </w:rPr>
            </w:rPrChange>
          </w:rPr>
          <w:t>Information Request Notice</w:t>
        </w:r>
        <w:r w:rsidR="00791FB4" w:rsidRPr="00227075">
          <w:rPr>
            <w:rStyle w:val="normaltextrun"/>
            <w:rFonts w:ascii="Arial" w:hAnsi="Arial" w:cs="Arial"/>
            <w:sz w:val="21"/>
            <w:szCs w:val="21"/>
            <w:rPrChange w:id="474" w:author="Tammy Meek (ESO)" w:date="2024-05-01T13:57:00Z">
              <w:rPr>
                <w:rStyle w:val="normaltextrun"/>
                <w:rFonts w:ascii="Aptos" w:hAnsi="Aptos" w:cs="Segoe UI"/>
                <w:sz w:val="22"/>
                <w:szCs w:val="22"/>
              </w:rPr>
            </w:rPrChange>
          </w:rPr>
          <w:t>.</w:t>
        </w:r>
        <w:r w:rsidR="00791FB4" w:rsidRPr="00227075">
          <w:rPr>
            <w:rStyle w:val="eop"/>
            <w:rFonts w:ascii="Arial" w:hAnsi="Arial" w:cs="Arial"/>
            <w:sz w:val="21"/>
            <w:szCs w:val="21"/>
            <w:rPrChange w:id="475" w:author="Tammy Meek (ESO)" w:date="2024-05-01T13:57:00Z">
              <w:rPr>
                <w:rStyle w:val="eop"/>
                <w:rFonts w:ascii="Aptos" w:hAnsi="Aptos" w:cs="Segoe UI"/>
                <w:sz w:val="22"/>
                <w:szCs w:val="22"/>
              </w:rPr>
            </w:rPrChange>
          </w:rPr>
          <w:t> </w:t>
        </w:r>
      </w:ins>
    </w:p>
    <w:p w14:paraId="4F4EC8C5" w14:textId="77777777" w:rsidR="006D7E22" w:rsidRPr="00227075" w:rsidRDefault="006D7E22">
      <w:pPr>
        <w:pStyle w:val="paragraph"/>
        <w:spacing w:before="0" w:beforeAutospacing="0" w:after="0" w:afterAutospacing="0"/>
        <w:ind w:left="1440" w:hanging="1440"/>
        <w:jc w:val="both"/>
        <w:textAlignment w:val="baseline"/>
        <w:rPr>
          <w:ins w:id="476" w:author="Tammy Meek (ESO)" w:date="2024-05-01T13:43:00Z"/>
          <w:rFonts w:ascii="Arial" w:hAnsi="Arial" w:cs="Arial"/>
          <w:sz w:val="21"/>
          <w:szCs w:val="21"/>
          <w:rPrChange w:id="477" w:author="Tammy Meek (ESO)" w:date="2024-05-01T13:57:00Z">
            <w:rPr>
              <w:ins w:id="478" w:author="Tammy Meek (ESO)" w:date="2024-05-01T13:43:00Z"/>
              <w:rFonts w:ascii="Segoe UI" w:hAnsi="Segoe UI" w:cs="Segoe UI"/>
              <w:sz w:val="18"/>
              <w:szCs w:val="18"/>
            </w:rPr>
          </w:rPrChange>
        </w:rPr>
        <w:pPrChange w:id="479" w:author="Tammy Meek (ESO)" w:date="2024-05-01T13:45:00Z">
          <w:pPr>
            <w:pStyle w:val="paragraph"/>
            <w:spacing w:before="0" w:beforeAutospacing="0" w:after="0" w:afterAutospacing="0"/>
            <w:ind w:left="1440" w:hanging="1440"/>
            <w:textAlignment w:val="baseline"/>
          </w:pPr>
        </w:pPrChange>
      </w:pPr>
    </w:p>
    <w:p w14:paraId="0F1BA9DE" w14:textId="1B2FEA09" w:rsidR="00791FB4" w:rsidRPr="00227075" w:rsidRDefault="004B346F">
      <w:pPr>
        <w:pStyle w:val="paragraph"/>
        <w:spacing w:before="0" w:beforeAutospacing="0" w:after="0" w:afterAutospacing="0"/>
        <w:ind w:left="1440" w:hanging="1440"/>
        <w:jc w:val="both"/>
        <w:textAlignment w:val="baseline"/>
        <w:rPr>
          <w:ins w:id="480" w:author="Tammy Meek (ESO)" w:date="2024-05-01T13:43:00Z"/>
          <w:rStyle w:val="eop"/>
          <w:rFonts w:ascii="Arial" w:hAnsi="Arial" w:cs="Arial"/>
          <w:sz w:val="21"/>
          <w:szCs w:val="21"/>
          <w:rPrChange w:id="481" w:author="Tammy Meek (ESO)" w:date="2024-05-01T13:57:00Z">
            <w:rPr>
              <w:ins w:id="482" w:author="Tammy Meek (ESO)" w:date="2024-05-01T13:43:00Z"/>
              <w:rStyle w:val="eop"/>
              <w:rFonts w:ascii="Aptos" w:hAnsi="Aptos" w:cs="Segoe UI"/>
              <w:sz w:val="22"/>
              <w:szCs w:val="22"/>
            </w:rPr>
          </w:rPrChange>
        </w:rPr>
        <w:pPrChange w:id="483" w:author="Tammy Meek (ESO)" w:date="2024-05-01T13:45:00Z">
          <w:pPr>
            <w:pStyle w:val="paragraph"/>
            <w:spacing w:before="0" w:beforeAutospacing="0" w:after="0" w:afterAutospacing="0"/>
            <w:ind w:left="1440" w:hanging="1440"/>
            <w:textAlignment w:val="baseline"/>
          </w:pPr>
        </w:pPrChange>
      </w:pPr>
      <w:ins w:id="484" w:author="Tammy Meek (ESO)" w:date="2024-05-01T13:47:00Z">
        <w:r w:rsidRPr="00227075">
          <w:rPr>
            <w:rStyle w:val="normaltextrun"/>
            <w:rFonts w:ascii="Arial" w:hAnsi="Arial" w:cs="Arial"/>
            <w:sz w:val="21"/>
            <w:szCs w:val="21"/>
          </w:rPr>
          <w:t>1.25</w:t>
        </w:r>
      </w:ins>
      <w:ins w:id="485" w:author="Tammy Meek (ESO)" w:date="2024-05-01T13:43:00Z">
        <w:r w:rsidR="00791FB4" w:rsidRPr="00227075">
          <w:rPr>
            <w:rStyle w:val="normaltextrun"/>
            <w:rFonts w:ascii="Arial" w:hAnsi="Arial" w:cs="Arial"/>
            <w:sz w:val="21"/>
            <w:szCs w:val="21"/>
            <w:rPrChange w:id="486" w:author="Tammy Meek (ESO)" w:date="2024-05-01T13:57:00Z">
              <w:rPr>
                <w:rStyle w:val="normaltextrun"/>
                <w:rFonts w:ascii="Aptos" w:hAnsi="Aptos" w:cs="Segoe UI"/>
                <w:sz w:val="22"/>
                <w:szCs w:val="22"/>
              </w:rPr>
            </w:rPrChange>
          </w:rPr>
          <w:t>.5</w:t>
        </w:r>
        <w:r w:rsidR="00791FB4" w:rsidRPr="00227075">
          <w:rPr>
            <w:rStyle w:val="tabchar"/>
            <w:rFonts w:ascii="Arial" w:hAnsi="Arial" w:cs="Arial"/>
            <w:sz w:val="21"/>
            <w:szCs w:val="21"/>
            <w:rPrChange w:id="487" w:author="Tammy Meek (ESO)" w:date="2024-05-01T13:57:00Z">
              <w:rPr>
                <w:rStyle w:val="tabchar"/>
                <w:rFonts w:ascii="Calibri" w:hAnsi="Calibri" w:cs="Calibri"/>
                <w:sz w:val="22"/>
                <w:szCs w:val="22"/>
              </w:rPr>
            </w:rPrChange>
          </w:rPr>
          <w:tab/>
        </w:r>
      </w:ins>
      <w:r w:rsidR="004A5B8D">
        <w:rPr>
          <w:rStyle w:val="normaltextrun"/>
          <w:rFonts w:ascii="Arial" w:hAnsi="Arial" w:cs="Arial"/>
          <w:sz w:val="21"/>
          <w:szCs w:val="21"/>
        </w:rPr>
        <w:t>T</w:t>
      </w:r>
      <w:ins w:id="488" w:author="Tammy Meek (ESO)" w:date="2024-05-01T13:50:00Z">
        <w:r w:rsidRPr="00227075">
          <w:rPr>
            <w:rStyle w:val="normaltextrun"/>
            <w:rFonts w:ascii="Arial" w:hAnsi="Arial" w:cs="Arial"/>
            <w:sz w:val="21"/>
            <w:szCs w:val="21"/>
            <w:rPrChange w:id="489" w:author="Tammy Meek (ESO)" w:date="2024-05-01T13:57:00Z">
              <w:rPr>
                <w:rStyle w:val="normaltextrun"/>
                <w:rFonts w:ascii="Arial" w:hAnsi="Arial" w:cs="Arial"/>
                <w:b/>
                <w:bCs/>
                <w:sz w:val="21"/>
                <w:szCs w:val="21"/>
              </w:rPr>
            </w:rPrChange>
          </w:rPr>
          <w:t xml:space="preserve">he </w:t>
        </w:r>
      </w:ins>
      <w:ins w:id="490" w:author="Tammy Meek (ESO)" w:date="2024-05-02T10:35:00Z">
        <w:r w:rsidR="00362AAE" w:rsidRPr="00362AAE">
          <w:rPr>
            <w:rStyle w:val="normaltextrun"/>
            <w:rFonts w:ascii="Arial" w:hAnsi="Arial" w:cs="Arial"/>
            <w:i/>
            <w:iCs/>
            <w:sz w:val="21"/>
            <w:szCs w:val="21"/>
          </w:rPr>
          <w:t>ISOP</w:t>
        </w:r>
      </w:ins>
      <w:ins w:id="491" w:author="Tammy Meek (ESO)" w:date="2024-05-01T13:43:00Z">
        <w:r w:rsidR="00791FB4" w:rsidRPr="00227075">
          <w:rPr>
            <w:rStyle w:val="normaltextrun"/>
            <w:rFonts w:ascii="Arial" w:hAnsi="Arial" w:cs="Arial"/>
            <w:sz w:val="21"/>
            <w:szCs w:val="21"/>
            <w:rPrChange w:id="492" w:author="Tammy Meek (ESO)" w:date="2024-05-01T13:57:00Z">
              <w:rPr>
                <w:rStyle w:val="normaltextrun"/>
                <w:rFonts w:ascii="Aptos" w:hAnsi="Aptos" w:cs="Segoe UI"/>
                <w:sz w:val="22"/>
                <w:szCs w:val="22"/>
              </w:rPr>
            </w:rPrChange>
          </w:rPr>
          <w:t xml:space="preserve"> must, unless the </w:t>
        </w:r>
        <w:r w:rsidR="00791FB4" w:rsidRPr="00227075">
          <w:rPr>
            <w:rStyle w:val="normaltextrun"/>
            <w:rFonts w:ascii="Arial" w:hAnsi="Arial" w:cs="Arial"/>
            <w:sz w:val="21"/>
            <w:szCs w:val="21"/>
            <w:rPrChange w:id="493" w:author="Tammy Meek (ESO)" w:date="2024-05-01T13:57:00Z">
              <w:rPr>
                <w:rStyle w:val="normaltextrun"/>
                <w:rFonts w:ascii="Aptos" w:hAnsi="Aptos" w:cs="Segoe UI"/>
                <w:b/>
                <w:bCs/>
                <w:sz w:val="22"/>
                <w:szCs w:val="22"/>
              </w:rPr>
            </w:rPrChange>
          </w:rPr>
          <w:t>Authority</w:t>
        </w:r>
        <w:r w:rsidR="00791FB4" w:rsidRPr="00227075">
          <w:rPr>
            <w:rStyle w:val="normaltextrun"/>
            <w:rFonts w:ascii="Arial" w:hAnsi="Arial" w:cs="Arial"/>
            <w:sz w:val="21"/>
            <w:szCs w:val="21"/>
            <w:rPrChange w:id="494" w:author="Tammy Meek (ESO)" w:date="2024-05-01T13:57:00Z">
              <w:rPr>
                <w:rStyle w:val="normaltextrun"/>
                <w:rFonts w:ascii="Aptos" w:hAnsi="Aptos" w:cs="Segoe UI"/>
                <w:sz w:val="22"/>
                <w:szCs w:val="22"/>
              </w:rPr>
            </w:rPrChange>
          </w:rPr>
          <w:t xml:space="preserve"> otherwise consents, maintain for a period of 6 years and provide to the </w:t>
        </w:r>
        <w:r w:rsidR="00791FB4" w:rsidRPr="00227075">
          <w:rPr>
            <w:rStyle w:val="normaltextrun"/>
            <w:rFonts w:ascii="Arial" w:hAnsi="Arial" w:cs="Arial"/>
            <w:sz w:val="21"/>
            <w:szCs w:val="21"/>
            <w:rPrChange w:id="495" w:author="Tammy Meek (ESO)" w:date="2024-05-01T13:57:00Z">
              <w:rPr>
                <w:rStyle w:val="normaltextrun"/>
                <w:rFonts w:ascii="Aptos" w:hAnsi="Aptos" w:cs="Segoe UI"/>
                <w:b/>
                <w:bCs/>
                <w:sz w:val="22"/>
                <w:szCs w:val="22"/>
              </w:rPr>
            </w:rPrChange>
          </w:rPr>
          <w:t>Authority</w:t>
        </w:r>
        <w:r w:rsidR="00791FB4" w:rsidRPr="00227075">
          <w:rPr>
            <w:rStyle w:val="normaltextrun"/>
            <w:rFonts w:ascii="Arial" w:hAnsi="Arial" w:cs="Arial"/>
            <w:sz w:val="21"/>
            <w:szCs w:val="21"/>
            <w:rPrChange w:id="496" w:author="Tammy Meek (ESO)" w:date="2024-05-01T13:57:00Z">
              <w:rPr>
                <w:rStyle w:val="normaltextrun"/>
                <w:rFonts w:ascii="Aptos" w:hAnsi="Aptos" w:cs="Segoe UI"/>
                <w:sz w:val="22"/>
                <w:szCs w:val="22"/>
              </w:rPr>
            </w:rPrChange>
          </w:rPr>
          <w:t xml:space="preserve"> where required a record of information requests as detailed in condition D2(12) of the </w:t>
        </w:r>
      </w:ins>
      <w:ins w:id="497" w:author="Tammy Meek (ESO)" w:date="2024-05-02T10:32:00Z">
        <w:r w:rsidR="00362AAE" w:rsidRPr="00362AAE">
          <w:rPr>
            <w:rStyle w:val="normaltextrun"/>
            <w:rFonts w:ascii="Arial" w:hAnsi="Arial" w:cs="Arial"/>
            <w:i/>
            <w:iCs/>
            <w:sz w:val="21"/>
            <w:szCs w:val="21"/>
          </w:rPr>
          <w:t>ESO Licence</w:t>
        </w:r>
      </w:ins>
      <w:ins w:id="498" w:author="Tammy Meek (ESO)" w:date="2024-05-01T13:43:00Z">
        <w:r w:rsidR="00791FB4" w:rsidRPr="00227075">
          <w:rPr>
            <w:rStyle w:val="normaltextrun"/>
            <w:rFonts w:ascii="Arial" w:hAnsi="Arial" w:cs="Arial"/>
            <w:sz w:val="21"/>
            <w:szCs w:val="21"/>
            <w:rPrChange w:id="499" w:author="Tammy Meek (ESO)" w:date="2024-05-01T13:57:00Z">
              <w:rPr>
                <w:rStyle w:val="normaltextrun"/>
                <w:rFonts w:ascii="Aptos" w:hAnsi="Aptos" w:cs="Segoe UI"/>
                <w:sz w:val="22"/>
                <w:szCs w:val="22"/>
              </w:rPr>
            </w:rPrChange>
          </w:rPr>
          <w:t xml:space="preserve"> and </w:t>
        </w:r>
      </w:ins>
      <w:ins w:id="500" w:author="Tammy Meek (ESO)" w:date="2024-05-02T10:38:00Z">
        <w:r w:rsidR="007622B6" w:rsidRPr="007622B6">
          <w:rPr>
            <w:rStyle w:val="normaltextrun"/>
            <w:rFonts w:ascii="Arial" w:hAnsi="Arial" w:cs="Arial"/>
            <w:i/>
            <w:iCs/>
            <w:sz w:val="21"/>
            <w:szCs w:val="21"/>
          </w:rPr>
          <w:t>GSP Licence</w:t>
        </w:r>
      </w:ins>
      <w:ins w:id="501" w:author="Tammy Meek (ESO)" w:date="2024-05-01T13:43:00Z">
        <w:r w:rsidR="00791FB4" w:rsidRPr="00227075">
          <w:rPr>
            <w:rStyle w:val="normaltextrun"/>
            <w:rFonts w:ascii="Arial" w:hAnsi="Arial" w:cs="Arial"/>
            <w:sz w:val="21"/>
            <w:szCs w:val="21"/>
            <w:rPrChange w:id="502" w:author="Tammy Meek (ESO)" w:date="2024-05-01T13:57:00Z">
              <w:rPr>
                <w:rStyle w:val="normaltextrun"/>
                <w:rFonts w:ascii="Aptos" w:hAnsi="Aptos" w:cs="Segoe UI"/>
                <w:b/>
                <w:bCs/>
                <w:sz w:val="22"/>
                <w:szCs w:val="22"/>
              </w:rPr>
            </w:rPrChange>
          </w:rPr>
          <w:t xml:space="preserve"> </w:t>
        </w:r>
        <w:r w:rsidR="00791FB4" w:rsidRPr="00227075">
          <w:rPr>
            <w:rStyle w:val="normaltextrun"/>
            <w:rFonts w:ascii="Arial" w:hAnsi="Arial" w:cs="Arial"/>
            <w:sz w:val="21"/>
            <w:szCs w:val="21"/>
            <w:rPrChange w:id="503" w:author="Tammy Meek (ESO)" w:date="2024-05-01T13:57:00Z">
              <w:rPr>
                <w:rStyle w:val="normaltextrun"/>
                <w:rFonts w:ascii="Aptos" w:hAnsi="Aptos" w:cs="Segoe UI"/>
                <w:sz w:val="22"/>
                <w:szCs w:val="22"/>
              </w:rPr>
            </w:rPrChange>
          </w:rPr>
          <w:t>including</w:t>
        </w:r>
        <w:r w:rsidR="00791FB4" w:rsidRPr="00227075">
          <w:rPr>
            <w:rStyle w:val="eop"/>
            <w:rFonts w:ascii="Arial" w:hAnsi="Arial" w:cs="Arial"/>
            <w:sz w:val="21"/>
            <w:szCs w:val="21"/>
            <w:rPrChange w:id="504" w:author="Tammy Meek (ESO)" w:date="2024-05-01T13:57:00Z">
              <w:rPr>
                <w:rStyle w:val="eop"/>
                <w:rFonts w:ascii="Aptos" w:hAnsi="Aptos" w:cs="Segoe UI"/>
                <w:sz w:val="22"/>
                <w:szCs w:val="22"/>
              </w:rPr>
            </w:rPrChange>
          </w:rPr>
          <w:t> </w:t>
        </w:r>
      </w:ins>
    </w:p>
    <w:p w14:paraId="3AC761A7" w14:textId="77777777" w:rsidR="006D7E22" w:rsidRPr="00227075" w:rsidRDefault="006D7E22">
      <w:pPr>
        <w:pStyle w:val="paragraph"/>
        <w:spacing w:before="0" w:beforeAutospacing="0" w:after="0" w:afterAutospacing="0"/>
        <w:ind w:left="1440" w:hanging="1440"/>
        <w:jc w:val="both"/>
        <w:textAlignment w:val="baseline"/>
        <w:rPr>
          <w:ins w:id="505" w:author="Tammy Meek (ESO)" w:date="2024-05-01T13:43:00Z"/>
          <w:rFonts w:ascii="Arial" w:hAnsi="Arial" w:cs="Arial"/>
          <w:sz w:val="21"/>
          <w:szCs w:val="21"/>
          <w:rPrChange w:id="506" w:author="Tammy Meek (ESO)" w:date="2024-05-01T13:57:00Z">
            <w:rPr>
              <w:ins w:id="507" w:author="Tammy Meek (ESO)" w:date="2024-05-01T13:43:00Z"/>
              <w:rFonts w:ascii="Segoe UI" w:hAnsi="Segoe UI" w:cs="Segoe UI"/>
              <w:sz w:val="18"/>
              <w:szCs w:val="18"/>
            </w:rPr>
          </w:rPrChange>
        </w:rPr>
        <w:pPrChange w:id="508" w:author="Tammy Meek (ESO)" w:date="2024-05-01T13:45:00Z">
          <w:pPr>
            <w:pStyle w:val="paragraph"/>
            <w:spacing w:before="0" w:beforeAutospacing="0" w:after="0" w:afterAutospacing="0"/>
            <w:ind w:left="1440" w:hanging="1440"/>
            <w:textAlignment w:val="baseline"/>
          </w:pPr>
        </w:pPrChange>
      </w:pPr>
    </w:p>
    <w:p w14:paraId="33506E22" w14:textId="167A1EE8" w:rsidR="00791FB4" w:rsidRPr="00227075" w:rsidRDefault="00791FB4">
      <w:pPr>
        <w:pStyle w:val="paragraph"/>
        <w:numPr>
          <w:ilvl w:val="0"/>
          <w:numId w:val="62"/>
        </w:numPr>
        <w:spacing w:before="0" w:beforeAutospacing="0" w:after="0" w:afterAutospacing="0"/>
        <w:ind w:left="1985" w:hanging="567"/>
        <w:jc w:val="both"/>
        <w:textAlignment w:val="baseline"/>
        <w:rPr>
          <w:ins w:id="509" w:author="Tammy Meek (ESO)" w:date="2024-05-01T13:43:00Z"/>
          <w:rStyle w:val="eop"/>
          <w:rFonts w:ascii="Arial" w:hAnsi="Arial" w:cs="Arial"/>
          <w:sz w:val="21"/>
          <w:szCs w:val="21"/>
          <w:rPrChange w:id="510" w:author="Tammy Meek (ESO)" w:date="2024-05-01T13:57:00Z">
            <w:rPr>
              <w:ins w:id="511" w:author="Tammy Meek (ESO)" w:date="2024-05-01T13:43:00Z"/>
              <w:rStyle w:val="eop"/>
              <w:rFonts w:ascii="Aptos" w:hAnsi="Aptos" w:cs="Segoe UI"/>
              <w:sz w:val="22"/>
              <w:szCs w:val="22"/>
            </w:rPr>
          </w:rPrChange>
        </w:rPr>
        <w:pPrChange w:id="512" w:author="Tammy Meek (ESO)" w:date="2024-05-01T13:45:00Z">
          <w:pPr>
            <w:pStyle w:val="paragraph"/>
            <w:spacing w:before="0" w:beforeAutospacing="0" w:after="0" w:afterAutospacing="0"/>
            <w:ind w:left="720" w:firstLine="720"/>
            <w:textAlignment w:val="baseline"/>
          </w:pPr>
        </w:pPrChange>
      </w:pPr>
      <w:ins w:id="513" w:author="Tammy Meek (ESO)" w:date="2024-05-01T13:43:00Z">
        <w:r w:rsidRPr="00227075">
          <w:rPr>
            <w:rStyle w:val="normaltextrun"/>
            <w:rFonts w:ascii="Arial" w:hAnsi="Arial" w:cs="Arial"/>
            <w:sz w:val="21"/>
            <w:szCs w:val="21"/>
            <w:rPrChange w:id="514" w:author="Tammy Meek (ESO)" w:date="2024-05-01T13:57:00Z">
              <w:rPr>
                <w:rStyle w:val="normaltextrun"/>
                <w:rFonts w:ascii="Aptos" w:hAnsi="Aptos" w:cs="Segoe UI"/>
                <w:sz w:val="22"/>
                <w:szCs w:val="22"/>
              </w:rPr>
            </w:rPrChange>
          </w:rPr>
          <w:t xml:space="preserve">a copy of the </w:t>
        </w:r>
        <w:r w:rsidRPr="00227075">
          <w:rPr>
            <w:rStyle w:val="normaltextrun"/>
            <w:rFonts w:ascii="Arial" w:hAnsi="Arial" w:cs="Arial"/>
            <w:sz w:val="21"/>
            <w:szCs w:val="21"/>
            <w:rPrChange w:id="515" w:author="Tammy Meek (ESO)" w:date="2024-05-01T13:57:00Z">
              <w:rPr>
                <w:rStyle w:val="normaltextrun"/>
                <w:rFonts w:ascii="Aptos" w:hAnsi="Aptos" w:cs="Segoe UI"/>
                <w:b/>
                <w:bCs/>
                <w:sz w:val="22"/>
                <w:szCs w:val="22"/>
              </w:rPr>
            </w:rPrChange>
          </w:rPr>
          <w:t>Information Request Notice</w:t>
        </w:r>
        <w:r w:rsidRPr="00227075">
          <w:rPr>
            <w:rStyle w:val="normaltextrun"/>
            <w:rFonts w:ascii="Arial" w:hAnsi="Arial" w:cs="Arial"/>
            <w:sz w:val="21"/>
            <w:szCs w:val="21"/>
            <w:rPrChange w:id="516" w:author="Tammy Meek (ESO)" w:date="2024-05-01T13:57:00Z">
              <w:rPr>
                <w:rStyle w:val="normaltextrun"/>
                <w:rFonts w:ascii="Aptos" w:hAnsi="Aptos" w:cs="Segoe UI"/>
                <w:sz w:val="22"/>
                <w:szCs w:val="22"/>
              </w:rPr>
            </w:rPrChange>
          </w:rPr>
          <w:t>;</w:t>
        </w:r>
        <w:r w:rsidRPr="00227075">
          <w:rPr>
            <w:rStyle w:val="eop"/>
            <w:rFonts w:ascii="Arial" w:hAnsi="Arial" w:cs="Arial"/>
            <w:sz w:val="21"/>
            <w:szCs w:val="21"/>
            <w:rPrChange w:id="517" w:author="Tammy Meek (ESO)" w:date="2024-05-01T13:57:00Z">
              <w:rPr>
                <w:rStyle w:val="eop"/>
                <w:rFonts w:ascii="Aptos" w:hAnsi="Aptos" w:cs="Segoe UI"/>
                <w:sz w:val="22"/>
                <w:szCs w:val="22"/>
              </w:rPr>
            </w:rPrChange>
          </w:rPr>
          <w:t> </w:t>
        </w:r>
      </w:ins>
    </w:p>
    <w:p w14:paraId="7E94331F" w14:textId="77777777" w:rsidR="006D7E22" w:rsidRPr="00227075" w:rsidRDefault="006D7E22">
      <w:pPr>
        <w:pStyle w:val="paragraph"/>
        <w:spacing w:before="0" w:beforeAutospacing="0" w:after="0" w:afterAutospacing="0"/>
        <w:ind w:left="1985" w:hanging="567"/>
        <w:jc w:val="both"/>
        <w:textAlignment w:val="baseline"/>
        <w:rPr>
          <w:ins w:id="518" w:author="Tammy Meek (ESO)" w:date="2024-05-01T13:43:00Z"/>
          <w:rFonts w:ascii="Arial" w:hAnsi="Arial" w:cs="Arial"/>
          <w:sz w:val="21"/>
          <w:szCs w:val="21"/>
          <w:rPrChange w:id="519" w:author="Tammy Meek (ESO)" w:date="2024-05-01T13:57:00Z">
            <w:rPr>
              <w:ins w:id="520" w:author="Tammy Meek (ESO)" w:date="2024-05-01T13:43:00Z"/>
              <w:rFonts w:ascii="Segoe UI" w:hAnsi="Segoe UI" w:cs="Segoe UI"/>
              <w:sz w:val="18"/>
              <w:szCs w:val="18"/>
            </w:rPr>
          </w:rPrChange>
        </w:rPr>
        <w:pPrChange w:id="521" w:author="Tammy Meek (ESO)" w:date="2024-05-01T13:45:00Z">
          <w:pPr>
            <w:pStyle w:val="paragraph"/>
            <w:spacing w:before="0" w:beforeAutospacing="0" w:after="0" w:afterAutospacing="0"/>
            <w:ind w:left="720" w:firstLine="720"/>
            <w:textAlignment w:val="baseline"/>
          </w:pPr>
        </w:pPrChange>
      </w:pPr>
    </w:p>
    <w:p w14:paraId="2F9DE8F1" w14:textId="5300A1B9" w:rsidR="00791FB4" w:rsidRPr="00227075" w:rsidRDefault="00791FB4">
      <w:pPr>
        <w:pStyle w:val="paragraph"/>
        <w:numPr>
          <w:ilvl w:val="0"/>
          <w:numId w:val="62"/>
        </w:numPr>
        <w:spacing w:before="0" w:beforeAutospacing="0" w:after="0" w:afterAutospacing="0"/>
        <w:ind w:left="1985" w:hanging="567"/>
        <w:jc w:val="both"/>
        <w:textAlignment w:val="baseline"/>
        <w:rPr>
          <w:ins w:id="522" w:author="Tammy Meek (ESO)" w:date="2024-05-01T13:43:00Z"/>
          <w:rStyle w:val="eop"/>
          <w:rFonts w:ascii="Arial" w:hAnsi="Arial" w:cs="Arial"/>
          <w:sz w:val="21"/>
          <w:szCs w:val="21"/>
          <w:rPrChange w:id="523" w:author="Tammy Meek (ESO)" w:date="2024-05-01T13:57:00Z">
            <w:rPr>
              <w:ins w:id="524" w:author="Tammy Meek (ESO)" w:date="2024-05-01T13:43:00Z"/>
              <w:rStyle w:val="eop"/>
              <w:rFonts w:ascii="Aptos" w:hAnsi="Aptos" w:cs="Segoe UI"/>
              <w:sz w:val="22"/>
              <w:szCs w:val="22"/>
            </w:rPr>
          </w:rPrChange>
        </w:rPr>
        <w:pPrChange w:id="525" w:author="Tammy Meek (ESO)" w:date="2024-05-01T13:45:00Z">
          <w:pPr>
            <w:pStyle w:val="paragraph"/>
            <w:spacing w:before="0" w:beforeAutospacing="0" w:after="0" w:afterAutospacing="0"/>
            <w:ind w:left="720" w:firstLine="720"/>
            <w:textAlignment w:val="baseline"/>
          </w:pPr>
        </w:pPrChange>
      </w:pPr>
      <w:ins w:id="526" w:author="Tammy Meek (ESO)" w:date="2024-05-01T13:43:00Z">
        <w:r w:rsidRPr="00227075">
          <w:rPr>
            <w:rStyle w:val="normaltextrun"/>
            <w:rFonts w:ascii="Arial" w:hAnsi="Arial" w:cs="Arial"/>
            <w:sz w:val="21"/>
            <w:szCs w:val="21"/>
            <w:rPrChange w:id="527" w:author="Tammy Meek (ESO)" w:date="2024-05-01T13:57:00Z">
              <w:rPr>
                <w:rStyle w:val="normaltextrun"/>
                <w:rFonts w:ascii="Aptos" w:hAnsi="Aptos" w:cs="Segoe UI"/>
                <w:sz w:val="22"/>
                <w:szCs w:val="22"/>
              </w:rPr>
            </w:rPrChange>
          </w:rPr>
          <w:t>any subsequent variations to the original information requested;</w:t>
        </w:r>
        <w:r w:rsidRPr="00227075">
          <w:rPr>
            <w:rStyle w:val="eop"/>
            <w:rFonts w:ascii="Arial" w:hAnsi="Arial" w:cs="Arial"/>
            <w:sz w:val="21"/>
            <w:szCs w:val="21"/>
            <w:rPrChange w:id="528" w:author="Tammy Meek (ESO)" w:date="2024-05-01T13:57:00Z">
              <w:rPr>
                <w:rStyle w:val="eop"/>
                <w:rFonts w:ascii="Aptos" w:hAnsi="Aptos" w:cs="Segoe UI"/>
                <w:sz w:val="22"/>
                <w:szCs w:val="22"/>
              </w:rPr>
            </w:rPrChange>
          </w:rPr>
          <w:t> </w:t>
        </w:r>
      </w:ins>
    </w:p>
    <w:p w14:paraId="3F6CF2E8" w14:textId="77777777" w:rsidR="006D7E22" w:rsidRPr="00227075" w:rsidRDefault="006D7E22">
      <w:pPr>
        <w:pStyle w:val="paragraph"/>
        <w:spacing w:before="0" w:beforeAutospacing="0" w:after="0" w:afterAutospacing="0"/>
        <w:ind w:left="1985" w:hanging="567"/>
        <w:jc w:val="both"/>
        <w:textAlignment w:val="baseline"/>
        <w:rPr>
          <w:ins w:id="529" w:author="Tammy Meek (ESO)" w:date="2024-05-01T13:43:00Z"/>
          <w:rFonts w:ascii="Arial" w:hAnsi="Arial" w:cs="Arial"/>
          <w:sz w:val="21"/>
          <w:szCs w:val="21"/>
          <w:rPrChange w:id="530" w:author="Tammy Meek (ESO)" w:date="2024-05-01T13:57:00Z">
            <w:rPr>
              <w:ins w:id="531" w:author="Tammy Meek (ESO)" w:date="2024-05-01T13:43:00Z"/>
              <w:rFonts w:ascii="Segoe UI" w:hAnsi="Segoe UI" w:cs="Segoe UI"/>
              <w:sz w:val="18"/>
              <w:szCs w:val="18"/>
            </w:rPr>
          </w:rPrChange>
        </w:rPr>
        <w:pPrChange w:id="532" w:author="Tammy Meek (ESO)" w:date="2024-05-01T13:45:00Z">
          <w:pPr>
            <w:pStyle w:val="paragraph"/>
            <w:spacing w:before="0" w:beforeAutospacing="0" w:after="0" w:afterAutospacing="0"/>
            <w:ind w:left="720" w:firstLine="720"/>
            <w:textAlignment w:val="baseline"/>
          </w:pPr>
        </w:pPrChange>
      </w:pPr>
    </w:p>
    <w:p w14:paraId="57FE302E" w14:textId="4CA17FB3" w:rsidR="00791FB4" w:rsidRPr="00227075" w:rsidRDefault="00791FB4">
      <w:pPr>
        <w:pStyle w:val="paragraph"/>
        <w:numPr>
          <w:ilvl w:val="0"/>
          <w:numId w:val="62"/>
        </w:numPr>
        <w:spacing w:before="0" w:beforeAutospacing="0" w:after="0" w:afterAutospacing="0"/>
        <w:ind w:left="1985" w:hanging="567"/>
        <w:jc w:val="both"/>
        <w:textAlignment w:val="baseline"/>
        <w:rPr>
          <w:ins w:id="533" w:author="Tammy Meek (ESO)" w:date="2024-05-01T13:44:00Z"/>
          <w:rStyle w:val="eop"/>
          <w:rFonts w:ascii="Arial" w:hAnsi="Arial" w:cs="Arial"/>
          <w:sz w:val="21"/>
          <w:szCs w:val="21"/>
          <w:rPrChange w:id="534" w:author="Tammy Meek (ESO)" w:date="2024-05-01T13:57:00Z">
            <w:rPr>
              <w:ins w:id="535" w:author="Tammy Meek (ESO)" w:date="2024-05-01T13:44:00Z"/>
              <w:rStyle w:val="eop"/>
              <w:rFonts w:ascii="Aptos" w:hAnsi="Aptos" w:cs="Segoe UI"/>
              <w:sz w:val="22"/>
              <w:szCs w:val="22"/>
            </w:rPr>
          </w:rPrChange>
        </w:rPr>
        <w:pPrChange w:id="536" w:author="Tammy Meek (ESO)" w:date="2024-05-01T13:45:00Z">
          <w:pPr>
            <w:pStyle w:val="paragraph"/>
            <w:spacing w:before="0" w:beforeAutospacing="0" w:after="0" w:afterAutospacing="0"/>
            <w:ind w:left="1440"/>
            <w:textAlignment w:val="baseline"/>
          </w:pPr>
        </w:pPrChange>
      </w:pPr>
      <w:ins w:id="537" w:author="Tammy Meek (ESO)" w:date="2024-05-01T13:43:00Z">
        <w:r w:rsidRPr="00227075">
          <w:rPr>
            <w:rStyle w:val="normaltextrun"/>
            <w:rFonts w:ascii="Arial" w:hAnsi="Arial" w:cs="Arial"/>
            <w:sz w:val="21"/>
            <w:szCs w:val="21"/>
            <w:rPrChange w:id="538" w:author="Tammy Meek (ESO)" w:date="2024-05-01T13:57:00Z">
              <w:rPr>
                <w:rStyle w:val="normaltextrun"/>
                <w:rFonts w:ascii="Aptos" w:hAnsi="Aptos" w:cs="Segoe UI"/>
                <w:sz w:val="22"/>
                <w:szCs w:val="22"/>
              </w:rPr>
            </w:rPrChange>
          </w:rPr>
          <w:t>the recipient’s response to the notice, including any refusal or challenges to the notice or requested information;</w:t>
        </w:r>
        <w:r w:rsidRPr="00227075">
          <w:rPr>
            <w:rStyle w:val="eop"/>
            <w:rFonts w:ascii="Arial" w:hAnsi="Arial" w:cs="Arial"/>
            <w:sz w:val="21"/>
            <w:szCs w:val="21"/>
            <w:rPrChange w:id="539" w:author="Tammy Meek (ESO)" w:date="2024-05-01T13:57:00Z">
              <w:rPr>
                <w:rStyle w:val="eop"/>
                <w:rFonts w:ascii="Aptos" w:hAnsi="Aptos" w:cs="Segoe UI"/>
                <w:sz w:val="22"/>
                <w:szCs w:val="22"/>
              </w:rPr>
            </w:rPrChange>
          </w:rPr>
          <w:t> </w:t>
        </w:r>
      </w:ins>
    </w:p>
    <w:p w14:paraId="6AACC1B4" w14:textId="77777777" w:rsidR="006D7E22" w:rsidRPr="00227075" w:rsidRDefault="006D7E22">
      <w:pPr>
        <w:pStyle w:val="ListParagraph"/>
        <w:ind w:left="1985" w:hanging="567"/>
        <w:jc w:val="both"/>
        <w:rPr>
          <w:ins w:id="540" w:author="Tammy Meek (ESO)" w:date="2024-05-01T13:44:00Z"/>
          <w:rFonts w:ascii="Arial" w:hAnsi="Arial" w:cs="Arial"/>
          <w:sz w:val="21"/>
          <w:szCs w:val="21"/>
          <w:rPrChange w:id="541" w:author="Tammy Meek (ESO)" w:date="2024-05-01T13:57:00Z">
            <w:rPr>
              <w:ins w:id="542" w:author="Tammy Meek (ESO)" w:date="2024-05-01T13:44:00Z"/>
              <w:rFonts w:ascii="Segoe UI" w:hAnsi="Segoe UI" w:cs="Segoe UI"/>
              <w:sz w:val="18"/>
              <w:szCs w:val="18"/>
            </w:rPr>
          </w:rPrChange>
        </w:rPr>
        <w:pPrChange w:id="543" w:author="Tammy Meek (ESO)" w:date="2024-05-01T13:45:00Z">
          <w:pPr>
            <w:pStyle w:val="paragraph"/>
            <w:numPr>
              <w:numId w:val="62"/>
            </w:numPr>
            <w:spacing w:before="0" w:beforeAutospacing="0" w:after="0" w:afterAutospacing="0"/>
            <w:ind w:left="1800" w:hanging="360"/>
            <w:textAlignment w:val="baseline"/>
          </w:pPr>
        </w:pPrChange>
      </w:pPr>
    </w:p>
    <w:p w14:paraId="4D8B2B41" w14:textId="52FADF9D" w:rsidR="00791FB4" w:rsidRPr="00227075" w:rsidRDefault="00791FB4">
      <w:pPr>
        <w:pStyle w:val="paragraph"/>
        <w:numPr>
          <w:ilvl w:val="0"/>
          <w:numId w:val="62"/>
        </w:numPr>
        <w:spacing w:before="0" w:beforeAutospacing="0" w:after="0" w:afterAutospacing="0"/>
        <w:ind w:left="1985" w:hanging="567"/>
        <w:jc w:val="both"/>
        <w:textAlignment w:val="baseline"/>
        <w:rPr>
          <w:ins w:id="544" w:author="Tammy Meek (ESO)" w:date="2024-05-01T13:44:00Z"/>
          <w:rStyle w:val="eop"/>
          <w:rFonts w:ascii="Arial" w:hAnsi="Arial" w:cs="Arial"/>
          <w:sz w:val="21"/>
          <w:szCs w:val="21"/>
          <w:rPrChange w:id="545" w:author="Tammy Meek (ESO)" w:date="2024-05-01T13:57:00Z">
            <w:rPr>
              <w:ins w:id="546" w:author="Tammy Meek (ESO)" w:date="2024-05-01T13:44:00Z"/>
              <w:rStyle w:val="eop"/>
              <w:rFonts w:ascii="Aptos" w:hAnsi="Aptos" w:cs="Segoe UI"/>
              <w:sz w:val="22"/>
              <w:szCs w:val="22"/>
            </w:rPr>
          </w:rPrChange>
        </w:rPr>
        <w:pPrChange w:id="547" w:author="Tammy Meek (ESO)" w:date="2024-05-01T13:45:00Z">
          <w:pPr>
            <w:pStyle w:val="paragraph"/>
            <w:spacing w:before="0" w:beforeAutospacing="0" w:after="0" w:afterAutospacing="0"/>
            <w:ind w:left="720" w:firstLine="720"/>
            <w:textAlignment w:val="baseline"/>
          </w:pPr>
        </w:pPrChange>
      </w:pPr>
      <w:ins w:id="548" w:author="Tammy Meek (ESO)" w:date="2024-05-01T13:43:00Z">
        <w:r w:rsidRPr="00227075">
          <w:rPr>
            <w:rStyle w:val="normaltextrun"/>
            <w:rFonts w:ascii="Arial" w:hAnsi="Arial" w:cs="Arial"/>
            <w:sz w:val="21"/>
            <w:szCs w:val="21"/>
            <w:rPrChange w:id="549" w:author="Tammy Meek (ESO)" w:date="2024-05-01T13:57:00Z">
              <w:rPr>
                <w:rStyle w:val="normaltextrun"/>
                <w:rFonts w:ascii="Aptos" w:hAnsi="Aptos" w:cs="Segoe UI"/>
                <w:sz w:val="22"/>
                <w:szCs w:val="22"/>
              </w:rPr>
            </w:rPrChange>
          </w:rPr>
          <w:lastRenderedPageBreak/>
          <w:t>the time taken for the recipient to provide the requested information;</w:t>
        </w:r>
        <w:r w:rsidRPr="00227075">
          <w:rPr>
            <w:rStyle w:val="eop"/>
            <w:rFonts w:ascii="Arial" w:hAnsi="Arial" w:cs="Arial"/>
            <w:sz w:val="21"/>
            <w:szCs w:val="21"/>
            <w:rPrChange w:id="550" w:author="Tammy Meek (ESO)" w:date="2024-05-01T13:57:00Z">
              <w:rPr>
                <w:rStyle w:val="eop"/>
                <w:rFonts w:ascii="Aptos" w:hAnsi="Aptos" w:cs="Segoe UI"/>
                <w:sz w:val="22"/>
                <w:szCs w:val="22"/>
              </w:rPr>
            </w:rPrChange>
          </w:rPr>
          <w:t> </w:t>
        </w:r>
      </w:ins>
    </w:p>
    <w:p w14:paraId="7D6178C7" w14:textId="77777777" w:rsidR="006D7E22" w:rsidRPr="00227075" w:rsidRDefault="006D7E22">
      <w:pPr>
        <w:pStyle w:val="ListParagraph"/>
        <w:ind w:left="1985" w:hanging="567"/>
        <w:jc w:val="both"/>
        <w:rPr>
          <w:ins w:id="551" w:author="Tammy Meek (ESO)" w:date="2024-05-01T13:44:00Z"/>
          <w:rFonts w:ascii="Arial" w:hAnsi="Arial" w:cs="Arial"/>
          <w:sz w:val="21"/>
          <w:szCs w:val="21"/>
          <w:rPrChange w:id="552" w:author="Tammy Meek (ESO)" w:date="2024-05-01T13:57:00Z">
            <w:rPr>
              <w:ins w:id="553" w:author="Tammy Meek (ESO)" w:date="2024-05-01T13:44:00Z"/>
              <w:rFonts w:ascii="Segoe UI" w:hAnsi="Segoe UI" w:cs="Segoe UI"/>
              <w:sz w:val="18"/>
              <w:szCs w:val="18"/>
            </w:rPr>
          </w:rPrChange>
        </w:rPr>
        <w:pPrChange w:id="554" w:author="Tammy Meek (ESO)" w:date="2024-05-01T13:45:00Z">
          <w:pPr>
            <w:pStyle w:val="paragraph"/>
            <w:numPr>
              <w:numId w:val="62"/>
            </w:numPr>
            <w:spacing w:before="0" w:beforeAutospacing="0" w:after="0" w:afterAutospacing="0"/>
            <w:ind w:left="1800" w:hanging="360"/>
            <w:textAlignment w:val="baseline"/>
          </w:pPr>
        </w:pPrChange>
      </w:pPr>
    </w:p>
    <w:p w14:paraId="6F072E95" w14:textId="02CE1308" w:rsidR="00791FB4" w:rsidRPr="00227075" w:rsidRDefault="00791FB4">
      <w:pPr>
        <w:pStyle w:val="paragraph"/>
        <w:numPr>
          <w:ilvl w:val="0"/>
          <w:numId w:val="62"/>
        </w:numPr>
        <w:spacing w:before="0" w:beforeAutospacing="0" w:after="0" w:afterAutospacing="0"/>
        <w:ind w:left="1985" w:hanging="567"/>
        <w:jc w:val="both"/>
        <w:textAlignment w:val="baseline"/>
        <w:rPr>
          <w:ins w:id="555" w:author="Tammy Meek (ESO)" w:date="2024-05-01T13:44:00Z"/>
          <w:rStyle w:val="eop"/>
          <w:rFonts w:ascii="Arial" w:hAnsi="Arial" w:cs="Arial"/>
          <w:sz w:val="21"/>
          <w:szCs w:val="21"/>
          <w:rPrChange w:id="556" w:author="Tammy Meek (ESO)" w:date="2024-05-01T13:57:00Z">
            <w:rPr>
              <w:ins w:id="557" w:author="Tammy Meek (ESO)" w:date="2024-05-01T13:44:00Z"/>
              <w:rStyle w:val="eop"/>
              <w:rFonts w:ascii="Aptos" w:hAnsi="Aptos" w:cs="Segoe UI"/>
              <w:sz w:val="22"/>
              <w:szCs w:val="22"/>
            </w:rPr>
          </w:rPrChange>
        </w:rPr>
        <w:pPrChange w:id="558" w:author="Tammy Meek (ESO)" w:date="2024-05-01T13:45:00Z">
          <w:pPr>
            <w:pStyle w:val="paragraph"/>
            <w:spacing w:before="0" w:beforeAutospacing="0" w:after="0" w:afterAutospacing="0"/>
            <w:ind w:left="720" w:firstLine="720"/>
            <w:textAlignment w:val="baseline"/>
          </w:pPr>
        </w:pPrChange>
      </w:pPr>
      <w:ins w:id="559" w:author="Tammy Meek (ESO)" w:date="2024-05-01T13:43:00Z">
        <w:r w:rsidRPr="00227075">
          <w:rPr>
            <w:rStyle w:val="normaltextrun"/>
            <w:rFonts w:ascii="Arial" w:hAnsi="Arial" w:cs="Arial"/>
            <w:sz w:val="21"/>
            <w:szCs w:val="21"/>
            <w:rPrChange w:id="560" w:author="Tammy Meek (ESO)" w:date="2024-05-01T13:57:00Z">
              <w:rPr>
                <w:rStyle w:val="normaltextrun"/>
                <w:rFonts w:ascii="Aptos" w:hAnsi="Aptos" w:cs="Segoe UI"/>
                <w:sz w:val="22"/>
                <w:szCs w:val="22"/>
              </w:rPr>
            </w:rPrChange>
          </w:rPr>
          <w:t>the manner and form the information was provided in; and</w:t>
        </w:r>
        <w:r w:rsidRPr="00227075">
          <w:rPr>
            <w:rStyle w:val="eop"/>
            <w:rFonts w:ascii="Arial" w:hAnsi="Arial" w:cs="Arial"/>
            <w:sz w:val="21"/>
            <w:szCs w:val="21"/>
            <w:rPrChange w:id="561" w:author="Tammy Meek (ESO)" w:date="2024-05-01T13:57:00Z">
              <w:rPr>
                <w:rStyle w:val="eop"/>
                <w:rFonts w:ascii="Aptos" w:hAnsi="Aptos" w:cs="Segoe UI"/>
                <w:sz w:val="22"/>
                <w:szCs w:val="22"/>
              </w:rPr>
            </w:rPrChange>
          </w:rPr>
          <w:t> </w:t>
        </w:r>
      </w:ins>
    </w:p>
    <w:p w14:paraId="36BCD4F3" w14:textId="77777777" w:rsidR="00F96A3B" w:rsidRPr="00227075" w:rsidRDefault="00F96A3B">
      <w:pPr>
        <w:pStyle w:val="ListParagraph"/>
        <w:ind w:left="1985" w:hanging="567"/>
        <w:jc w:val="both"/>
        <w:rPr>
          <w:ins w:id="562" w:author="Tammy Meek (ESO)" w:date="2024-05-01T13:44:00Z"/>
          <w:rFonts w:ascii="Arial" w:hAnsi="Arial" w:cs="Arial"/>
          <w:sz w:val="21"/>
          <w:szCs w:val="21"/>
          <w:rPrChange w:id="563" w:author="Tammy Meek (ESO)" w:date="2024-05-01T13:57:00Z">
            <w:rPr>
              <w:ins w:id="564" w:author="Tammy Meek (ESO)" w:date="2024-05-01T13:44:00Z"/>
              <w:rFonts w:ascii="Segoe UI" w:hAnsi="Segoe UI" w:cs="Segoe UI"/>
              <w:sz w:val="18"/>
              <w:szCs w:val="18"/>
            </w:rPr>
          </w:rPrChange>
        </w:rPr>
        <w:pPrChange w:id="565" w:author="Tammy Meek (ESO)" w:date="2024-05-01T13:45:00Z">
          <w:pPr>
            <w:pStyle w:val="paragraph"/>
            <w:numPr>
              <w:numId w:val="62"/>
            </w:numPr>
            <w:spacing w:before="0" w:beforeAutospacing="0" w:after="0" w:afterAutospacing="0"/>
            <w:ind w:left="1800" w:hanging="360"/>
            <w:textAlignment w:val="baseline"/>
          </w:pPr>
        </w:pPrChange>
      </w:pPr>
    </w:p>
    <w:p w14:paraId="0192FF65" w14:textId="1A555DBE" w:rsidR="00791FB4" w:rsidRPr="00F96A3B" w:rsidRDefault="00791FB4">
      <w:pPr>
        <w:pStyle w:val="paragraph"/>
        <w:numPr>
          <w:ilvl w:val="0"/>
          <w:numId w:val="62"/>
        </w:numPr>
        <w:spacing w:before="0" w:beforeAutospacing="0" w:after="0" w:afterAutospacing="0"/>
        <w:jc w:val="both"/>
        <w:textAlignment w:val="baseline"/>
        <w:rPr>
          <w:ins w:id="566" w:author="Tammy Meek (ESO)" w:date="2024-05-01T13:43:00Z"/>
          <w:rFonts w:ascii="Arial" w:hAnsi="Arial" w:cs="Arial"/>
          <w:sz w:val="21"/>
          <w:szCs w:val="21"/>
          <w:rPrChange w:id="567" w:author="Tammy Meek (ESO)" w:date="2024-05-01T13:45:00Z">
            <w:rPr>
              <w:ins w:id="568" w:author="Tammy Meek (ESO)" w:date="2024-05-01T13:43:00Z"/>
              <w:rFonts w:ascii="Segoe UI" w:hAnsi="Segoe UI" w:cs="Segoe UI"/>
              <w:sz w:val="18"/>
              <w:szCs w:val="18"/>
            </w:rPr>
          </w:rPrChange>
        </w:rPr>
        <w:pPrChange w:id="569" w:author="Tammy Meek (ESO)" w:date="2024-05-01T13:45:00Z">
          <w:pPr>
            <w:pStyle w:val="paragraph"/>
            <w:spacing w:before="0" w:beforeAutospacing="0" w:after="0" w:afterAutospacing="0"/>
            <w:ind w:left="1440"/>
            <w:textAlignment w:val="baseline"/>
          </w:pPr>
        </w:pPrChange>
      </w:pPr>
      <w:ins w:id="570" w:author="Tammy Meek (ESO)" w:date="2024-05-01T13:43:00Z">
        <w:r w:rsidRPr="00227075">
          <w:rPr>
            <w:rStyle w:val="normaltextrun"/>
            <w:rFonts w:ascii="Arial" w:hAnsi="Arial" w:cs="Arial"/>
            <w:sz w:val="21"/>
            <w:szCs w:val="21"/>
            <w:rPrChange w:id="571" w:author="Tammy Meek (ESO)" w:date="2024-05-01T13:57:00Z">
              <w:rPr>
                <w:rStyle w:val="normaltextrun"/>
                <w:rFonts w:ascii="Aptos" w:hAnsi="Aptos" w:cs="Segoe UI"/>
                <w:sz w:val="22"/>
                <w:szCs w:val="22"/>
              </w:rPr>
            </w:rPrChange>
          </w:rPr>
          <w:t xml:space="preserve"> the information provided in response to the notice, and whether such information complied, in </w:t>
        </w:r>
      </w:ins>
      <w:ins w:id="572" w:author="Tammy Meek (ESO)" w:date="2024-05-01T13:50:00Z">
        <w:r w:rsidR="004B346F" w:rsidRPr="00227075">
          <w:rPr>
            <w:rStyle w:val="normaltextrun"/>
            <w:rFonts w:ascii="Arial" w:hAnsi="Arial" w:cs="Arial"/>
            <w:sz w:val="21"/>
            <w:szCs w:val="21"/>
            <w:rPrChange w:id="573" w:author="Tammy Meek (ESO)" w:date="2024-05-01T13:57:00Z">
              <w:rPr>
                <w:rStyle w:val="normaltextrun"/>
                <w:rFonts w:ascii="Arial" w:hAnsi="Arial" w:cs="Arial"/>
                <w:b/>
                <w:bCs/>
                <w:sz w:val="21"/>
                <w:szCs w:val="21"/>
              </w:rPr>
            </w:rPrChange>
          </w:rPr>
          <w:t xml:space="preserve">the </w:t>
        </w:r>
      </w:ins>
      <w:ins w:id="574" w:author="Tammy Meek (ESO)" w:date="2024-05-02T10:35:00Z">
        <w:r w:rsidR="00362AAE" w:rsidRPr="00362AAE">
          <w:rPr>
            <w:rStyle w:val="normaltextrun"/>
            <w:rFonts w:ascii="Arial" w:hAnsi="Arial" w:cs="Arial"/>
            <w:i/>
            <w:iCs/>
            <w:sz w:val="21"/>
            <w:szCs w:val="21"/>
          </w:rPr>
          <w:t>ISOP</w:t>
        </w:r>
      </w:ins>
      <w:ins w:id="575" w:author="Tammy Meek (ESO)" w:date="2024-05-01T13:43:00Z">
        <w:r w:rsidRPr="00227075">
          <w:rPr>
            <w:rStyle w:val="normaltextrun"/>
            <w:rFonts w:ascii="Arial" w:hAnsi="Arial" w:cs="Arial"/>
            <w:sz w:val="21"/>
            <w:szCs w:val="21"/>
            <w:rPrChange w:id="576" w:author="Tammy Meek (ESO)" w:date="2024-05-01T13:57:00Z">
              <w:rPr>
                <w:rStyle w:val="normaltextrun"/>
                <w:rFonts w:ascii="Aptos" w:hAnsi="Aptos" w:cs="Segoe UI"/>
                <w:sz w:val="22"/>
                <w:szCs w:val="22"/>
              </w:rPr>
            </w:rPrChange>
          </w:rPr>
          <w:t xml:space="preserve">’s view, with the </w:t>
        </w:r>
        <w:r w:rsidRPr="00227075">
          <w:rPr>
            <w:rStyle w:val="normaltextrun"/>
            <w:rFonts w:ascii="Arial" w:hAnsi="Arial" w:cs="Arial"/>
            <w:sz w:val="21"/>
            <w:szCs w:val="21"/>
            <w:rPrChange w:id="577" w:author="Tammy Meek (ESO)" w:date="2024-05-01T13:57:00Z">
              <w:rPr>
                <w:rStyle w:val="normaltextrun"/>
                <w:rFonts w:ascii="Aptos" w:hAnsi="Aptos" w:cs="Segoe UI"/>
                <w:b/>
                <w:bCs/>
                <w:sz w:val="22"/>
                <w:szCs w:val="22"/>
              </w:rPr>
            </w:rPrChange>
          </w:rPr>
          <w:t>Information Request Notice.</w:t>
        </w:r>
        <w:r w:rsidRPr="00F96A3B">
          <w:rPr>
            <w:rStyle w:val="eop"/>
            <w:rFonts w:ascii="Arial" w:hAnsi="Arial" w:cs="Arial"/>
            <w:sz w:val="21"/>
            <w:szCs w:val="21"/>
            <w:rPrChange w:id="578" w:author="Tammy Meek (ESO)" w:date="2024-05-01T13:45:00Z">
              <w:rPr>
                <w:rStyle w:val="eop"/>
                <w:rFonts w:ascii="Aptos" w:hAnsi="Aptos" w:cs="Segoe UI"/>
                <w:sz w:val="22"/>
                <w:szCs w:val="22"/>
              </w:rPr>
            </w:rPrChange>
          </w:rPr>
          <w:t> </w:t>
        </w:r>
      </w:ins>
    </w:p>
    <w:p w14:paraId="4D50CB03" w14:textId="62F4B4B7" w:rsidR="00347E26" w:rsidRDefault="00347E26">
      <w:pPr>
        <w:widowControl/>
        <w:rPr>
          <w:sz w:val="24"/>
          <w:szCs w:val="24"/>
        </w:rPr>
        <w:sectPr w:rsidR="00347E26" w:rsidSect="006C7961">
          <w:pgSz w:w="11904" w:h="16834"/>
          <w:pgMar w:top="1440" w:right="1400" w:bottom="508" w:left="1448" w:header="720" w:footer="720" w:gutter="0"/>
          <w:cols w:space="720"/>
          <w:noEndnote/>
        </w:sectPr>
      </w:pPr>
    </w:p>
    <w:p w14:paraId="2F891539" w14:textId="63D0C6B7" w:rsidR="009C1403" w:rsidRDefault="00C6386D">
      <w:pPr>
        <w:kinsoku w:val="0"/>
        <w:overflowPunct w:val="0"/>
        <w:autoSpaceDE/>
        <w:autoSpaceDN/>
        <w:adjustRightInd/>
        <w:spacing w:before="41" w:line="283" w:lineRule="exact"/>
        <w:ind w:left="720"/>
        <w:textAlignment w:val="baseline"/>
        <w:rPr>
          <w:rFonts w:ascii="Arial" w:hAnsi="Arial" w:cs="Arial"/>
          <w:b/>
          <w:bCs/>
          <w:i/>
          <w:iCs/>
          <w:sz w:val="28"/>
          <w:szCs w:val="28"/>
        </w:rPr>
      </w:pPr>
      <w:r>
        <w:rPr>
          <w:noProof/>
          <w:color w:val="2B579A"/>
          <w:shd w:val="clear" w:color="auto" w:fill="E6E6E6"/>
        </w:rPr>
        <w:lastRenderedPageBreak/>
        <mc:AlternateContent>
          <mc:Choice Requires="wps">
            <w:drawing>
              <wp:anchor distT="0" distB="0" distL="0" distR="0" simplePos="0" relativeHeight="251658304" behindDoc="0" locked="0" layoutInCell="0" allowOverlap="1" wp14:anchorId="7E70F64B" wp14:editId="5041D81F">
                <wp:simplePos x="0" y="0"/>
                <wp:positionH relativeFrom="page">
                  <wp:posOffset>913765</wp:posOffset>
                </wp:positionH>
                <wp:positionV relativeFrom="page">
                  <wp:posOffset>985520</wp:posOffset>
                </wp:positionV>
                <wp:extent cx="5750560" cy="216535"/>
                <wp:effectExtent l="0" t="0" r="0" b="0"/>
                <wp:wrapSquare wrapText="bothSides"/>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0F64B" id="Text Box 193" o:spid="_x0000_s1077" type="#_x0000_t202" style="position:absolute;left:0;text-align:left;margin-left:71.95pt;margin-top:77.6pt;width:452.8pt;height:17.05pt;z-index:251658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" o:allowincell="f" stroked="f">
                <v:fill opacity="0"/>
                <v:textbox inset="0,0,0,0">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38FFEB19" w14:textId="77777777" w:rsidR="009C1403" w:rsidRDefault="00C6386D">
      <w:pPr>
        <w:tabs>
          <w:tab w:val="decimal" w:pos="144"/>
          <w:tab w:val="left" w:pos="648"/>
        </w:tabs>
        <w:kinsoku w:val="0"/>
        <w:overflowPunct w:val="0"/>
        <w:autoSpaceDE/>
        <w:autoSpaceDN/>
        <w:adjustRightInd/>
        <w:spacing w:before="242" w:line="277" w:lineRule="exact"/>
        <w:textAlignment w:val="baseline"/>
        <w:rPr>
          <w:rFonts w:ascii="Arial" w:hAnsi="Arial" w:cs="Arial"/>
          <w:sz w:val="24"/>
          <w:szCs w:val="24"/>
        </w:rPr>
      </w:pPr>
      <w:r>
        <w:rPr>
          <w:rFonts w:ascii="Arial" w:hAnsi="Arial" w:cs="Arial"/>
          <w:sz w:val="24"/>
          <w:szCs w:val="24"/>
        </w:rPr>
        <w:tab/>
        <w:t>2.1</w:t>
      </w:r>
      <w:r>
        <w:rPr>
          <w:rFonts w:ascii="Arial" w:hAnsi="Arial" w:cs="Arial"/>
          <w:sz w:val="24"/>
          <w:szCs w:val="24"/>
        </w:rPr>
        <w:tab/>
        <w:t>This section presents the planning criteria applicable to the connection of one</w:t>
      </w:r>
    </w:p>
    <w:p w14:paraId="4CEAEB2F" w14:textId="77777777" w:rsidR="009C1403" w:rsidRDefault="00C6386D">
      <w:pPr>
        <w:kinsoku w:val="0"/>
        <w:overflowPunct w:val="0"/>
        <w:autoSpaceDE/>
        <w:autoSpaceDN/>
        <w:adjustRightInd/>
        <w:spacing w:before="14" w:line="273" w:lineRule="exact"/>
        <w:ind w:left="720"/>
        <w:jc w:val="both"/>
        <w:textAlignment w:val="baseline"/>
        <w:rPr>
          <w:rFonts w:ascii="Arial" w:hAnsi="Arial" w:cs="Arial"/>
          <w:i/>
          <w:iCs/>
          <w:sz w:val="24"/>
          <w:szCs w:val="24"/>
        </w:rPr>
      </w:pP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6B4D4064" w14:textId="77777777" w:rsidR="009C1403" w:rsidRDefault="00C6386D">
      <w:pPr>
        <w:tabs>
          <w:tab w:val="decimal" w:pos="144"/>
          <w:tab w:val="left" w:pos="648"/>
        </w:tabs>
        <w:kinsoku w:val="0"/>
        <w:overflowPunct w:val="0"/>
        <w:autoSpaceDE/>
        <w:autoSpaceDN/>
        <w:adjustRightInd/>
        <w:spacing w:before="207" w:line="268" w:lineRule="exact"/>
        <w:textAlignment w:val="baseline"/>
        <w:rPr>
          <w:rFonts w:ascii="Arial" w:hAnsi="Arial" w:cs="Arial"/>
          <w:spacing w:val="-1"/>
          <w:sz w:val="24"/>
          <w:szCs w:val="24"/>
        </w:rPr>
      </w:pPr>
      <w:r>
        <w:rPr>
          <w:rFonts w:ascii="Arial" w:hAnsi="Arial" w:cs="Arial"/>
          <w:spacing w:val="-1"/>
          <w:sz w:val="24"/>
          <w:szCs w:val="24"/>
        </w:rPr>
        <w:tab/>
        <w:t>2.2</w:t>
      </w:r>
      <w:r>
        <w:rPr>
          <w:rFonts w:ascii="Arial" w:hAnsi="Arial" w:cs="Arial"/>
          <w:spacing w:val="-1"/>
          <w:sz w:val="24"/>
          <w:szCs w:val="24"/>
        </w:rPr>
        <w:tab/>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p>
    <w:p w14:paraId="0DAC1FC3"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3 and/or Section 4 also apply, those criteria must also be met.</w:t>
      </w:r>
    </w:p>
    <w:p w14:paraId="1F4B30D1" w14:textId="77777777" w:rsidR="009C1403" w:rsidRDefault="00C6386D">
      <w:pPr>
        <w:tabs>
          <w:tab w:val="decimal" w:pos="144"/>
          <w:tab w:val="left" w:pos="648"/>
        </w:tabs>
        <w:kinsoku w:val="0"/>
        <w:overflowPunct w:val="0"/>
        <w:autoSpaceDE/>
        <w:autoSpaceDN/>
        <w:adjustRightInd/>
        <w:spacing w:before="318" w:line="275" w:lineRule="exact"/>
        <w:textAlignment w:val="baseline"/>
        <w:rPr>
          <w:rFonts w:ascii="Arial" w:hAnsi="Arial" w:cs="Arial"/>
          <w:sz w:val="24"/>
          <w:szCs w:val="24"/>
        </w:rPr>
      </w:pPr>
      <w:r>
        <w:rPr>
          <w:rFonts w:ascii="Arial" w:hAnsi="Arial" w:cs="Arial"/>
          <w:sz w:val="24"/>
          <w:szCs w:val="24"/>
        </w:rPr>
        <w:tab/>
        <w:t>2.3</w:t>
      </w:r>
      <w:r>
        <w:rPr>
          <w:rFonts w:ascii="Arial" w:hAnsi="Arial" w:cs="Arial"/>
          <w:sz w:val="24"/>
          <w:szCs w:val="24"/>
        </w:rPr>
        <w:tab/>
        <w:t>In planning generation connections, this Standard is met if the connection</w:t>
      </w:r>
    </w:p>
    <w:p w14:paraId="229C8583" w14:textId="77777777" w:rsidR="009C1403" w:rsidRDefault="00C6386D">
      <w:pPr>
        <w:kinsoku w:val="0"/>
        <w:overflowPunct w:val="0"/>
        <w:autoSpaceDE/>
        <w:autoSpaceDN/>
        <w:adjustRightInd/>
        <w:spacing w:line="276" w:lineRule="exact"/>
        <w:ind w:left="720"/>
        <w:textAlignment w:val="baseline"/>
        <w:rPr>
          <w:rFonts w:ascii="Arial" w:hAnsi="Arial" w:cs="Arial"/>
          <w:spacing w:val="-3"/>
          <w:sz w:val="24"/>
          <w:szCs w:val="24"/>
        </w:rPr>
      </w:pPr>
      <w:r>
        <w:rPr>
          <w:rFonts w:ascii="Arial" w:hAnsi="Arial" w:cs="Arial"/>
          <w:spacing w:val="-3"/>
          <w:sz w:val="24"/>
          <w:szCs w:val="24"/>
        </w:rPr>
        <w:t>design either:</w:t>
      </w:r>
    </w:p>
    <w:p w14:paraId="69BAC648" w14:textId="77777777" w:rsidR="009C1403" w:rsidRDefault="00C6386D">
      <w:pPr>
        <w:tabs>
          <w:tab w:val="left" w:pos="1512"/>
        </w:tabs>
        <w:kinsoku w:val="0"/>
        <w:overflowPunct w:val="0"/>
        <w:autoSpaceDE/>
        <w:autoSpaceDN/>
        <w:adjustRightInd/>
        <w:spacing w:before="328" w:line="277" w:lineRule="exact"/>
        <w:ind w:left="720"/>
        <w:textAlignment w:val="baseline"/>
        <w:rPr>
          <w:rFonts w:ascii="Arial" w:hAnsi="Arial" w:cs="Arial"/>
          <w:spacing w:val="-2"/>
          <w:sz w:val="24"/>
          <w:szCs w:val="24"/>
        </w:rPr>
      </w:pPr>
      <w:r>
        <w:rPr>
          <w:rFonts w:ascii="Arial" w:hAnsi="Arial" w:cs="Arial"/>
          <w:spacing w:val="-2"/>
          <w:sz w:val="24"/>
          <w:szCs w:val="24"/>
        </w:rPr>
        <w:t>2.3.1</w:t>
      </w:r>
      <w:r>
        <w:rPr>
          <w:rFonts w:ascii="Arial" w:hAnsi="Arial" w:cs="Arial"/>
          <w:spacing w:val="-2"/>
          <w:sz w:val="24"/>
          <w:szCs w:val="24"/>
        </w:rPr>
        <w:tab/>
        <w:t>satisfies the deterministic criteria detailed in paragraphs 2.5 to 2.13; or</w:t>
      </w:r>
    </w:p>
    <w:p w14:paraId="3D55B43D" w14:textId="77777777" w:rsidR="009C1403" w:rsidRDefault="00C6386D">
      <w:pPr>
        <w:kinsoku w:val="0"/>
        <w:overflowPunct w:val="0"/>
        <w:autoSpaceDE/>
        <w:autoSpaceDN/>
        <w:adjustRightInd/>
        <w:spacing w:before="324" w:line="271" w:lineRule="exact"/>
        <w:ind w:left="1584" w:hanging="864"/>
        <w:jc w:val="both"/>
        <w:textAlignment w:val="baseline"/>
        <w:rPr>
          <w:rFonts w:ascii="Arial" w:hAnsi="Arial" w:cs="Arial"/>
          <w:sz w:val="24"/>
          <w:szCs w:val="24"/>
        </w:rPr>
      </w:pPr>
      <w:r>
        <w:rPr>
          <w:rFonts w:ascii="Arial" w:hAnsi="Arial" w:cs="Arial"/>
          <w:sz w:val="24"/>
          <w:szCs w:val="24"/>
        </w:rPr>
        <w:t>2.3.2 varies from the design necessary to meet paragraph 2.3.1 above in a manner which satisfies the conditions detailed in paragraphs 2.15 to 2.18.</w:t>
      </w:r>
    </w:p>
    <w:p w14:paraId="1BF05A36" w14:textId="77777777" w:rsidR="009C1403" w:rsidRDefault="00C6386D">
      <w:pPr>
        <w:tabs>
          <w:tab w:val="decimal" w:pos="144"/>
          <w:tab w:val="left" w:pos="648"/>
        </w:tabs>
        <w:kinsoku w:val="0"/>
        <w:overflowPunct w:val="0"/>
        <w:autoSpaceDE/>
        <w:autoSpaceDN/>
        <w:adjustRightInd/>
        <w:spacing w:before="203" w:line="275" w:lineRule="exact"/>
        <w:textAlignment w:val="baseline"/>
        <w:rPr>
          <w:rFonts w:ascii="Arial" w:hAnsi="Arial" w:cs="Arial"/>
          <w:spacing w:val="-1"/>
          <w:sz w:val="24"/>
          <w:szCs w:val="24"/>
        </w:rPr>
      </w:pPr>
      <w:r>
        <w:rPr>
          <w:rFonts w:ascii="Arial" w:hAnsi="Arial" w:cs="Arial"/>
          <w:spacing w:val="-1"/>
          <w:sz w:val="24"/>
          <w:szCs w:val="24"/>
        </w:rPr>
        <w:tab/>
        <w:t>2.4</w:t>
      </w:r>
      <w:r>
        <w:rPr>
          <w:rFonts w:ascii="Arial" w:hAnsi="Arial" w:cs="Arial"/>
          <w:spacing w:val="-1"/>
          <w:sz w:val="24"/>
          <w:szCs w:val="24"/>
        </w:rPr>
        <w:tab/>
        <w:t>It is permissible to design to standards higher than those set out in paragraphs</w:t>
      </w:r>
    </w:p>
    <w:p w14:paraId="6EC1791F" w14:textId="77777777" w:rsidR="009C1403" w:rsidRDefault="00C6386D">
      <w:pPr>
        <w:kinsoku w:val="0"/>
        <w:overflowPunct w:val="0"/>
        <w:autoSpaceDE/>
        <w:autoSpaceDN/>
        <w:adjustRightInd/>
        <w:spacing w:line="282" w:lineRule="exact"/>
        <w:ind w:left="720"/>
        <w:jc w:val="both"/>
        <w:textAlignment w:val="baseline"/>
        <w:rPr>
          <w:rFonts w:ascii="Arial" w:hAnsi="Arial" w:cs="Arial"/>
          <w:sz w:val="24"/>
          <w:szCs w:val="24"/>
        </w:rPr>
      </w:pPr>
      <w:r>
        <w:rPr>
          <w:rFonts w:ascii="Arial" w:hAnsi="Arial" w:cs="Arial"/>
          <w:sz w:val="24"/>
          <w:szCs w:val="24"/>
        </w:rPr>
        <w:t>2.5 to 2.13 provided the higher standards can be economically justified. Guidance on economic justification is given in Appendix G.</w:t>
      </w:r>
    </w:p>
    <w:p w14:paraId="0F507A40" w14:textId="77777777" w:rsidR="009C1403" w:rsidRDefault="00C6386D">
      <w:pPr>
        <w:kinsoku w:val="0"/>
        <w:overflowPunct w:val="0"/>
        <w:autoSpaceDE/>
        <w:autoSpaceDN/>
        <w:adjustRightInd/>
        <w:spacing w:before="318"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pPr>
        <w:tabs>
          <w:tab w:val="decimal" w:pos="144"/>
          <w:tab w:val="left" w:pos="648"/>
        </w:tabs>
        <w:kinsoku w:val="0"/>
        <w:overflowPunct w:val="0"/>
        <w:autoSpaceDE/>
        <w:autoSpaceDN/>
        <w:adjustRightInd/>
        <w:spacing w:before="322" w:line="270" w:lineRule="exact"/>
        <w:textAlignment w:val="baseline"/>
        <w:rPr>
          <w:rFonts w:ascii="Arial" w:hAnsi="Arial" w:cs="Arial"/>
          <w:i/>
          <w:iCs/>
          <w:sz w:val="24"/>
          <w:szCs w:val="24"/>
        </w:rPr>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pPr>
        <w:kinsoku w:val="0"/>
        <w:overflowPunct w:val="0"/>
        <w:autoSpaceDE/>
        <w:autoSpaceDN/>
        <w:adjustRightInd/>
        <w:spacing w:before="319" w:line="273" w:lineRule="exact"/>
        <w:ind w:left="720"/>
        <w:jc w:val="both"/>
        <w:textAlignment w:val="baseline"/>
        <w:rPr>
          <w:rFonts w:ascii="Arial" w:hAnsi="Arial" w:cs="Arial"/>
          <w:i/>
          <w:iCs/>
          <w:spacing w:val="19"/>
          <w:sz w:val="24"/>
          <w:szCs w:val="24"/>
        </w:rPr>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pPr>
        <w:kinsoku w:val="0"/>
        <w:overflowPunct w:val="0"/>
        <w:autoSpaceDE/>
        <w:autoSpaceDN/>
        <w:adjustRightInd/>
        <w:spacing w:before="1" w:line="273" w:lineRule="exact"/>
        <w:ind w:left="1584"/>
        <w:textAlignment w:val="baseline"/>
        <w:rPr>
          <w:rFonts w:ascii="Arial" w:hAnsi="Arial" w:cs="Arial"/>
          <w:sz w:val="24"/>
          <w:szCs w:val="24"/>
        </w:rPr>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pPr>
        <w:kinsoku w:val="0"/>
        <w:overflowPunct w:val="0"/>
        <w:autoSpaceDE/>
        <w:autoSpaceDN/>
        <w:adjustRightInd/>
        <w:spacing w:before="335" w:line="273" w:lineRule="exact"/>
        <w:ind w:left="1584" w:hanging="864"/>
        <w:jc w:val="both"/>
        <w:textAlignment w:val="baseline"/>
        <w:rPr>
          <w:rFonts w:ascii="Arial" w:hAnsi="Arial" w:cs="Arial"/>
          <w:sz w:val="24"/>
          <w:szCs w:val="24"/>
        </w:rPr>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pPr>
        <w:kinsoku w:val="0"/>
        <w:overflowPunct w:val="0"/>
        <w:autoSpaceDE/>
        <w:autoSpaceDN/>
        <w:adjustRightInd/>
        <w:spacing w:before="330" w:line="273" w:lineRule="exact"/>
        <w:ind w:left="1584" w:hanging="864"/>
        <w:jc w:val="both"/>
        <w:textAlignment w:val="baseline"/>
        <w:rPr>
          <w:rFonts w:ascii="Arial" w:hAnsi="Arial" w:cs="Arial"/>
          <w:sz w:val="24"/>
          <w:szCs w:val="24"/>
        </w:rPr>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pPr>
        <w:tabs>
          <w:tab w:val="decimal" w:pos="144"/>
          <w:tab w:val="left" w:pos="648"/>
        </w:tabs>
        <w:kinsoku w:val="0"/>
        <w:overflowPunct w:val="0"/>
        <w:autoSpaceDE/>
        <w:autoSpaceDN/>
        <w:adjustRightInd/>
        <w:spacing w:before="324" w:line="268" w:lineRule="exact"/>
        <w:textAlignment w:val="baseline"/>
        <w:rPr>
          <w:rFonts w:ascii="Arial" w:hAnsi="Arial" w:cs="Arial"/>
          <w:i/>
          <w:iCs/>
          <w:sz w:val="24"/>
          <w:szCs w:val="24"/>
        </w:rPr>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0D750120"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p>
    <w:p w14:paraId="5CB8DA27" w14:textId="77777777" w:rsidR="009C1403" w:rsidRDefault="009C1403">
      <w:pPr>
        <w:widowControl/>
        <w:rPr>
          <w:sz w:val="24"/>
          <w:szCs w:val="24"/>
        </w:rPr>
        <w:sectPr w:rsidR="009C1403" w:rsidSect="006C7961">
          <w:pgSz w:w="11904" w:h="16834"/>
          <w:pgMar w:top="1893" w:right="1409" w:bottom="508" w:left="1439" w:header="720" w:footer="720" w:gutter="0"/>
          <w:cols w:space="720"/>
          <w:noEndnote/>
        </w:sectPr>
      </w:pPr>
    </w:p>
    <w:p w14:paraId="3A95E67B" w14:textId="2377780B" w:rsidR="009C1403" w:rsidRDefault="00C6386D">
      <w:pPr>
        <w:kinsoku w:val="0"/>
        <w:overflowPunct w:val="0"/>
        <w:autoSpaceDE/>
        <w:autoSpaceDN/>
        <w:adjustRightInd/>
        <w:spacing w:line="274" w:lineRule="exact"/>
        <w:ind w:left="1512"/>
        <w:textAlignment w:val="baseline"/>
        <w:rPr>
          <w:rFonts w:ascii="Arial" w:hAnsi="Arial" w:cs="Arial"/>
          <w:sz w:val="24"/>
          <w:szCs w:val="24"/>
        </w:rPr>
      </w:pPr>
      <w:r>
        <w:rPr>
          <w:noProof/>
          <w:color w:val="2B579A"/>
          <w:shd w:val="clear" w:color="auto" w:fill="E6E6E6"/>
        </w:rPr>
        <w:lastRenderedPageBreak/>
        <mc:AlternateContent>
          <mc:Choice Requires="wps">
            <w:drawing>
              <wp:anchor distT="0" distB="0" distL="0" distR="0" simplePos="0" relativeHeight="251658305" behindDoc="0" locked="0" layoutInCell="0" allowOverlap="1" wp14:anchorId="4032B494" wp14:editId="7FF25EC1">
                <wp:simplePos x="0" y="0"/>
                <wp:positionH relativeFrom="page">
                  <wp:posOffset>917575</wp:posOffset>
                </wp:positionH>
                <wp:positionV relativeFrom="page">
                  <wp:posOffset>913765</wp:posOffset>
                </wp:positionV>
                <wp:extent cx="5760720" cy="180340"/>
                <wp:effectExtent l="0" t="0" r="0" b="0"/>
                <wp:wrapSquare wrapText="bothSides"/>
                <wp:docPr id="191"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803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2B494" id="Text Box 191" o:spid="_x0000_s1078" type="#_x0000_t202" style="position:absolute;left:0;text-align:left;margin-left:72.25pt;margin-top:71.95pt;width:453.6pt;height:14.2pt;z-index:25165830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" o:allowincell="f" stroked="f">
                <v:fill opacity="0"/>
                <v:textbox inset="0,0,0,0">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v:textbox>
                <w10:wrap type="square" anchorx="page" anchory="page"/>
              </v:shape>
            </w:pict>
          </mc:Fallback>
        </mc:AlternateContent>
      </w:r>
      <w:r>
        <w:rPr>
          <w:rFonts w:ascii="Arial" w:hAnsi="Arial" w:cs="Arial"/>
          <w:i/>
          <w:iCs/>
          <w:sz w:val="24"/>
          <w:szCs w:val="24"/>
        </w:rPr>
        <w:t xml:space="preserve">power infeed </w:t>
      </w:r>
      <w:r>
        <w:rPr>
          <w:rFonts w:ascii="Arial" w:hAnsi="Arial" w:cs="Arial"/>
          <w:sz w:val="24"/>
          <w:szCs w:val="24"/>
        </w:rPr>
        <w:t>shall occur;</w:t>
      </w:r>
    </w:p>
    <w:p w14:paraId="23B7CE22" w14:textId="77777777" w:rsidR="009C1403" w:rsidRDefault="00C6386D">
      <w:pPr>
        <w:kinsoku w:val="0"/>
        <w:overflowPunct w:val="0"/>
        <w:autoSpaceDE/>
        <w:autoSpaceDN/>
        <w:adjustRightInd/>
        <w:spacing w:before="330" w:line="277" w:lineRule="exact"/>
        <w:ind w:left="1512" w:hanging="792"/>
        <w:jc w:val="both"/>
        <w:textAlignment w:val="baseline"/>
        <w:rPr>
          <w:rFonts w:ascii="Arial" w:hAnsi="Arial" w:cs="Arial"/>
          <w:sz w:val="24"/>
          <w:szCs w:val="24"/>
        </w:rPr>
      </w:pPr>
      <w:r>
        <w:rPr>
          <w:rFonts w:ascii="Arial" w:hAnsi="Arial" w:cs="Arial"/>
          <w:sz w:val="24"/>
          <w:szCs w:val="24"/>
        </w:rPr>
        <w:t xml:space="preserve">2.6.2 following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no </w:t>
      </w:r>
      <w:r>
        <w:rPr>
          <w:rFonts w:ascii="Arial" w:hAnsi="Arial" w:cs="Arial"/>
          <w:i/>
          <w:iCs/>
          <w:sz w:val="24"/>
          <w:szCs w:val="24"/>
        </w:rPr>
        <w:t xml:space="preserve">loss of power infeed </w:t>
      </w:r>
      <w:r>
        <w:rPr>
          <w:rFonts w:ascii="Arial" w:hAnsi="Arial" w:cs="Arial"/>
          <w:sz w:val="24"/>
          <w:szCs w:val="24"/>
        </w:rPr>
        <w:t>shall occur;</w:t>
      </w:r>
    </w:p>
    <w:p w14:paraId="5D6BB2D6" w14:textId="77777777" w:rsidR="009C1403" w:rsidRDefault="00C6386D">
      <w:pPr>
        <w:kinsoku w:val="0"/>
        <w:overflowPunct w:val="0"/>
        <w:autoSpaceDE/>
        <w:autoSpaceDN/>
        <w:adjustRightInd/>
        <w:spacing w:before="306" w:line="277" w:lineRule="exact"/>
        <w:ind w:left="1512" w:hanging="792"/>
        <w:jc w:val="both"/>
        <w:textAlignment w:val="baseline"/>
        <w:rPr>
          <w:rFonts w:ascii="Arial" w:hAnsi="Arial" w:cs="Arial"/>
          <w:sz w:val="24"/>
          <w:szCs w:val="24"/>
        </w:rPr>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7B89656" w14:textId="77777777" w:rsidR="009C1403" w:rsidRDefault="00C6386D">
      <w:pPr>
        <w:kinsoku w:val="0"/>
        <w:overflowPunct w:val="0"/>
        <w:autoSpaceDE/>
        <w:autoSpaceDN/>
        <w:adjustRightInd/>
        <w:spacing w:before="329" w:line="277" w:lineRule="exact"/>
        <w:ind w:left="1512" w:hanging="792"/>
        <w:jc w:val="both"/>
        <w:textAlignment w:val="baseline"/>
        <w:rPr>
          <w:rFonts w:ascii="Arial" w:hAnsi="Arial" w:cs="Arial"/>
          <w:sz w:val="24"/>
          <w:szCs w:val="24"/>
        </w:rPr>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F6C0582" w14:textId="77777777" w:rsidR="009C1403" w:rsidRDefault="00C6386D">
      <w:pPr>
        <w:kinsoku w:val="0"/>
        <w:overflowPunct w:val="0"/>
        <w:autoSpaceDE/>
        <w:autoSpaceDN/>
        <w:adjustRightInd/>
        <w:spacing w:before="309" w:line="277" w:lineRule="exact"/>
        <w:ind w:left="1512" w:hanging="792"/>
        <w:jc w:val="both"/>
        <w:textAlignment w:val="baseline"/>
        <w:rPr>
          <w:rFonts w:ascii="Arial" w:hAnsi="Arial" w:cs="Arial"/>
          <w:spacing w:val="1"/>
          <w:sz w:val="24"/>
          <w:szCs w:val="24"/>
        </w:rPr>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infrequent infeed loss risk</w:t>
      </w:r>
      <w:r>
        <w:rPr>
          <w:rFonts w:ascii="Arial" w:hAnsi="Arial" w:cs="Arial"/>
          <w:spacing w:val="1"/>
          <w:sz w:val="24"/>
          <w:szCs w:val="24"/>
        </w:rPr>
        <w:t>;</w:t>
      </w:r>
    </w:p>
    <w:p w14:paraId="7E1C22C4" w14:textId="77777777" w:rsidR="009C1403" w:rsidRDefault="00C6386D">
      <w:pPr>
        <w:kinsoku w:val="0"/>
        <w:overflowPunct w:val="0"/>
        <w:autoSpaceDE/>
        <w:autoSpaceDN/>
        <w:adjustRightInd/>
        <w:spacing w:before="318" w:line="277" w:lineRule="exact"/>
        <w:ind w:left="1512" w:hanging="792"/>
        <w:jc w:val="both"/>
        <w:textAlignment w:val="baseline"/>
        <w:rPr>
          <w:rFonts w:ascii="Arial" w:hAnsi="Arial" w:cs="Arial"/>
          <w:sz w:val="24"/>
          <w:szCs w:val="24"/>
        </w:rPr>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pPr>
        <w:tabs>
          <w:tab w:val="decimal" w:pos="144"/>
          <w:tab w:val="left" w:pos="720"/>
        </w:tabs>
        <w:kinsoku w:val="0"/>
        <w:overflowPunct w:val="0"/>
        <w:autoSpaceDE/>
        <w:autoSpaceDN/>
        <w:adjustRightInd/>
        <w:spacing w:before="318" w:line="272" w:lineRule="exact"/>
        <w:textAlignment w:val="baseline"/>
        <w:rPr>
          <w:rFonts w:ascii="Arial" w:hAnsi="Arial" w:cs="Arial"/>
          <w:sz w:val="24"/>
          <w:szCs w:val="24"/>
        </w:rPr>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pPr>
        <w:kinsoku w:val="0"/>
        <w:overflowPunct w:val="0"/>
        <w:autoSpaceDE/>
        <w:autoSpaceDN/>
        <w:adjustRightInd/>
        <w:spacing w:before="311" w:line="277" w:lineRule="exact"/>
        <w:ind w:left="1512" w:hanging="792"/>
        <w:jc w:val="both"/>
        <w:textAlignment w:val="baseline"/>
        <w:rPr>
          <w:rFonts w:ascii="Arial" w:hAnsi="Arial" w:cs="Arial"/>
          <w:sz w:val="24"/>
          <w:szCs w:val="24"/>
        </w:rPr>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77777777" w:rsidR="009C1403" w:rsidRDefault="00C6386D">
      <w:pPr>
        <w:kinsoku w:val="0"/>
        <w:overflowPunct w:val="0"/>
        <w:autoSpaceDE/>
        <w:autoSpaceDN/>
        <w:adjustRightInd/>
        <w:spacing w:before="330" w:line="274" w:lineRule="exact"/>
        <w:ind w:left="720"/>
        <w:textAlignment w:val="baseline"/>
        <w:rPr>
          <w:rFonts w:ascii="Arial" w:hAnsi="Arial" w:cs="Arial"/>
          <w:spacing w:val="21"/>
          <w:sz w:val="24"/>
          <w:szCs w:val="24"/>
        </w:rPr>
      </w:pPr>
      <w:r>
        <w:rPr>
          <w:rFonts w:ascii="Arial" w:hAnsi="Arial" w:cs="Arial"/>
          <w:spacing w:val="21"/>
          <w:sz w:val="24"/>
          <w:szCs w:val="24"/>
        </w:rPr>
        <w:t>2.7.2 20km</w:t>
      </w:r>
    </w:p>
    <w:p w14:paraId="0EF2CF45" w14:textId="77777777"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034F8A23" w14:textId="77777777" w:rsidR="009C1403" w:rsidRDefault="009C1403">
      <w:pPr>
        <w:widowControl/>
        <w:rPr>
          <w:sz w:val="24"/>
          <w:szCs w:val="24"/>
        </w:rPr>
        <w:sectPr w:rsidR="009C1403" w:rsidSect="006C7961">
          <w:pgSz w:w="11904" w:h="16834"/>
          <w:pgMar w:top="1723" w:right="1401" w:bottom="508" w:left="1445" w:header="720" w:footer="720" w:gutter="0"/>
          <w:cols w:space="720"/>
          <w:noEndnote/>
        </w:sectPr>
      </w:pPr>
    </w:p>
    <w:p w14:paraId="1D7325CD" w14:textId="1BA5DCBF" w:rsidR="009C1403" w:rsidRDefault="00C6386D">
      <w:pPr>
        <w:kinsoku w:val="0"/>
        <w:overflowPunct w:val="0"/>
        <w:autoSpaceDE/>
        <w:autoSpaceDN/>
        <w:adjustRightInd/>
        <w:spacing w:before="10" w:line="280" w:lineRule="exact"/>
        <w:ind w:left="1656" w:hanging="792"/>
        <w:jc w:val="both"/>
        <w:textAlignment w:val="baseline"/>
        <w:rPr>
          <w:rFonts w:ascii="Arial" w:hAnsi="Arial" w:cs="Arial"/>
          <w:sz w:val="24"/>
          <w:szCs w:val="24"/>
        </w:rPr>
      </w:pPr>
      <w:r>
        <w:rPr>
          <w:rFonts w:ascii="Arial" w:hAnsi="Arial" w:cs="Arial"/>
          <w:sz w:val="24"/>
          <w:szCs w:val="24"/>
        </w:rPr>
        <w:lastRenderedPageBreak/>
        <w:t xml:space="preserve">2.8.2 the reactive power output of the </w:t>
      </w:r>
      <w:r>
        <w:rPr>
          <w:rFonts w:ascii="Arial" w:hAnsi="Arial" w:cs="Arial"/>
          <w:i/>
          <w:iCs/>
          <w:sz w:val="24"/>
          <w:szCs w:val="24"/>
        </w:rPr>
        <w:t xml:space="preserve">power station </w:t>
      </w:r>
      <w:r>
        <w:rPr>
          <w:rFonts w:ascii="Arial" w:hAnsi="Arial" w:cs="Arial"/>
          <w:sz w:val="24"/>
          <w:szCs w:val="24"/>
        </w:rPr>
        <w:t xml:space="preserve">shall be set to the full leading or lagging output that corresponds to an active power output equal to </w:t>
      </w:r>
      <w:r>
        <w:rPr>
          <w:rFonts w:ascii="Arial" w:hAnsi="Arial" w:cs="Arial"/>
          <w:i/>
          <w:iCs/>
          <w:sz w:val="24"/>
          <w:szCs w:val="24"/>
        </w:rPr>
        <w:t xml:space="preserve">registered capacity, </w:t>
      </w:r>
      <w:r>
        <w:rPr>
          <w:rFonts w:ascii="Arial" w:hAnsi="Arial" w:cs="Arial"/>
          <w:sz w:val="24"/>
          <w:szCs w:val="24"/>
        </w:rPr>
        <w:t>or for the purpose of assessment of system stability and voltage control issues, that which may reasonably be expected under the conditions described in paragraph 2.8.4;</w:t>
      </w:r>
    </w:p>
    <w:p w14:paraId="657DEF15" w14:textId="77777777"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transmission licensee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7B18A971" w14:textId="77777777" w:rsidR="009C1403" w:rsidRDefault="00C6386D">
      <w:pPr>
        <w:kinsoku w:val="0"/>
        <w:overflowPunct w:val="0"/>
        <w:autoSpaceDE/>
        <w:autoSpaceDN/>
        <w:adjustRightInd/>
        <w:spacing w:before="143" w:line="465" w:lineRule="exact"/>
        <w:ind w:left="144" w:right="1944" w:firstLine="720"/>
        <w:textAlignment w:val="baseline"/>
        <w:rPr>
          <w:rFonts w:ascii="Arial" w:hAnsi="Arial" w:cs="Arial"/>
          <w:i/>
          <w:iCs/>
          <w:sz w:val="24"/>
          <w:szCs w:val="24"/>
          <w:u w:val="single"/>
        </w:rPr>
      </w:pPr>
      <w:r>
        <w:rPr>
          <w:rFonts w:ascii="Arial" w:hAnsi="Arial" w:cs="Arial"/>
          <w:sz w:val="24"/>
          <w:szCs w:val="24"/>
        </w:rPr>
        <w:t xml:space="preserve">2.9.4 </w:t>
      </w:r>
      <w:r>
        <w:rPr>
          <w:rFonts w:ascii="Arial" w:hAnsi="Arial" w:cs="Arial"/>
          <w:i/>
          <w:iCs/>
          <w:sz w:val="24"/>
          <w:szCs w:val="24"/>
        </w:rPr>
        <w:t xml:space="preserve">Unacceptable Sub-Synchronous Oscillations. </w:t>
      </w: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a reactive compensator or other reactive power provider;</w:t>
      </w:r>
    </w:p>
    <w:p w14:paraId="5D4B132B" w14:textId="77777777" w:rsidR="009C1403" w:rsidRDefault="009C1403">
      <w:pPr>
        <w:widowControl/>
        <w:rPr>
          <w:sz w:val="24"/>
          <w:szCs w:val="24"/>
        </w:rPr>
        <w:sectPr w:rsidR="009C1403" w:rsidSect="006C7961">
          <w:pgSz w:w="11904" w:h="16834"/>
          <w:pgMar w:top="1420" w:right="1403" w:bottom="508" w:left="1301" w:header="720" w:footer="720" w:gutter="0"/>
          <w:cols w:space="720"/>
          <w:noEndnote/>
        </w:sect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lastRenderedPageBreak/>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r>
        <w:rPr>
          <w:rFonts w:ascii="Arial" w:hAnsi="Arial" w:cs="Arial"/>
          <w:i/>
          <w:iCs/>
          <w:spacing w:val="1"/>
          <w:sz w:val="24"/>
          <w:szCs w:val="24"/>
        </w:rPr>
        <w:t>supergrid</w:t>
      </w:r>
      <w:r>
        <w:rPr>
          <w:rFonts w:ascii="Arial" w:hAnsi="Arial" w:cs="Arial"/>
          <w:spacing w:val="1"/>
          <w:sz w:val="24"/>
          <w:szCs w:val="24"/>
        </w:rPr>
        <w:t>;</w:t>
      </w:r>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transmission system</w:t>
      </w:r>
      <w:r>
        <w:rPr>
          <w:rFonts w:ascii="Arial" w:hAnsi="Arial" w:cs="Arial"/>
          <w:sz w:val="24"/>
          <w:szCs w:val="24"/>
        </w:rPr>
        <w:t>;</w:t>
      </w:r>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transmission circuit</w:t>
      </w:r>
      <w:r>
        <w:rPr>
          <w:rFonts w:ascii="Arial" w:hAnsi="Arial" w:cs="Arial"/>
          <w:sz w:val="24"/>
          <w:szCs w:val="24"/>
        </w:rPr>
        <w:t>;</w:t>
      </w:r>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 or;</w:t>
      </w:r>
    </w:p>
    <w:p w14:paraId="45BBB3DE" w14:textId="77777777"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4CF02BDB" w14:textId="77777777" w:rsidR="009C1403" w:rsidRDefault="00C6386D">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77777777"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w:t>
      </w:r>
    </w:p>
    <w:p w14:paraId="10B36DBA" w14:textId="777777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2.10.9 unacceptable overloading of any primary transmission equipment;</w:t>
      </w:r>
    </w:p>
    <w:p w14:paraId="4E854047" w14:textId="77777777"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2.10.10 unacceptable voltage conditions or insufficient voltage performance margins;</w:t>
      </w:r>
    </w:p>
    <w:p w14:paraId="68FFB71C" w14:textId="7777777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77777777"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77777777"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CBCBF1F" w14:textId="77777777" w:rsidR="009C1403" w:rsidRDefault="009C1403">
      <w:pPr>
        <w:widowControl/>
        <w:rPr>
          <w:sz w:val="24"/>
          <w:szCs w:val="24"/>
        </w:rPr>
        <w:sectPr w:rsidR="009C1403" w:rsidSect="006C7961">
          <w:pgSz w:w="11904" w:h="16834"/>
          <w:pgMar w:top="1440" w:right="1330" w:bottom="508" w:left="1374" w:header="720" w:footer="720" w:gutter="0"/>
          <w:cols w:space="720"/>
          <w:noEndnote/>
        </w:sectPr>
      </w:pPr>
    </w:p>
    <w:p w14:paraId="7FFCDFA0" w14:textId="5FB6D024" w:rsidR="009C1403" w:rsidRDefault="00C6386D">
      <w:pPr>
        <w:kinsoku w:val="0"/>
        <w:overflowPunct w:val="0"/>
        <w:autoSpaceDE/>
        <w:autoSpaceDN/>
        <w:adjustRightInd/>
        <w:spacing w:before="17" w:line="276" w:lineRule="exact"/>
        <w:ind w:left="792" w:right="72" w:hanging="720"/>
        <w:jc w:val="both"/>
        <w:textAlignment w:val="baseline"/>
        <w:rPr>
          <w:rFonts w:ascii="Arial" w:hAnsi="Arial" w:cs="Arial"/>
          <w:spacing w:val="-2"/>
          <w:sz w:val="24"/>
          <w:szCs w:val="24"/>
        </w:rPr>
      </w:pPr>
      <w:r>
        <w:rPr>
          <w:rFonts w:ascii="Arial" w:hAnsi="Arial" w:cs="Arial"/>
          <w:spacing w:val="-2"/>
          <w:sz w:val="24"/>
          <w:szCs w:val="24"/>
        </w:rPr>
        <w:lastRenderedPageBreak/>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provided that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2.14 Guidance on substation configurations and switching arrangements are described in Appendix A. These guidelines provide an acceptable way towards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from a generation customer’s request,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design variation may be used to take account of the particular characteristics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customers; or</w:t>
      </w:r>
    </w:p>
    <w:p w14:paraId="578435ED" w14:textId="5C5CC46D"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r>
        <w:rPr>
          <w:rFonts w:ascii="Arial" w:hAnsi="Arial" w:cs="Arial"/>
          <w:i/>
          <w:iCs/>
          <w:sz w:val="24"/>
          <w:szCs w:val="24"/>
        </w:rPr>
        <w:t xml:space="preserve">transmission licensee’s </w:t>
      </w:r>
      <w:r>
        <w:rPr>
          <w:rFonts w:ascii="Arial" w:hAnsi="Arial" w:cs="Arial"/>
          <w:sz w:val="24"/>
          <w:szCs w:val="24"/>
        </w:rPr>
        <w:t>ability to meet other statutory obligations or licence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r>
        <w:rPr>
          <w:rFonts w:ascii="Arial" w:hAnsi="Arial" w:cs="Arial"/>
          <w:sz w:val="24"/>
          <w:szCs w:val="24"/>
        </w:rPr>
        <w:t>2.17 Should system conditions subsequently change, for example due to the proposed connection of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0714A823" w14:textId="77777777" w:rsidR="009C1403" w:rsidRDefault="00C6386D">
      <w:pPr>
        <w:kinsoku w:val="0"/>
        <w:overflowPunct w:val="0"/>
        <w:autoSpaceDE/>
        <w:autoSpaceDN/>
        <w:adjustRightInd/>
        <w:spacing w:before="199" w:line="276" w:lineRule="exact"/>
        <w:ind w:left="792" w:right="72" w:hanging="720"/>
        <w:jc w:val="both"/>
        <w:textAlignment w:val="baseline"/>
        <w:rPr>
          <w:rFonts w:ascii="Arial" w:hAnsi="Arial" w:cs="Arial"/>
          <w:spacing w:val="-1"/>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p>
    <w:p w14:paraId="3E8309A0" w14:textId="77777777" w:rsidR="009C1403" w:rsidRDefault="009C1403">
      <w:pPr>
        <w:widowControl/>
        <w:rPr>
          <w:sz w:val="24"/>
          <w:szCs w:val="24"/>
        </w:rPr>
        <w:sectPr w:rsidR="009C1403" w:rsidSect="006C7961">
          <w:pgSz w:w="11904" w:h="16834"/>
          <w:pgMar w:top="1440" w:right="1342" w:bottom="508" w:left="1362" w:header="720" w:footer="720" w:gutter="0"/>
          <w:cols w:space="720"/>
          <w:noEndnote/>
        </w:sectPr>
      </w:pPr>
    </w:p>
    <w:p w14:paraId="4B126EDF" w14:textId="77777777"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z w:val="24"/>
          <w:szCs w:val="24"/>
        </w:rPr>
        <w:lastRenderedPageBreak/>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Pr>
          <w:rFonts w:ascii="Arial" w:hAnsi="Arial" w:cs="Arial"/>
          <w:b/>
          <w:bCs/>
          <w:spacing w:val="-3"/>
          <w:sz w:val="29"/>
          <w:szCs w:val="29"/>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capacity requirements is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cognisance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77777777"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lastRenderedPageBreak/>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w:t>
      </w:r>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maintenance period demand</w:t>
      </w:r>
      <w:r>
        <w:rPr>
          <w:rFonts w:ascii="Arial" w:hAnsi="Arial" w:cs="Arial"/>
          <w:spacing w:val="-2"/>
          <w:sz w:val="24"/>
          <w:szCs w:val="24"/>
        </w:rPr>
        <w:t>;</w:t>
      </w:r>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embedded is implicitly accounted for in the group demand established by the Network Operator as in paragraph 3.5.1 and need not be considered separately;</w:t>
      </w:r>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embedded within a customer’s network (e.g. distribution network) or connected at the transmission interface point shall be as specified in paragraphs 3.13 to 3.15 and Table 3.2;</w:t>
      </w:r>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92C34F5" w14:textId="77777777"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i/>
          <w:iCs/>
          <w:spacing w:val="9"/>
          <w:sz w:val="24"/>
          <w:szCs w:val="24"/>
        </w:rPr>
      </w:pPr>
      <w:r>
        <w:rPr>
          <w:rFonts w:ascii="Arial" w:hAnsi="Arial" w:cs="Arial"/>
          <w:spacing w:val="9"/>
          <w:sz w:val="24"/>
          <w:szCs w:val="24"/>
        </w:rPr>
        <w:t xml:space="preserve">3.8.3 </w:t>
      </w:r>
      <w:r>
        <w:rPr>
          <w:rFonts w:ascii="Arial" w:hAnsi="Arial" w:cs="Arial"/>
          <w:i/>
          <w:iCs/>
          <w:spacing w:val="9"/>
          <w:sz w:val="24"/>
          <w:szCs w:val="24"/>
        </w:rPr>
        <w:t>system instability</w:t>
      </w:r>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of greater than 1MW;</w:t>
      </w:r>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3.9.2 unacceptable overloading of any primary transmission equipment;</w:t>
      </w:r>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6B372CFA" w14:textId="77777777" w:rsidR="009C1403" w:rsidRDefault="009C1403">
      <w:pPr>
        <w:widowControl/>
        <w:rPr>
          <w:sz w:val="24"/>
          <w:szCs w:val="24"/>
        </w:rPr>
        <w:sectPr w:rsidR="009C1403" w:rsidSect="006C7961">
          <w:pgSz w:w="11904" w:h="16834"/>
          <w:pgMar w:top="1420" w:right="1335" w:bottom="508" w:left="1369" w:header="720" w:footer="720" w:gutter="0"/>
          <w:cols w:space="720"/>
          <w:noEndnote/>
        </w:sectPr>
      </w:pPr>
    </w:p>
    <w:p w14:paraId="3EC55AAC" w14:textId="3DB1A7A1" w:rsidR="009C1403" w:rsidRDefault="00C6386D">
      <w:pPr>
        <w:kinsoku w:val="0"/>
        <w:overflowPunct w:val="0"/>
        <w:autoSpaceDE/>
        <w:autoSpaceDN/>
        <w:adjustRightInd/>
        <w:spacing w:before="32" w:line="272" w:lineRule="exact"/>
        <w:ind w:left="720"/>
        <w:textAlignment w:val="baseline"/>
        <w:rPr>
          <w:rFonts w:ascii="Arial" w:hAnsi="Arial" w:cs="Arial"/>
          <w:i/>
          <w:iCs/>
          <w:spacing w:val="9"/>
          <w:sz w:val="24"/>
          <w:szCs w:val="24"/>
        </w:rPr>
      </w:pPr>
      <w:r>
        <w:rPr>
          <w:rFonts w:ascii="Arial" w:hAnsi="Arial" w:cs="Arial"/>
          <w:spacing w:val="9"/>
          <w:sz w:val="24"/>
          <w:szCs w:val="24"/>
        </w:rPr>
        <w:lastRenderedPageBreak/>
        <w:t xml:space="preserve">3.9.4 </w:t>
      </w:r>
      <w:r>
        <w:rPr>
          <w:rFonts w:ascii="Arial" w:hAnsi="Arial" w:cs="Arial"/>
          <w:i/>
          <w:iCs/>
          <w:spacing w:val="9"/>
          <w:sz w:val="24"/>
          <w:szCs w:val="24"/>
        </w:rPr>
        <w:t>system instability</w:t>
      </w:r>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such that the provisions set out in Table 3.1 are not met;</w:t>
      </w:r>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7777777"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77777777"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C392B5C" w14:textId="77777777" w:rsidR="009C1403" w:rsidRDefault="009C1403">
      <w:pPr>
        <w:widowControl/>
        <w:rPr>
          <w:sz w:val="24"/>
          <w:szCs w:val="24"/>
        </w:rPr>
        <w:sectPr w:rsidR="009C1403" w:rsidSect="006C7961">
          <w:pgSz w:w="11904" w:h="16834"/>
          <w:pgMar w:top="1420" w:right="1328" w:bottom="508" w:left="1376" w:header="720" w:footer="720" w:gutter="0"/>
          <w:cols w:space="720"/>
          <w:noEndnote/>
        </w:sectPr>
      </w:pPr>
    </w:p>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sym w:font="Symbol" w:char="F0A3"/>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sym w:font="Symbol" w:char="F0A3"/>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sym w:font="Symbol" w:char="F0A3"/>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sym w:font="Symbol" w:char="F0A3"/>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77777777"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sym w:font="Symbol" w:char="F0A3"/>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77777777"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sym w:font="Symbol" w:char="F0A5"/>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4DD9603C"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noProof/>
          <w:color w:val="2B579A"/>
          <w:shd w:val="clear" w:color="auto" w:fill="E6E6E6"/>
        </w:rPr>
        <mc:AlternateContent>
          <mc:Choice Requires="wps">
            <w:drawing>
              <wp:anchor distT="0" distB="0" distL="0" distR="0" simplePos="0" relativeHeight="251658306" behindDoc="0" locked="0" layoutInCell="0" allowOverlap="1" wp14:anchorId="37F13631" wp14:editId="54BF66D8">
                <wp:simplePos x="0" y="0"/>
                <wp:positionH relativeFrom="page">
                  <wp:posOffset>914400</wp:posOffset>
                </wp:positionH>
                <wp:positionV relativeFrom="page">
                  <wp:posOffset>9168130</wp:posOffset>
                </wp:positionV>
                <wp:extent cx="1835785" cy="0"/>
                <wp:effectExtent l="0" t="0" r="0" b="0"/>
                <wp:wrapSquare wrapText="bothSides"/>
                <wp:docPr id="180" name="Straight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7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17742148" id="Straight Connector 180" o:spid="_x0000_s1026" style="position:absolute;z-index:25165830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in,721.9pt" to="216.55pt,7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" o:allowincell="f" strokeweight=".95pt">
                <w10:wrap type="square" anchorx="page" anchory="page"/>
              </v:line>
            </w:pict>
          </mc:Fallback>
        </mc:AlternateContent>
      </w: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p>
    <w:p w14:paraId="56BDFA6C" w14:textId="77777777" w:rsidR="009C1403" w:rsidRDefault="00C6386D">
      <w:pPr>
        <w:kinsoku w:val="0"/>
        <w:overflowPunct w:val="0"/>
        <w:autoSpaceDE/>
        <w:autoSpaceDN/>
        <w:adjustRightInd/>
        <w:spacing w:before="12" w:line="225" w:lineRule="exact"/>
        <w:ind w:left="72" w:right="2304"/>
        <w:textAlignment w:val="baseline"/>
        <w:rPr>
          <w:rFonts w:ascii="Arial" w:hAnsi="Arial" w:cs="Arial"/>
          <w:sz w:val="16"/>
          <w:szCs w:val="16"/>
        </w:rPr>
      </w:pPr>
      <w:r>
        <w:rPr>
          <w:rFonts w:ascii="Arial" w:hAnsi="Arial" w:cs="Arial"/>
          <w:sz w:val="13"/>
          <w:szCs w:val="13"/>
        </w:rPr>
        <w:t xml:space="preserve">Note 2 </w:t>
      </w:r>
      <w:r>
        <w:rPr>
          <w:rFonts w:ascii="Arial" w:hAnsi="Arial" w:cs="Arial"/>
          <w:sz w:val="16"/>
          <w:szCs w:val="16"/>
        </w:rPr>
        <w:t xml:space="preserve">The group demand may be lost for up to 60 seconds if this leads to significant economies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p>
    <w:p w14:paraId="513CEF27" w14:textId="77777777" w:rsidR="009C1403" w:rsidRDefault="009C1403">
      <w:pPr>
        <w:widowControl/>
        <w:rPr>
          <w:sz w:val="24"/>
          <w:szCs w:val="24"/>
        </w:rPr>
        <w:sectPr w:rsidR="009C1403" w:rsidSect="006C7961">
          <w:pgSz w:w="11904" w:h="16834"/>
          <w:pgMar w:top="1420" w:right="1340" w:bottom="508" w:left="1364" w:header="720" w:footer="720" w:gutter="0"/>
          <w:cols w:space="720"/>
          <w:noEndnote/>
        </w:sectPr>
      </w:pPr>
    </w:p>
    <w:p w14:paraId="29AF96EB" w14:textId="22B20EA1"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lastRenderedPageBreak/>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secured event</w:t>
      </w:r>
      <w:r>
        <w:rPr>
          <w:rFonts w:ascii="Arial" w:hAnsi="Arial" w:cs="Arial"/>
          <w:spacing w:val="-3"/>
          <w:sz w:val="24"/>
          <w:szCs w:val="24"/>
        </w:rPr>
        <w:t>, but shall not replace the requirement for system connection. The assessment of contribution of generation to group security will therefore consider;</w:t>
      </w:r>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annual load factor;</w:t>
      </w:r>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3.14.2 the availability of generation under outage conditions;</w:t>
      </w:r>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3.14.3 the fuel source availability, i.e. whether energy is continuous, stored, storable or predictable;</w:t>
      </w:r>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3.14.4 common-mode failure mechanisms such as common fuel source, connections or plant stability / ride-through capability;</w:t>
      </w:r>
    </w:p>
    <w:p w14:paraId="74720A5A"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3.14.5 capping of generation contribution in the event that the generation contribution is dominant with respect to circuit infeed capability</w:t>
      </w:r>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importing capacity, shall not exceed the levels indicated in Table 3.2 while taking due account of the considerations detailed in paragraph 3.13.</w:t>
      </w:r>
    </w:p>
    <w:p w14:paraId="7813A46F" w14:textId="77777777"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772C5AE3" w14:textId="77777777" w:rsidR="009C1403" w:rsidRDefault="00C6386D">
      <w:pPr>
        <w:kinsoku w:val="0"/>
        <w:overflowPunct w:val="0"/>
        <w:autoSpaceDE/>
        <w:autoSpaceDN/>
        <w:adjustRightInd/>
        <w:spacing w:before="170" w:line="288" w:lineRule="exact"/>
        <w:ind w:left="720" w:right="360" w:hanging="720"/>
        <w:jc w:val="both"/>
        <w:textAlignment w:val="baseline"/>
        <w:rPr>
          <w:rFonts w:ascii="Arial" w:hAnsi="Arial" w:cs="Arial"/>
          <w:spacing w:val="-2"/>
          <w:sz w:val="24"/>
          <w:szCs w:val="24"/>
        </w:rPr>
      </w:pPr>
      <w:r>
        <w:rPr>
          <w:rFonts w:ascii="Arial" w:hAnsi="Arial" w:cs="Arial"/>
          <w:spacing w:val="-2"/>
          <w:sz w:val="24"/>
          <w:szCs w:val="24"/>
        </w:rPr>
        <w:t>3.16 Guidance on substation configurations and switching arrangements are described in Appendix A. These guidelines provide an acceptable way towards</w:t>
      </w:r>
    </w:p>
    <w:p w14:paraId="7BA7B58A" w14:textId="77777777" w:rsidR="009C1403" w:rsidRDefault="009C1403">
      <w:pPr>
        <w:widowControl/>
        <w:rPr>
          <w:sz w:val="24"/>
          <w:szCs w:val="24"/>
        </w:rPr>
        <w:sectPr w:rsidR="009C1403" w:rsidSect="006C7961">
          <w:pgSz w:w="11904" w:h="16834"/>
          <w:pgMar w:top="1440" w:right="1104" w:bottom="508" w:left="1440" w:header="720" w:footer="720" w:gutter="0"/>
          <w:cols w:space="720"/>
          <w:noEndnote/>
        </w:sectPr>
      </w:pPr>
    </w:p>
    <w:p w14:paraId="6BEC71BB" w14:textId="185B21B3" w:rsidR="009C1403" w:rsidRDefault="00C6386D">
      <w:pPr>
        <w:kinsoku w:val="0"/>
        <w:overflowPunct w:val="0"/>
        <w:autoSpaceDE/>
        <w:autoSpaceDN/>
        <w:adjustRightInd/>
        <w:spacing w:before="9" w:line="273" w:lineRule="exact"/>
        <w:ind w:left="864" w:right="144"/>
        <w:jc w:val="both"/>
        <w:textAlignment w:val="baseline"/>
        <w:rPr>
          <w:rFonts w:ascii="Arial" w:hAnsi="Arial" w:cs="Arial"/>
          <w:sz w:val="24"/>
          <w:szCs w:val="24"/>
        </w:rPr>
      </w:pPr>
      <w:r>
        <w:rPr>
          <w:rFonts w:ascii="Arial" w:hAnsi="Arial" w:cs="Arial"/>
          <w:sz w:val="24"/>
          <w:szCs w:val="24"/>
        </w:rPr>
        <w:lastRenderedPageBreak/>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3.17 Variations, arising from a demand customers request,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particular load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customers; or</w:t>
      </w:r>
    </w:p>
    <w:p w14:paraId="61ACE6DC" w14:textId="17BAD3B7"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r>
        <w:rPr>
          <w:rFonts w:ascii="Arial" w:hAnsi="Arial" w:cs="Arial"/>
          <w:i/>
          <w:iCs/>
          <w:sz w:val="24"/>
          <w:szCs w:val="24"/>
        </w:rPr>
        <w:t xml:space="preserve">transmission licensee’s </w:t>
      </w:r>
      <w:r>
        <w:rPr>
          <w:rFonts w:ascii="Arial" w:hAnsi="Arial" w:cs="Arial"/>
          <w:sz w:val="24"/>
          <w:szCs w:val="24"/>
        </w:rPr>
        <w:t>ability to meet other statutory obligations or license 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14365BE7" w14:textId="77777777" w:rsidR="009C1403" w:rsidRDefault="009C1403">
      <w:pPr>
        <w:widowControl/>
        <w:rPr>
          <w:sz w:val="24"/>
          <w:szCs w:val="24"/>
        </w:rPr>
        <w:sectPr w:rsidR="009C1403" w:rsidSect="006C7961">
          <w:pgSz w:w="11904" w:h="16834"/>
          <w:pgMar w:top="1440" w:right="1269" w:bottom="508" w:left="1275" w:header="720" w:footer="720" w:gutter="0"/>
          <w:cols w:space="720"/>
          <w:noEndnote/>
        </w:sectPr>
      </w:pPr>
    </w:p>
    <w:p w14:paraId="04706604" w14:textId="7DF53791" w:rsidR="009C1403" w:rsidRDefault="00C6386D">
      <w:pPr>
        <w:tabs>
          <w:tab w:val="decimal" w:pos="360"/>
          <w:tab w:val="left" w:pos="792"/>
        </w:tabs>
        <w:kinsoku w:val="0"/>
        <w:overflowPunct w:val="0"/>
        <w:autoSpaceDE/>
        <w:autoSpaceDN/>
        <w:adjustRightInd/>
        <w:spacing w:before="31" w:line="334" w:lineRule="exact"/>
        <w:ind w:left="144"/>
        <w:textAlignment w:val="baseline"/>
        <w:rPr>
          <w:rFonts w:ascii="Arial" w:hAnsi="Arial" w:cs="Arial"/>
          <w:b/>
          <w:bCs/>
          <w:i/>
          <w:iCs/>
          <w:sz w:val="28"/>
          <w:szCs w:val="28"/>
        </w:rPr>
      </w:pPr>
      <w:r>
        <w:rPr>
          <w:rFonts w:ascii="Arial" w:hAnsi="Arial" w:cs="Arial"/>
          <w:b/>
          <w:bCs/>
          <w:sz w:val="29"/>
          <w:szCs w:val="29"/>
        </w:rPr>
        <w:lastRenderedPageBreak/>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where the criteria of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described in Appendix C;</w:t>
      </w:r>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secured events</w:t>
      </w:r>
      <w:r>
        <w:rPr>
          <w:rFonts w:ascii="Arial" w:hAnsi="Arial" w:cs="Arial"/>
          <w:sz w:val="24"/>
          <w:szCs w:val="24"/>
        </w:rPr>
        <w:t>;</w:t>
      </w:r>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Economy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described in Appendix E;</w:t>
      </w:r>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secured events</w:t>
      </w:r>
      <w:r>
        <w:rPr>
          <w:rFonts w:ascii="Arial" w:hAnsi="Arial" w:cs="Arial"/>
          <w:sz w:val="24"/>
          <w:szCs w:val="24"/>
        </w:rPr>
        <w:t>;</w:t>
      </w:r>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5AF997AF" w14:textId="77777777" w:rsidR="009C1403" w:rsidRDefault="009C1403">
      <w:pPr>
        <w:widowControl/>
        <w:rPr>
          <w:sz w:val="24"/>
          <w:szCs w:val="24"/>
        </w:rPr>
        <w:sectPr w:rsidR="009C1403" w:rsidSect="006C7961">
          <w:pgSz w:w="11904" w:h="16834"/>
          <w:pgMar w:top="1420" w:right="1253" w:bottom="508" w:left="1291" w:header="720" w:footer="720" w:gutter="0"/>
          <w:cols w:space="720"/>
          <w:noEndnote/>
        </w:sectPr>
      </w:pPr>
    </w:p>
    <w:p w14:paraId="343CFF7F" w14:textId="3BEFE4B1"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lastRenderedPageBreak/>
        <w:t xml:space="preserve">4.4.6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power provider;</w:t>
      </w:r>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4.6.3 a double circuit overhead line on the supergrid;</w:t>
      </w:r>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transmission system;</w:t>
      </w:r>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71AE176A" w14:textId="77777777" w:rsidR="009C1403" w:rsidRDefault="00C6386D">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EC52223" w14:textId="77777777"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sz w:val="24"/>
          <w:szCs w:val="24"/>
        </w:rPr>
        <w:t xml:space="preserve">4.6.7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
    <w:p w14:paraId="2BBB7075" w14:textId="77777777"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50D606E1" w14:textId="77777777" w:rsidR="009C1403" w:rsidRDefault="009C1403">
      <w:pPr>
        <w:widowControl/>
        <w:rPr>
          <w:sz w:val="24"/>
          <w:szCs w:val="24"/>
        </w:rPr>
        <w:sectPr w:rsidR="009C1403" w:rsidSect="006C7961">
          <w:pgSz w:w="11904" w:h="16834"/>
          <w:pgMar w:top="1440" w:right="1255" w:bottom="508" w:left="1289" w:header="720" w:footer="720" w:gutter="0"/>
          <w:cols w:space="720"/>
          <w:noEndnote/>
        </w:sectPr>
      </w:pPr>
    </w:p>
    <w:p w14:paraId="3DD2BF6E" w14:textId="6D3F673C"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lastRenderedPageBreak/>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p>
    <w:p w14:paraId="5906A2B2"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77777777"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 xml:space="preserve">Unacceptable Sub-Synchronous Oscillations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321CC492" w14:textId="77777777" w:rsidR="009C1403" w:rsidRDefault="009C1403">
      <w:pPr>
        <w:widowControl/>
        <w:rPr>
          <w:sz w:val="24"/>
          <w:szCs w:val="24"/>
        </w:rPr>
        <w:sectPr w:rsidR="009C1403" w:rsidSect="006C7961">
          <w:pgSz w:w="11904" w:h="16834"/>
          <w:pgMar w:top="1420" w:right="1255" w:bottom="508" w:left="1289" w:header="720" w:footer="720" w:gutter="0"/>
          <w:cols w:space="720"/>
          <w:noEndnote/>
        </w:sectPr>
      </w:pPr>
    </w:p>
    <w:p w14:paraId="14ADE657" w14:textId="65278705" w:rsidR="009C1403" w:rsidRDefault="00C6386D">
      <w:pPr>
        <w:kinsoku w:val="0"/>
        <w:overflowPunct w:val="0"/>
        <w:autoSpaceDE/>
        <w:autoSpaceDN/>
        <w:adjustRightInd/>
        <w:spacing w:before="5" w:line="276" w:lineRule="exact"/>
        <w:ind w:left="144"/>
        <w:textAlignment w:val="baseline"/>
        <w:rPr>
          <w:rFonts w:ascii="Arial" w:hAnsi="Arial" w:cs="Arial"/>
          <w:b/>
          <w:bCs/>
          <w:sz w:val="24"/>
          <w:szCs w:val="24"/>
        </w:rPr>
      </w:pPr>
      <w:r>
        <w:rPr>
          <w:rFonts w:ascii="Arial" w:hAnsi="Arial" w:cs="Arial"/>
          <w:b/>
          <w:bCs/>
          <w:sz w:val="24"/>
          <w:szCs w:val="24"/>
        </w:rPr>
        <w:lastRenderedPageBreak/>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r>
        <w:rPr>
          <w:rFonts w:ascii="Arial" w:hAnsi="Arial" w:cs="Arial"/>
          <w:i/>
          <w:iCs/>
          <w:spacing w:val="2"/>
          <w:sz w:val="24"/>
          <w:szCs w:val="24"/>
        </w:rPr>
        <w:t xml:space="preserve">supergrid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50F7F9D5"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r>
        <w:rPr>
          <w:rFonts w:ascii="Arial" w:hAnsi="Arial" w:cs="Arial"/>
          <w:i/>
          <w:iCs/>
          <w:sz w:val="24"/>
          <w:szCs w:val="24"/>
        </w:rPr>
        <w:t xml:space="preserve">transmission licensees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rsidSect="006C7961">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lastRenderedPageBreak/>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r>
        <w:rPr>
          <w:rFonts w:ascii="Arial" w:hAnsi="Arial" w:cs="Arial"/>
          <w:spacing w:val="4"/>
          <w:sz w:val="24"/>
          <w:szCs w:val="24"/>
        </w:rPr>
        <w:t>of a</w:t>
      </w:r>
    </w:p>
    <w:p w14:paraId="5FB7A6D5" w14:textId="77777777" w:rsidR="009C1403" w:rsidRDefault="00C6386D">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5.1.7 unacceptable frequency conditions;</w:t>
      </w:r>
    </w:p>
    <w:p w14:paraId="13E427DD" w14:textId="77777777" w:rsidR="009C1403" w:rsidRDefault="00C6386D">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5.1.8 unacceptable overloading of any primary transmission equipment;</w:t>
      </w:r>
    </w:p>
    <w:p w14:paraId="32DA018F" w14:textId="77777777" w:rsidR="009C1403" w:rsidRDefault="00C6386D">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5.1.9 unacceptable voltage conditions;</w:t>
      </w:r>
    </w:p>
    <w:p w14:paraId="707A8E3B" w14:textId="77777777" w:rsidR="009C1403" w:rsidRDefault="00C6386D">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77777777"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Pr>
          <w:rFonts w:ascii="Arial" w:hAnsi="Arial" w:cs="Arial"/>
          <w:sz w:val="24"/>
          <w:szCs w:val="24"/>
        </w:rPr>
        <w:tab/>
        <w:t xml:space="preserve">a </w:t>
      </w:r>
      <w:r>
        <w:rPr>
          <w:rFonts w:ascii="Arial" w:hAnsi="Arial" w:cs="Arial"/>
          <w:i/>
          <w:iCs/>
          <w:sz w:val="24"/>
          <w:szCs w:val="24"/>
        </w:rPr>
        <w:t>double circuit overhead line</w:t>
      </w:r>
      <w:r>
        <w:rPr>
          <w:rFonts w:ascii="Arial" w:hAnsi="Arial" w:cs="Arial"/>
          <w:sz w:val="24"/>
          <w:szCs w:val="24"/>
        </w:rPr>
        <w:t>; or</w:t>
      </w:r>
    </w:p>
    <w:p w14:paraId="3C4B6679" w14:textId="77777777" w:rsidR="009C1403"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777777" w:rsidR="009C1403" w:rsidRDefault="00C6386D">
      <w:pPr>
        <w:kinsoku w:val="0"/>
        <w:overflowPunct w:val="0"/>
        <w:autoSpaceDE/>
        <w:autoSpaceDN/>
        <w:adjustRightInd/>
        <w:spacing w:line="475" w:lineRule="exact"/>
        <w:ind w:left="864" w:right="2520"/>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5.3.4 </w:t>
      </w:r>
      <w:r>
        <w:rPr>
          <w:rFonts w:ascii="Arial" w:hAnsi="Arial" w:cs="Arial"/>
          <w:i/>
          <w:iCs/>
          <w:sz w:val="24"/>
          <w:szCs w:val="24"/>
        </w:rPr>
        <w:t>unacceptable frequency conditions</w:t>
      </w:r>
      <w:r>
        <w:rPr>
          <w:rFonts w:ascii="Arial" w:hAnsi="Arial" w:cs="Arial"/>
          <w:sz w:val="24"/>
          <w:szCs w:val="24"/>
        </w:rPr>
        <w:t>;</w:t>
      </w:r>
    </w:p>
    <w:p w14:paraId="34EEF286" w14:textId="77777777" w:rsidR="009C1403" w:rsidRDefault="009C1403">
      <w:pPr>
        <w:widowControl/>
        <w:rPr>
          <w:sz w:val="24"/>
          <w:szCs w:val="24"/>
        </w:rPr>
        <w:sectPr w:rsidR="009C1403" w:rsidSect="006C7961">
          <w:pgSz w:w="11904" w:h="16834"/>
          <w:pgMar w:top="1420" w:right="1250" w:bottom="508" w:left="1294" w:header="720" w:footer="720" w:gutter="0"/>
          <w:cols w:space="720"/>
          <w:noEndnote/>
        </w:sectPr>
      </w:pPr>
    </w:p>
    <w:p w14:paraId="4DDADA51" w14:textId="4B5BC988"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lastRenderedPageBreak/>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is greater than 1500 MW;</w:t>
      </w:r>
    </w:p>
    <w:p w14:paraId="5FF634E2" w14:textId="77777777" w:rsidR="009C1403" w:rsidRDefault="00C6386D">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r>
        <w:rPr>
          <w:rFonts w:ascii="Arial" w:hAnsi="Arial" w:cs="Arial"/>
          <w:i/>
          <w:iCs/>
          <w:sz w:val="24"/>
          <w:szCs w:val="24"/>
        </w:rPr>
        <w:t>supergrid; or</w:t>
      </w:r>
    </w:p>
    <w:p w14:paraId="0357ABAE" w14:textId="77777777" w:rsidR="009C1403" w:rsidRDefault="00C6386D">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Default="00C6386D">
      <w:pPr>
        <w:tabs>
          <w:tab w:val="left" w:pos="720"/>
        </w:tabs>
        <w:kinsoku w:val="0"/>
        <w:overflowPunct w:val="0"/>
        <w:autoSpaceDE/>
        <w:autoSpaceDN/>
        <w:adjustRightInd/>
        <w:spacing w:before="207" w:line="273" w:lineRule="exact"/>
        <w:ind w:left="72"/>
        <w:textAlignment w:val="baseline"/>
        <w:rPr>
          <w:rFonts w:ascii="Arial" w:hAnsi="Arial" w:cs="Arial"/>
          <w:i/>
          <w:iCs/>
          <w:spacing w:val="3"/>
          <w:sz w:val="24"/>
          <w:szCs w:val="24"/>
        </w:rPr>
      </w:pPr>
      <w:r>
        <w:rPr>
          <w:rFonts w:ascii="Arial" w:hAnsi="Arial" w:cs="Arial"/>
          <w:spacing w:val="3"/>
          <w:sz w:val="24"/>
          <w:szCs w:val="24"/>
        </w:rPr>
        <w:t>5.4</w:t>
      </w:r>
      <w:r>
        <w:rPr>
          <w:rFonts w:ascii="Arial" w:hAnsi="Arial" w:cs="Arial"/>
          <w:spacing w:val="3"/>
          <w:sz w:val="24"/>
          <w:szCs w:val="24"/>
        </w:rPr>
        <w:tab/>
        <w:t xml:space="preserve">The </w:t>
      </w:r>
      <w:r>
        <w:rPr>
          <w:rFonts w:ascii="Arial" w:hAnsi="Arial" w:cs="Arial"/>
          <w:i/>
          <w:iCs/>
          <w:spacing w:val="3"/>
          <w:sz w:val="24"/>
          <w:szCs w:val="24"/>
        </w:rPr>
        <w:t xml:space="preserve">onshore transmission system </w:t>
      </w:r>
      <w:r>
        <w:rPr>
          <w:rFonts w:ascii="Arial" w:hAnsi="Arial" w:cs="Arial"/>
          <w:spacing w:val="3"/>
          <w:sz w:val="24"/>
          <w:szCs w:val="24"/>
        </w:rPr>
        <w:t xml:space="preserve">shall be operated under </w:t>
      </w:r>
      <w:r>
        <w:rPr>
          <w:rFonts w:ascii="Arial" w:hAnsi="Arial" w:cs="Arial"/>
          <w:i/>
          <w:iCs/>
          <w:spacing w:val="3"/>
          <w:sz w:val="24"/>
          <w:szCs w:val="24"/>
        </w:rPr>
        <w:t>prevailing system</w:t>
      </w:r>
    </w:p>
    <w:p w14:paraId="2750C723" w14:textId="77777777" w:rsidR="009C1403" w:rsidRDefault="00C6386D">
      <w:pPr>
        <w:kinsoku w:val="0"/>
        <w:overflowPunct w:val="0"/>
        <w:autoSpaceDE/>
        <w:autoSpaceDN/>
        <w:adjustRightInd/>
        <w:spacing w:before="1" w:line="273" w:lineRule="exact"/>
        <w:ind w:left="720"/>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60F459E3" w14:textId="77777777" w:rsidR="009C1403" w:rsidRDefault="00C6386D">
      <w:pPr>
        <w:tabs>
          <w:tab w:val="left" w:pos="1584"/>
        </w:tabs>
        <w:kinsoku w:val="0"/>
        <w:overflowPunct w:val="0"/>
        <w:autoSpaceDE/>
        <w:autoSpaceDN/>
        <w:adjustRightInd/>
        <w:spacing w:before="207" w:line="270" w:lineRule="exact"/>
        <w:ind w:left="720"/>
        <w:textAlignment w:val="baseline"/>
        <w:rPr>
          <w:rFonts w:ascii="Arial" w:hAnsi="Arial" w:cs="Arial"/>
          <w:spacing w:val="6"/>
          <w:sz w:val="24"/>
          <w:szCs w:val="24"/>
        </w:rPr>
      </w:pPr>
      <w:r>
        <w:rPr>
          <w:rFonts w:ascii="Arial" w:hAnsi="Arial" w:cs="Arial"/>
          <w:spacing w:val="6"/>
          <w:sz w:val="24"/>
          <w:szCs w:val="24"/>
        </w:rPr>
        <w:t>5.4.1</w:t>
      </w:r>
      <w:r>
        <w:rPr>
          <w:rFonts w:ascii="Arial" w:hAnsi="Arial" w:cs="Arial"/>
          <w:spacing w:val="6"/>
          <w:sz w:val="24"/>
          <w:szCs w:val="24"/>
        </w:rPr>
        <w:tab/>
        <w:t xml:space="preserve">a </w:t>
      </w:r>
      <w:r>
        <w:rPr>
          <w:rFonts w:ascii="Arial" w:hAnsi="Arial" w:cs="Arial"/>
          <w:i/>
          <w:iCs/>
          <w:spacing w:val="6"/>
          <w:sz w:val="24"/>
          <w:szCs w:val="24"/>
        </w:rPr>
        <w:t>double circuit overhead line w</w:t>
      </w:r>
      <w:r>
        <w:rPr>
          <w:rFonts w:ascii="Arial" w:hAnsi="Arial" w:cs="Arial"/>
          <w:spacing w:val="6"/>
          <w:sz w:val="24"/>
          <w:szCs w:val="24"/>
        </w:rPr>
        <w:t>here any part of either circuit is in</w:t>
      </w:r>
    </w:p>
    <w:p w14:paraId="192940F2" w14:textId="77777777" w:rsidR="009C1403" w:rsidRDefault="00C6386D">
      <w:pPr>
        <w:kinsoku w:val="0"/>
        <w:overflowPunct w:val="0"/>
        <w:autoSpaceDE/>
        <w:autoSpaceDN/>
        <w:adjustRightInd/>
        <w:spacing w:line="279" w:lineRule="exact"/>
        <w:ind w:left="1584"/>
        <w:textAlignment w:val="baseline"/>
        <w:rPr>
          <w:rFonts w:ascii="Arial" w:hAnsi="Arial" w:cs="Arial"/>
          <w:sz w:val="24"/>
          <w:szCs w:val="24"/>
        </w:rPr>
      </w:pPr>
      <w:r>
        <w:rPr>
          <w:rFonts w:ascii="Arial" w:hAnsi="Arial" w:cs="Arial"/>
          <w:i/>
          <w:iCs/>
          <w:sz w:val="24"/>
          <w:szCs w:val="24"/>
        </w:rPr>
        <w:t>NGET’s transmission system</w:t>
      </w:r>
      <w:r>
        <w:rPr>
          <w:rFonts w:ascii="Arial" w:hAnsi="Arial" w:cs="Arial"/>
          <w:sz w:val="24"/>
          <w:szCs w:val="24"/>
        </w:rPr>
        <w:t>; or</w:t>
      </w:r>
    </w:p>
    <w:p w14:paraId="5EAD3178" w14:textId="77777777" w:rsidR="009C1403" w:rsidRDefault="00C6386D">
      <w:pPr>
        <w:kinsoku w:val="0"/>
        <w:overflowPunct w:val="0"/>
        <w:autoSpaceDE/>
        <w:autoSpaceDN/>
        <w:adjustRightInd/>
        <w:spacing w:line="532" w:lineRule="exact"/>
        <w:ind w:left="720" w:right="576"/>
        <w:textAlignment w:val="baseline"/>
        <w:rPr>
          <w:rFonts w:ascii="Arial" w:hAnsi="Arial" w:cs="Arial"/>
          <w:sz w:val="24"/>
          <w:szCs w:val="24"/>
        </w:rPr>
      </w:pPr>
      <w:r>
        <w:rPr>
          <w:rFonts w:ascii="Arial" w:hAnsi="Arial" w:cs="Arial"/>
          <w:sz w:val="24"/>
          <w:szCs w:val="24"/>
        </w:rPr>
        <w:t xml:space="preserve">5.4.2 a section of </w:t>
      </w:r>
      <w:r>
        <w:rPr>
          <w:rFonts w:ascii="Arial" w:hAnsi="Arial" w:cs="Arial"/>
          <w:i/>
          <w:iCs/>
          <w:sz w:val="24"/>
          <w:szCs w:val="24"/>
        </w:rPr>
        <w:t xml:space="preserve">busbar </w:t>
      </w:r>
      <w:r>
        <w:rPr>
          <w:rFonts w:ascii="Arial" w:hAnsi="Arial" w:cs="Arial"/>
          <w:sz w:val="24"/>
          <w:szCs w:val="24"/>
        </w:rPr>
        <w:t xml:space="preserve">or mesh corner in </w:t>
      </w:r>
      <w:r>
        <w:rPr>
          <w:rFonts w:ascii="Arial" w:hAnsi="Arial" w:cs="Arial"/>
          <w:i/>
          <w:iCs/>
          <w:sz w:val="24"/>
          <w:szCs w:val="24"/>
        </w:rPr>
        <w:t>NGET’s transmission system</w:t>
      </w:r>
      <w:r>
        <w:rPr>
          <w:rFonts w:ascii="Arial" w:hAnsi="Arial" w:cs="Arial"/>
          <w:sz w:val="24"/>
          <w:szCs w:val="24"/>
        </w:rPr>
        <w:t>, there shall not be:</w:t>
      </w:r>
    </w:p>
    <w:p w14:paraId="354FB338" w14:textId="77777777" w:rsidR="009C1403" w:rsidRDefault="00C6386D">
      <w:pPr>
        <w:kinsoku w:val="0"/>
        <w:overflowPunct w:val="0"/>
        <w:autoSpaceDE/>
        <w:autoSpaceDN/>
        <w:adjustRightInd/>
        <w:spacing w:before="214" w:line="273" w:lineRule="exact"/>
        <w:ind w:left="1584" w:right="216" w:hanging="864"/>
        <w:textAlignment w:val="baseline"/>
        <w:rPr>
          <w:rFonts w:ascii="Arial" w:hAnsi="Arial" w:cs="Arial"/>
          <w:sz w:val="24"/>
          <w:szCs w:val="24"/>
        </w:rPr>
      </w:pPr>
      <w:r>
        <w:rPr>
          <w:rFonts w:ascii="Arial" w:hAnsi="Arial" w:cs="Arial"/>
          <w:sz w:val="24"/>
          <w:szCs w:val="24"/>
        </w:rPr>
        <w:t xml:space="preserve">5.4.3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 xml:space="preserve">in </w:t>
      </w:r>
      <w:r>
        <w:rPr>
          <w:rFonts w:ascii="Arial" w:hAnsi="Arial" w:cs="Arial"/>
          <w:i/>
          <w:iCs/>
          <w:sz w:val="24"/>
          <w:szCs w:val="24"/>
        </w:rPr>
        <w:t>NGET’s transmission system</w:t>
      </w:r>
      <w:r>
        <w:rPr>
          <w:rFonts w:ascii="Arial" w:hAnsi="Arial" w:cs="Arial"/>
          <w:sz w:val="24"/>
          <w:szCs w:val="24"/>
        </w:rPr>
        <w:t>;</w:t>
      </w:r>
    </w:p>
    <w:p w14:paraId="4D9B3107" w14:textId="77777777" w:rsidR="009C1403" w:rsidRDefault="00C6386D">
      <w:pPr>
        <w:kinsoku w:val="0"/>
        <w:overflowPunct w:val="0"/>
        <w:autoSpaceDE/>
        <w:autoSpaceDN/>
        <w:adjustRightInd/>
        <w:spacing w:after="268" w:line="536" w:lineRule="exact"/>
        <w:ind w:left="360" w:right="648" w:firstLine="360"/>
        <w:textAlignment w:val="baseline"/>
        <w:rPr>
          <w:rFonts w:ascii="Arial" w:hAnsi="Arial" w:cs="Arial"/>
          <w:i/>
          <w:iCs/>
          <w:spacing w:val="-1"/>
          <w:sz w:val="24"/>
          <w:szCs w:val="24"/>
        </w:rPr>
      </w:pPr>
      <w:r>
        <w:rPr>
          <w:rFonts w:ascii="Arial" w:hAnsi="Arial" w:cs="Arial"/>
          <w:spacing w:val="-1"/>
          <w:sz w:val="24"/>
          <w:szCs w:val="24"/>
        </w:rPr>
        <w:t xml:space="preserve">5.4.4 </w:t>
      </w:r>
      <w:r>
        <w:rPr>
          <w:rFonts w:ascii="Arial" w:hAnsi="Arial" w:cs="Arial"/>
          <w:i/>
          <w:iCs/>
          <w:spacing w:val="-1"/>
          <w:sz w:val="24"/>
          <w:szCs w:val="24"/>
        </w:rPr>
        <w:t xml:space="preserve">unacceptable voltage conditions </w:t>
      </w:r>
      <w:r>
        <w:rPr>
          <w:rFonts w:ascii="Arial" w:hAnsi="Arial" w:cs="Arial"/>
          <w:spacing w:val="-1"/>
          <w:sz w:val="24"/>
          <w:szCs w:val="24"/>
        </w:rPr>
        <w:t xml:space="preserve">in </w:t>
      </w:r>
      <w:r>
        <w:rPr>
          <w:rFonts w:ascii="Arial" w:hAnsi="Arial" w:cs="Arial"/>
          <w:i/>
          <w:iCs/>
          <w:spacing w:val="-1"/>
          <w:sz w:val="24"/>
          <w:szCs w:val="24"/>
        </w:rPr>
        <w:t>NGET’s transmission system</w:t>
      </w:r>
      <w:r>
        <w:rPr>
          <w:rFonts w:ascii="Arial" w:hAnsi="Arial" w:cs="Arial"/>
          <w:spacing w:val="-1"/>
          <w:sz w:val="24"/>
          <w:szCs w:val="24"/>
        </w:rPr>
        <w:t xml:space="preserve">. Table 5.1 Maximum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following </w:t>
      </w:r>
      <w:r>
        <w:rPr>
          <w:rFonts w:ascii="Arial" w:hAnsi="Arial" w:cs="Arial"/>
          <w:i/>
          <w:iCs/>
          <w:spacing w:val="-1"/>
          <w:sz w:val="24"/>
          <w:szCs w:val="24"/>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Default="00C6386D">
            <w:pPr>
              <w:kinsoku w:val="0"/>
              <w:overflowPunct w:val="0"/>
              <w:autoSpaceDE/>
              <w:autoSpaceDN/>
              <w:adjustRightInd/>
              <w:spacing w:before="39" w:after="708" w:line="241" w:lineRule="exact"/>
              <w:ind w:left="130"/>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Default="00C6386D">
            <w:pPr>
              <w:kinsoku w:val="0"/>
              <w:overflowPunct w:val="0"/>
              <w:autoSpaceDE/>
              <w:autoSpaceDN/>
              <w:adjustRightInd/>
              <w:spacing w:before="52" w:after="3" w:line="228"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p w14:paraId="78D5D006" w14:textId="77777777" w:rsidR="009C1403" w:rsidRDefault="00C6386D">
            <w:pPr>
              <w:kinsoku w:val="0"/>
              <w:overflowPunct w:val="0"/>
              <w:autoSpaceDE/>
              <w:autoSpaceDN/>
              <w:adjustRightInd/>
              <w:spacing w:after="16" w:line="220" w:lineRule="exact"/>
              <w:ind w:left="144"/>
              <w:textAlignment w:val="baseline"/>
              <w:rPr>
                <w:rFonts w:ascii="Arial" w:hAnsi="Arial" w:cs="Arial"/>
                <w:b/>
                <w:bCs/>
                <w:i/>
                <w:iCs/>
                <w:sz w:val="21"/>
                <w:szCs w:val="21"/>
              </w:rPr>
            </w:pPr>
            <w:r>
              <w:rPr>
                <w:rFonts w:ascii="Arial" w:hAnsi="Arial" w:cs="Arial"/>
                <w:b/>
                <w:bCs/>
                <w:i/>
                <w:iCs/>
                <w:sz w:val="21"/>
                <w:szCs w:val="21"/>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p w14:paraId="6A6317D8" w14:textId="77777777" w:rsidR="009C1403" w:rsidRDefault="00C6386D">
            <w:pPr>
              <w:kinsoku w:val="0"/>
              <w:overflowPunct w:val="0"/>
              <w:autoSpaceDE/>
              <w:autoSpaceDN/>
              <w:adjustRightInd/>
              <w:spacing w:after="16" w:line="220" w:lineRule="exact"/>
              <w:ind w:left="72"/>
              <w:textAlignment w:val="baseline"/>
              <w:rPr>
                <w:rFonts w:ascii="Arial" w:hAnsi="Arial" w:cs="Arial"/>
                <w:b/>
                <w:bCs/>
                <w:i/>
                <w:iCs/>
                <w:sz w:val="21"/>
                <w:szCs w:val="21"/>
              </w:rPr>
            </w:pPr>
            <w:r>
              <w:rPr>
                <w:rFonts w:ascii="Arial" w:hAnsi="Arial" w:cs="Arial"/>
                <w:b/>
                <w:bCs/>
                <w:i/>
                <w:iCs/>
                <w:sz w:val="21"/>
                <w:szCs w:val="21"/>
              </w:rPr>
              <w:t>Note 1</w:t>
            </w:r>
          </w:p>
        </w:tc>
      </w:tr>
      <w:tr w:rsidR="009C1403"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Default="00C6386D">
            <w:pPr>
              <w:kinsoku w:val="0"/>
              <w:overflowPunct w:val="0"/>
              <w:autoSpaceDE/>
              <w:autoSpaceDN/>
              <w:adjustRightInd/>
              <w:spacing w:before="38" w:after="453" w:line="228" w:lineRule="exact"/>
              <w:ind w:left="130"/>
              <w:textAlignment w:val="baseline"/>
              <w:rPr>
                <w:rFonts w:ascii="Arial" w:hAnsi="Arial" w:cs="Arial"/>
                <w:sz w:val="21"/>
                <w:szCs w:val="21"/>
              </w:rPr>
            </w:pPr>
            <w:r>
              <w:rPr>
                <w:rFonts w:ascii="Arial" w:hAnsi="Arial" w:cs="Arial"/>
                <w:sz w:val="21"/>
                <w:szCs w:val="21"/>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Default="00C6386D">
            <w:pPr>
              <w:kinsoku w:val="0"/>
              <w:overflowPunct w:val="0"/>
              <w:autoSpaceDE/>
              <w:autoSpaceDN/>
              <w:adjustRightInd/>
              <w:spacing w:before="38" w:after="453" w:line="228" w:lineRule="exact"/>
              <w:ind w:left="120"/>
              <w:textAlignment w:val="baseline"/>
              <w:rPr>
                <w:rFonts w:ascii="Arial" w:hAnsi="Arial" w:cs="Arial"/>
                <w:sz w:val="21"/>
                <w:szCs w:val="21"/>
              </w:rPr>
            </w:pPr>
            <w:r>
              <w:rPr>
                <w:rFonts w:ascii="Arial" w:hAnsi="Arial" w:cs="Arial"/>
                <w:sz w:val="21"/>
                <w:szCs w:val="21"/>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Default="00C6386D">
            <w:pPr>
              <w:kinsoku w:val="0"/>
              <w:overflowPunct w:val="0"/>
              <w:autoSpaceDE/>
              <w:autoSpaceDN/>
              <w:adjustRightInd/>
              <w:spacing w:after="242"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Default="00C6386D">
            <w:pPr>
              <w:kinsoku w:val="0"/>
              <w:overflowPunct w:val="0"/>
              <w:autoSpaceDE/>
              <w:autoSpaceDN/>
              <w:adjustRightInd/>
              <w:spacing w:after="213" w:line="228" w:lineRule="exact"/>
              <w:ind w:left="108" w:right="324"/>
              <w:textAlignment w:val="baseline"/>
              <w:rPr>
                <w:rFonts w:ascii="Arial" w:hAnsi="Arial" w:cs="Arial"/>
                <w:spacing w:val="-3"/>
                <w:sz w:val="21"/>
                <w:szCs w:val="21"/>
              </w:rPr>
            </w:pPr>
            <w:r>
              <w:rPr>
                <w:rFonts w:ascii="Arial" w:hAnsi="Arial" w:cs="Arial"/>
                <w:spacing w:val="-3"/>
                <w:sz w:val="21"/>
                <w:szCs w:val="21"/>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Default="00C6386D">
            <w:pPr>
              <w:kinsoku w:val="0"/>
              <w:overflowPunct w:val="0"/>
              <w:autoSpaceDE/>
              <w:autoSpaceDN/>
              <w:adjustRightInd/>
              <w:spacing w:after="227" w:line="228" w:lineRule="exact"/>
              <w:ind w:left="108" w:right="2952"/>
              <w:textAlignment w:val="baseline"/>
              <w:rPr>
                <w:rFonts w:ascii="Arial" w:hAnsi="Arial" w:cs="Arial"/>
                <w:b/>
                <w:bCs/>
                <w:i/>
                <w:iCs/>
                <w:spacing w:val="-3"/>
                <w:sz w:val="21"/>
                <w:szCs w:val="21"/>
              </w:rPr>
            </w:pPr>
            <w:r>
              <w:rPr>
                <w:rFonts w:ascii="Arial" w:hAnsi="Arial" w:cs="Arial"/>
                <w:spacing w:val="-3"/>
                <w:sz w:val="21"/>
                <w:szCs w:val="21"/>
              </w:rPr>
              <w:t xml:space="preserve">None </w:t>
            </w:r>
            <w:r>
              <w:rPr>
                <w:rFonts w:ascii="Arial" w:hAnsi="Arial" w:cs="Arial"/>
                <w:b/>
                <w:bCs/>
                <w:i/>
                <w:iCs/>
                <w:spacing w:val="-3"/>
                <w:sz w:val="21"/>
                <w:szCs w:val="21"/>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Default="00C6386D">
            <w:pPr>
              <w:kinsoku w:val="0"/>
              <w:overflowPunct w:val="0"/>
              <w:autoSpaceDE/>
              <w:autoSpaceDN/>
              <w:adjustRightInd/>
              <w:spacing w:after="227"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Default="00C6386D">
            <w:pPr>
              <w:kinsoku w:val="0"/>
              <w:overflowPunct w:val="0"/>
              <w:autoSpaceDE/>
              <w:autoSpaceDN/>
              <w:adjustRightInd/>
              <w:spacing w:after="904" w:line="228" w:lineRule="exact"/>
              <w:ind w:left="108" w:right="432"/>
              <w:textAlignment w:val="baseline"/>
              <w:rPr>
                <w:rFonts w:ascii="Arial" w:hAnsi="Arial" w:cs="Arial"/>
                <w:spacing w:val="-2"/>
                <w:sz w:val="21"/>
                <w:szCs w:val="21"/>
              </w:rPr>
            </w:pPr>
            <w:r>
              <w:rPr>
                <w:rFonts w:ascii="Arial" w:hAnsi="Arial" w:cs="Arial"/>
                <w:spacing w:val="-2"/>
                <w:sz w:val="21"/>
                <w:szCs w:val="21"/>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Default="00C6386D">
            <w:pPr>
              <w:kinsoku w:val="0"/>
              <w:overflowPunct w:val="0"/>
              <w:autoSpaceDE/>
              <w:autoSpaceDN/>
              <w:adjustRightInd/>
              <w:spacing w:line="226" w:lineRule="exact"/>
              <w:ind w:left="144" w:right="180"/>
              <w:textAlignment w:val="baseline"/>
              <w:rPr>
                <w:rFonts w:ascii="Arial" w:hAnsi="Arial" w:cs="Arial"/>
                <w:spacing w:val="-4"/>
                <w:sz w:val="21"/>
                <w:szCs w:val="21"/>
              </w:rPr>
            </w:pPr>
            <w:r>
              <w:rPr>
                <w:rFonts w:ascii="Arial" w:hAnsi="Arial" w:cs="Arial"/>
                <w:spacing w:val="-4"/>
                <w:sz w:val="21"/>
                <w:szCs w:val="21"/>
              </w:rPr>
              <w:t>None except that where such facilities and suitable measures for restoration are available, up to 20 MW by automatic disconnection</w:t>
            </w:r>
          </w:p>
          <w:p w14:paraId="74B0B837" w14:textId="77777777" w:rsidR="009C1403" w:rsidRDefault="00C6386D">
            <w:pPr>
              <w:kinsoku w:val="0"/>
              <w:overflowPunct w:val="0"/>
              <w:autoSpaceDE/>
              <w:autoSpaceDN/>
              <w:adjustRightInd/>
              <w:spacing w:after="232" w:line="220" w:lineRule="exact"/>
              <w:ind w:left="144"/>
              <w:textAlignment w:val="baseline"/>
              <w:rPr>
                <w:rFonts w:ascii="Arial" w:hAnsi="Arial" w:cs="Arial"/>
                <w:b/>
                <w:bCs/>
                <w:i/>
                <w:iCs/>
                <w:sz w:val="21"/>
                <w:szCs w:val="21"/>
              </w:rPr>
            </w:pPr>
            <w:r>
              <w:rPr>
                <w:rFonts w:ascii="Arial" w:hAnsi="Arial" w:cs="Arial"/>
                <w:b/>
                <w:bCs/>
                <w:i/>
                <w:iCs/>
                <w:sz w:val="21"/>
                <w:szCs w:val="21"/>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Default="00C6386D">
            <w:pPr>
              <w:kinsoku w:val="0"/>
              <w:overflowPunct w:val="0"/>
              <w:autoSpaceDE/>
              <w:autoSpaceDN/>
              <w:adjustRightInd/>
              <w:spacing w:after="684" w:line="223" w:lineRule="exact"/>
              <w:ind w:left="108" w:right="108"/>
              <w:jc w:val="both"/>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r>
      <w:tr w:rsidR="009C1403"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Default="00C6386D">
            <w:pPr>
              <w:kinsoku w:val="0"/>
              <w:overflowPunct w:val="0"/>
              <w:autoSpaceDE/>
              <w:autoSpaceDN/>
              <w:adjustRightInd/>
              <w:spacing w:after="909" w:line="228" w:lineRule="exact"/>
              <w:ind w:left="108"/>
              <w:textAlignment w:val="baseline"/>
              <w:rPr>
                <w:rFonts w:ascii="Arial" w:hAnsi="Arial" w:cs="Arial"/>
                <w:sz w:val="21"/>
                <w:szCs w:val="21"/>
              </w:rPr>
            </w:pPr>
            <w:r>
              <w:rPr>
                <w:rFonts w:ascii="Arial" w:hAnsi="Arial" w:cs="Arial"/>
                <w:sz w:val="21"/>
                <w:szCs w:val="21"/>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Default="00C6386D">
            <w:pPr>
              <w:kinsoku w:val="0"/>
              <w:overflowPunct w:val="0"/>
              <w:autoSpaceDE/>
              <w:autoSpaceDN/>
              <w:adjustRightInd/>
              <w:spacing w:after="223" w:line="228" w:lineRule="exact"/>
              <w:ind w:left="108" w:right="180"/>
              <w:textAlignment w:val="baseline"/>
              <w:rPr>
                <w:rFonts w:ascii="Arial" w:hAnsi="Arial" w:cs="Arial"/>
                <w:spacing w:val="-3"/>
                <w:sz w:val="21"/>
                <w:szCs w:val="21"/>
              </w:rPr>
            </w:pPr>
            <w:r>
              <w:rPr>
                <w:rFonts w:ascii="Arial" w:hAnsi="Arial" w:cs="Arial"/>
                <w:spacing w:val="-3"/>
                <w:sz w:val="21"/>
                <w:szCs w:val="21"/>
              </w:rPr>
              <w:t>None except that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Default="00C6386D">
            <w:pPr>
              <w:kinsoku w:val="0"/>
              <w:overflowPunct w:val="0"/>
              <w:autoSpaceDE/>
              <w:autoSpaceDN/>
              <w:adjustRightInd/>
              <w:spacing w:after="1135"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Default="00C6386D">
            <w:pPr>
              <w:kinsoku w:val="0"/>
              <w:overflowPunct w:val="0"/>
              <w:autoSpaceDE/>
              <w:autoSpaceDN/>
              <w:adjustRightInd/>
              <w:spacing w:after="467" w:line="228"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Default="00C6386D">
            <w:pPr>
              <w:kinsoku w:val="0"/>
              <w:overflowPunct w:val="0"/>
              <w:autoSpaceDE/>
              <w:autoSpaceDN/>
              <w:adjustRightInd/>
              <w:spacing w:after="227"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Default="00C6386D">
            <w:pPr>
              <w:kinsoku w:val="0"/>
              <w:overflowPunct w:val="0"/>
              <w:autoSpaceDE/>
              <w:autoSpaceDN/>
              <w:adjustRightInd/>
              <w:spacing w:after="693"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Default="00C6386D">
            <w:pPr>
              <w:kinsoku w:val="0"/>
              <w:overflowPunct w:val="0"/>
              <w:autoSpaceDE/>
              <w:autoSpaceDN/>
              <w:adjustRightInd/>
              <w:spacing w:after="698" w:line="228" w:lineRule="exact"/>
              <w:ind w:left="130"/>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Default="00C6386D">
            <w:pPr>
              <w:kinsoku w:val="0"/>
              <w:overflowPunct w:val="0"/>
              <w:autoSpaceDE/>
              <w:autoSpaceDN/>
              <w:adjustRightInd/>
              <w:spacing w:after="232"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Default="00C6386D">
            <w:pPr>
              <w:kinsoku w:val="0"/>
              <w:overflowPunct w:val="0"/>
              <w:autoSpaceDE/>
              <w:autoSpaceDN/>
              <w:adjustRightInd/>
              <w:spacing w:after="698"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6D5A16CA" w14:textId="77777777" w:rsidR="009C1403" w:rsidRDefault="00C6386D">
      <w:pPr>
        <w:kinsoku w:val="0"/>
        <w:overflowPunct w:val="0"/>
        <w:autoSpaceDE/>
        <w:autoSpaceDN/>
        <w:adjustRightInd/>
        <w:spacing w:line="234" w:lineRule="exact"/>
        <w:textAlignment w:val="baseline"/>
        <w:rPr>
          <w:rFonts w:ascii="Arial" w:hAnsi="Arial" w:cs="Arial"/>
          <w:b/>
          <w:bCs/>
          <w:spacing w:val="15"/>
          <w:sz w:val="21"/>
          <w:szCs w:val="21"/>
        </w:rPr>
      </w:pPr>
      <w:r>
        <w:rPr>
          <w:rFonts w:ascii="Arial" w:hAnsi="Arial" w:cs="Arial"/>
          <w:b/>
          <w:bCs/>
          <w:spacing w:val="15"/>
          <w:sz w:val="21"/>
          <w:szCs w:val="21"/>
        </w:rPr>
        <w:t>Notes</w:t>
      </w:r>
    </w:p>
    <w:p w14:paraId="3429405D" w14:textId="77777777" w:rsidR="009C1403" w:rsidRDefault="009C1403">
      <w:pPr>
        <w:widowControl/>
        <w:rPr>
          <w:sz w:val="24"/>
          <w:szCs w:val="24"/>
        </w:rPr>
        <w:sectPr w:rsidR="009C1403" w:rsidSect="006C7961">
          <w:pgSz w:w="11904" w:h="16834"/>
          <w:pgMar w:top="1420" w:right="1152" w:bottom="508" w:left="1392" w:header="720" w:footer="720" w:gutter="0"/>
          <w:cols w:space="720"/>
          <w:noEndnote/>
        </w:sectPr>
      </w:pPr>
    </w:p>
    <w:p w14:paraId="2D9708BA" w14:textId="18995769" w:rsidR="009C1403" w:rsidRDefault="00C6386D">
      <w:pPr>
        <w:numPr>
          <w:ilvl w:val="0"/>
          <w:numId w:val="1"/>
        </w:numPr>
        <w:kinsoku w:val="0"/>
        <w:overflowPunct w:val="0"/>
        <w:autoSpaceDE/>
        <w:autoSpaceDN/>
        <w:adjustRightInd/>
        <w:spacing w:before="27" w:line="229" w:lineRule="exact"/>
        <w:ind w:right="144"/>
        <w:jc w:val="both"/>
        <w:textAlignment w:val="baseline"/>
        <w:rPr>
          <w:rFonts w:ascii="Arial" w:hAnsi="Arial" w:cs="Arial"/>
          <w:sz w:val="21"/>
          <w:szCs w:val="21"/>
        </w:rPr>
      </w:pPr>
      <w:r>
        <w:rPr>
          <w:rFonts w:ascii="Arial" w:hAnsi="Arial" w:cs="Arial"/>
          <w:sz w:val="21"/>
          <w:szCs w:val="21"/>
        </w:rPr>
        <w:lastRenderedPageBreak/>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Default="00C6386D">
      <w:pPr>
        <w:numPr>
          <w:ilvl w:val="0"/>
          <w:numId w:val="1"/>
        </w:numPr>
        <w:kinsoku w:val="0"/>
        <w:overflowPunct w:val="0"/>
        <w:autoSpaceDE/>
        <w:autoSpaceDN/>
        <w:adjustRightInd/>
        <w:spacing w:line="220" w:lineRule="exact"/>
        <w:jc w:val="both"/>
        <w:textAlignment w:val="baseline"/>
        <w:rPr>
          <w:rFonts w:ascii="Arial" w:hAnsi="Arial" w:cs="Arial"/>
          <w:i/>
          <w:iCs/>
          <w:spacing w:val="-5"/>
          <w:sz w:val="21"/>
          <w:szCs w:val="21"/>
        </w:rPr>
      </w:pPr>
      <w:r>
        <w:rPr>
          <w:rFonts w:ascii="Arial" w:hAnsi="Arial" w:cs="Arial"/>
          <w:spacing w:val="-5"/>
          <w:sz w:val="21"/>
          <w:szCs w:val="21"/>
        </w:rPr>
        <w:t xml:space="preserve">Where the supply capacity was designed in such a way, there should be no </w:t>
      </w:r>
      <w:r>
        <w:rPr>
          <w:rFonts w:ascii="Arial" w:hAnsi="Arial" w:cs="Arial"/>
          <w:i/>
          <w:iCs/>
          <w:spacing w:val="-5"/>
          <w:sz w:val="21"/>
          <w:szCs w:val="21"/>
        </w:rPr>
        <w:t>loss of supply capacity.</w:t>
      </w:r>
    </w:p>
    <w:p w14:paraId="469944D0" w14:textId="77777777" w:rsidR="009C1403" w:rsidRDefault="00C6386D">
      <w:pPr>
        <w:numPr>
          <w:ilvl w:val="0"/>
          <w:numId w:val="1"/>
        </w:numPr>
        <w:kinsoku w:val="0"/>
        <w:overflowPunct w:val="0"/>
        <w:autoSpaceDE/>
        <w:autoSpaceDN/>
        <w:adjustRightInd/>
        <w:spacing w:before="12" w:line="229" w:lineRule="exact"/>
        <w:ind w:right="144"/>
        <w:jc w:val="both"/>
        <w:textAlignment w:val="baseline"/>
        <w:rPr>
          <w:rFonts w:ascii="Arial" w:hAnsi="Arial" w:cs="Arial"/>
          <w:spacing w:val="-4"/>
          <w:sz w:val="21"/>
          <w:szCs w:val="21"/>
        </w:rPr>
      </w:pPr>
      <w:r>
        <w:rPr>
          <w:rFonts w:ascii="Arial" w:hAnsi="Arial" w:cs="Arial"/>
          <w:spacing w:val="-4"/>
          <w:sz w:val="21"/>
          <w:szCs w:val="21"/>
        </w:rPr>
        <w:t xml:space="preserve">Where the supply capacity to the </w:t>
      </w:r>
      <w:r>
        <w:rPr>
          <w:rFonts w:ascii="Arial" w:hAnsi="Arial" w:cs="Arial"/>
          <w:i/>
          <w:iCs/>
          <w:spacing w:val="-4"/>
          <w:sz w:val="21"/>
          <w:szCs w:val="21"/>
        </w:rPr>
        <w:t xml:space="preserve">Grid Supply Point </w:t>
      </w:r>
      <w:r>
        <w:rPr>
          <w:rFonts w:ascii="Arial" w:hAnsi="Arial" w:cs="Arial"/>
          <w:spacing w:val="-4"/>
          <w:sz w:val="21"/>
          <w:szCs w:val="21"/>
        </w:rPr>
        <w:t xml:space="preserve">was designed in accordance with the demand connection criteria in Section 3 in such a way as to permit it, a </w:t>
      </w:r>
      <w:r>
        <w:rPr>
          <w:rFonts w:ascii="Arial" w:hAnsi="Arial" w:cs="Arial"/>
          <w:i/>
          <w:iCs/>
          <w:spacing w:val="-4"/>
          <w:sz w:val="21"/>
          <w:szCs w:val="21"/>
        </w:rPr>
        <w:t xml:space="preserve">loss of supply capacity </w:t>
      </w:r>
      <w:r>
        <w:rPr>
          <w:rFonts w:ascii="Arial" w:hAnsi="Arial" w:cs="Arial"/>
          <w:spacing w:val="-4"/>
          <w:sz w:val="21"/>
          <w:szCs w:val="21"/>
        </w:rPr>
        <w:t xml:space="preserve">equal to any amount by which the prevailing demand exceeds the </w:t>
      </w:r>
      <w:r>
        <w:rPr>
          <w:rFonts w:ascii="Arial" w:hAnsi="Arial" w:cs="Arial"/>
          <w:i/>
          <w:iCs/>
          <w:spacing w:val="-4"/>
          <w:sz w:val="21"/>
          <w:szCs w:val="21"/>
        </w:rPr>
        <w:t xml:space="preserve">maintenance period demand </w:t>
      </w:r>
      <w:r>
        <w:rPr>
          <w:rFonts w:ascii="Arial" w:hAnsi="Arial" w:cs="Arial"/>
          <w:spacing w:val="-4"/>
          <w:sz w:val="21"/>
          <w:szCs w:val="21"/>
        </w:rPr>
        <w:t>may be permitted up to a maximum of 1500 MW for no longer than the operational specified time to restore supply capacity.</w:t>
      </w:r>
    </w:p>
    <w:p w14:paraId="00F1A94C" w14:textId="77777777" w:rsidR="009C1403" w:rsidRDefault="00C6386D">
      <w:pPr>
        <w:numPr>
          <w:ilvl w:val="0"/>
          <w:numId w:val="1"/>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was designed in accordance with the demand connection criteria in Section 3 in such a way as to permit it, up to 60 MW may be lost for up to 60 seconds.</w:t>
      </w:r>
    </w:p>
    <w:p w14:paraId="51F871E5" w14:textId="77777777" w:rsidR="009C1403" w:rsidRDefault="00C6386D">
      <w:pPr>
        <w:numPr>
          <w:ilvl w:val="0"/>
          <w:numId w:val="1"/>
        </w:numPr>
        <w:kinsoku w:val="0"/>
        <w:overflowPunct w:val="0"/>
        <w:autoSpaceDE/>
        <w:autoSpaceDN/>
        <w:adjustRightInd/>
        <w:spacing w:line="228"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 xml:space="preserve">was designed in accordance with the demand connection criteria in Section 3 in such a way as to permit it, up to the </w:t>
      </w:r>
      <w:r>
        <w:rPr>
          <w:rFonts w:ascii="Arial" w:hAnsi="Arial" w:cs="Arial"/>
          <w:i/>
          <w:iCs/>
          <w:sz w:val="21"/>
          <w:szCs w:val="21"/>
        </w:rPr>
        <w:t xml:space="preserve">group demand </w:t>
      </w:r>
      <w:r>
        <w:rPr>
          <w:rFonts w:ascii="Arial" w:hAnsi="Arial" w:cs="Arial"/>
          <w:sz w:val="21"/>
          <w:szCs w:val="21"/>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that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3767445B" w14:textId="77777777" w:rsidR="009C1403" w:rsidRDefault="00C6386D">
      <w:pPr>
        <w:kinsoku w:val="0"/>
        <w:overflowPunct w:val="0"/>
        <w:autoSpaceDE/>
        <w:autoSpaceDN/>
        <w:adjustRightInd/>
        <w:spacing w:before="203"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7777777" w:rsidR="009C1403" w:rsidRDefault="00C6386D">
      <w:pPr>
        <w:kinsoku w:val="0"/>
        <w:overflowPunct w:val="0"/>
        <w:autoSpaceDE/>
        <w:autoSpaceDN/>
        <w:adjustRightInd/>
        <w:spacing w:line="543" w:lineRule="exact"/>
        <w:ind w:left="864"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77777777"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greater than 300 MW;</w:t>
      </w:r>
    </w:p>
    <w:p w14:paraId="7CA52017" w14:textId="77777777"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unacceptable voltage conditions</w:t>
      </w:r>
      <w:r>
        <w:rPr>
          <w:rFonts w:ascii="Arial" w:hAnsi="Arial" w:cs="Arial"/>
          <w:sz w:val="24"/>
          <w:szCs w:val="24"/>
        </w:rPr>
        <w:t>;</w:t>
      </w:r>
    </w:p>
    <w:p w14:paraId="65CD061E" w14:textId="77777777"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77777777"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2F3CF3C8" w:rsidR="009C1403" w:rsidRDefault="00C6386D" w:rsidP="00710782">
      <w:pPr>
        <w:tabs>
          <w:tab w:val="decimal" w:pos="288"/>
          <w:tab w:val="left" w:pos="864"/>
        </w:tabs>
        <w:kinsoku w:val="0"/>
        <w:overflowPunct w:val="0"/>
        <w:autoSpaceDE/>
        <w:autoSpaceDN/>
        <w:adjustRightInd/>
        <w:spacing w:before="207" w:line="270" w:lineRule="exact"/>
        <w:ind w:left="851" w:hanging="851"/>
        <w:jc w:val="both"/>
        <w:textAlignment w:val="baseline"/>
        <w:rPr>
          <w:rFonts w:ascii="Arial" w:hAnsi="Arial" w:cs="Arial"/>
          <w:sz w:val="24"/>
          <w:szCs w:val="24"/>
        </w:rPr>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del w:id="579" w:author="Tammy Meek (ESO)" w:date="2024-05-01T11:38:00Z">
        <w:r w:rsidDel="00710782">
          <w:rPr>
            <w:rFonts w:ascii="Arial" w:hAnsi="Arial" w:cs="Arial"/>
            <w:sz w:val="24"/>
            <w:szCs w:val="24"/>
          </w:rPr>
          <w:delText xml:space="preserve">NGESO </w:delText>
        </w:r>
      </w:del>
      <w:ins w:id="580" w:author="Tammy Meek (ESO)" w:date="2024-05-01T11:38:00Z">
        <w:r w:rsidR="00710782">
          <w:rPr>
            <w:rFonts w:ascii="Arial" w:hAnsi="Arial" w:cs="Arial"/>
            <w:sz w:val="24"/>
            <w:szCs w:val="24"/>
          </w:rPr>
          <w:t xml:space="preserve">the </w:t>
        </w:r>
      </w:ins>
      <w:ins w:id="581" w:author="Tammy Meek (ESO)" w:date="2024-05-02T10:35:00Z">
        <w:r w:rsidR="00362AAE" w:rsidRPr="00362AAE">
          <w:rPr>
            <w:rFonts w:ascii="Arial" w:hAnsi="Arial" w:cs="Arial"/>
            <w:i/>
            <w:iCs/>
            <w:sz w:val="24"/>
            <w:szCs w:val="24"/>
          </w:rPr>
          <w:t>ISOP</w:t>
        </w:r>
      </w:ins>
      <w:ins w:id="582" w:author="Tammy Meek (ESO)" w:date="2024-05-01T11:38:00Z">
        <w:r w:rsidR="00710782">
          <w:rPr>
            <w:rFonts w:ascii="Arial" w:hAnsi="Arial" w:cs="Arial"/>
            <w:sz w:val="24"/>
            <w:szCs w:val="24"/>
          </w:rPr>
          <w:t xml:space="preserve"> </w:t>
        </w:r>
      </w:ins>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ins w:id="583" w:author="Tammy Meek (ESO)" w:date="2024-05-01T11:38:00Z">
        <w:r w:rsidR="00710782">
          <w:rPr>
            <w:rFonts w:ascii="Arial" w:hAnsi="Arial" w:cs="Arial"/>
            <w:sz w:val="24"/>
            <w:szCs w:val="24"/>
          </w:rPr>
          <w:t xml:space="preserve"> </w:t>
        </w:r>
      </w:ins>
      <w:r>
        <w:rPr>
          <w:rFonts w:ascii="Arial" w:hAnsi="Arial" w:cs="Arial"/>
          <w:sz w:val="24"/>
          <w:szCs w:val="24"/>
        </w:rPr>
        <w:t>mitigate the consequences of this risk. Such measures may include: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r>
        <w:rPr>
          <w:rFonts w:ascii="Arial" w:hAnsi="Arial" w:cs="Arial"/>
          <w:sz w:val="24"/>
          <w:szCs w:val="24"/>
        </w:rPr>
        <w:t xml:space="preserve">intertrip risks, securing as far as possible appropriate two-circuit combinations, or reducing system transfers, for example through </w:t>
      </w:r>
      <w:r>
        <w:rPr>
          <w:rFonts w:ascii="Arial" w:hAnsi="Arial" w:cs="Arial"/>
          <w:i/>
          <w:iCs/>
          <w:sz w:val="24"/>
          <w:szCs w:val="24"/>
        </w:rPr>
        <w:t>balancing services</w:t>
      </w:r>
      <w:r>
        <w:rPr>
          <w:rFonts w:ascii="Arial" w:hAnsi="Arial" w:cs="Arial"/>
          <w:sz w:val="24"/>
          <w:szCs w:val="24"/>
        </w:rPr>
        <w:t>.</w:t>
      </w:r>
    </w:p>
    <w:p w14:paraId="365A9C4B" w14:textId="77777777" w:rsidR="009C1403" w:rsidRDefault="00C6386D">
      <w:pPr>
        <w:tabs>
          <w:tab w:val="decimal" w:pos="288"/>
          <w:tab w:val="left" w:pos="864"/>
        </w:tabs>
        <w:kinsoku w:val="0"/>
        <w:overflowPunct w:val="0"/>
        <w:autoSpaceDE/>
        <w:autoSpaceDN/>
        <w:adjustRightInd/>
        <w:spacing w:before="202" w:line="275" w:lineRule="exact"/>
        <w:ind w:left="144"/>
        <w:textAlignment w:val="baseline"/>
        <w:rPr>
          <w:rFonts w:ascii="Arial" w:hAnsi="Arial" w:cs="Arial"/>
          <w:sz w:val="24"/>
          <w:szCs w:val="24"/>
        </w:rPr>
      </w:pPr>
      <w:r>
        <w:rPr>
          <w:rFonts w:ascii="Arial" w:hAnsi="Arial" w:cs="Arial"/>
          <w:sz w:val="24"/>
          <w:szCs w:val="24"/>
        </w:rPr>
        <w:tab/>
        <w:t>5.7</w:t>
      </w:r>
      <w:r>
        <w:rPr>
          <w:rFonts w:ascii="Arial" w:hAnsi="Arial" w:cs="Arial"/>
          <w:sz w:val="24"/>
          <w:szCs w:val="24"/>
        </w:rPr>
        <w:tab/>
        <w:t>In the case that neither of the conditions in paragraphs 5.5.1 and 5.5.2 is met,</w:t>
      </w:r>
    </w:p>
    <w:p w14:paraId="4D2AB18D" w14:textId="77777777" w:rsidR="009C1403" w:rsidRDefault="00C6386D">
      <w:pPr>
        <w:kinsoku w:val="0"/>
        <w:overflowPunct w:val="0"/>
        <w:autoSpaceDE/>
        <w:autoSpaceDN/>
        <w:adjustRightInd/>
        <w:spacing w:before="4" w:line="273" w:lineRule="exact"/>
        <w:ind w:left="864" w:right="144"/>
        <w:jc w:val="both"/>
        <w:textAlignment w:val="baseline"/>
        <w:rPr>
          <w:rFonts w:ascii="Arial" w:hAnsi="Arial" w:cs="Arial"/>
          <w:sz w:val="24"/>
          <w:szCs w:val="24"/>
        </w:rPr>
      </w:pP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p>
    <w:p w14:paraId="79EA52EC" w14:textId="77777777" w:rsidR="009C1403" w:rsidRDefault="00C6386D">
      <w:pPr>
        <w:kinsoku w:val="0"/>
        <w:overflowPunct w:val="0"/>
        <w:autoSpaceDE/>
        <w:autoSpaceDN/>
        <w:adjustRightInd/>
        <w:spacing w:before="10" w:after="765" w:line="275" w:lineRule="exact"/>
        <w:ind w:left="864"/>
        <w:jc w:val="both"/>
        <w:textAlignment w:val="baseline"/>
        <w:rPr>
          <w:rFonts w:ascii="Arial" w:hAnsi="Arial" w:cs="Arial"/>
          <w:sz w:val="24"/>
          <w:szCs w:val="24"/>
        </w:rPr>
      </w:pPr>
      <w:r>
        <w:rPr>
          <w:rFonts w:ascii="Arial" w:hAnsi="Arial" w:cs="Arial"/>
          <w:sz w:val="24"/>
          <w:szCs w:val="24"/>
        </w:rPr>
        <w:t>requirement for demand reduction; however, this will not be used as a method</w:t>
      </w:r>
    </w:p>
    <w:p w14:paraId="2D7C2CBC" w14:textId="643D8FFC" w:rsidR="009C1403" w:rsidRDefault="00C6386D">
      <w:pPr>
        <w:kinsoku w:val="0"/>
        <w:overflowPunct w:val="0"/>
        <w:autoSpaceDE/>
        <w:autoSpaceDN/>
        <w:adjustRightInd/>
        <w:spacing w:before="30" w:line="272" w:lineRule="exact"/>
        <w:ind w:left="864" w:right="144"/>
        <w:jc w:val="both"/>
        <w:textAlignment w:val="baseline"/>
        <w:rPr>
          <w:rFonts w:ascii="Arial" w:hAnsi="Arial" w:cs="Arial"/>
          <w:sz w:val="24"/>
          <w:szCs w:val="24"/>
        </w:rPr>
      </w:pPr>
      <w:r>
        <w:rPr>
          <w:rFonts w:ascii="Arial" w:hAnsi="Arial" w:cs="Arial"/>
          <w:sz w:val="24"/>
          <w:szCs w:val="24"/>
        </w:rPr>
        <w:lastRenderedPageBreak/>
        <w:t xml:space="preserve">of increasing reserve to cover abnormal post fault generation reduction. Where possible these post fault actions shall be notified to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post fault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33FCFE46"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del w:id="584" w:author="Tammy Meek (ESO)" w:date="2024-05-01T11:39:00Z">
        <w:r w:rsidDel="00584393">
          <w:rPr>
            <w:rFonts w:ascii="Arial" w:hAnsi="Arial" w:cs="Arial"/>
            <w:sz w:val="24"/>
            <w:szCs w:val="24"/>
          </w:rPr>
          <w:delText xml:space="preserve">NGESO </w:delText>
        </w:r>
      </w:del>
      <w:ins w:id="585" w:author="Tammy Meek (ESO)" w:date="2024-05-01T11:39:00Z">
        <w:r w:rsidR="00584393">
          <w:rPr>
            <w:rFonts w:ascii="Arial" w:hAnsi="Arial" w:cs="Arial"/>
            <w:sz w:val="24"/>
            <w:szCs w:val="24"/>
          </w:rPr>
          <w:t xml:space="preserve">The </w:t>
        </w:r>
      </w:ins>
      <w:ins w:id="586" w:author="Tammy Meek (ESO)" w:date="2024-05-02T10:35:00Z">
        <w:r w:rsidR="00362AAE" w:rsidRPr="00362AAE">
          <w:rPr>
            <w:rFonts w:ascii="Arial" w:hAnsi="Arial" w:cs="Arial"/>
            <w:i/>
            <w:iCs/>
            <w:sz w:val="24"/>
            <w:szCs w:val="24"/>
          </w:rPr>
          <w:t>ISOP</w:t>
        </w:r>
      </w:ins>
      <w:ins w:id="587" w:author="Tammy Meek (ESO)" w:date="2024-05-01T11:39:00Z">
        <w:r w:rsidR="00584393">
          <w:rPr>
            <w:rFonts w:ascii="Arial" w:hAnsi="Arial" w:cs="Arial"/>
            <w:sz w:val="24"/>
            <w:szCs w:val="24"/>
          </w:rPr>
          <w:t xml:space="preserve"> </w:t>
        </w:r>
      </w:ins>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Authority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844A174" w14:textId="77777777" w:rsidR="009C1403" w:rsidRDefault="00C6386D">
      <w:pPr>
        <w:tabs>
          <w:tab w:val="decimal" w:pos="288"/>
          <w:tab w:val="left" w:pos="864"/>
        </w:tabs>
        <w:kinsoku w:val="0"/>
        <w:overflowPunct w:val="0"/>
        <w:autoSpaceDE/>
        <w:autoSpaceDN/>
        <w:adjustRightInd/>
        <w:spacing w:before="192" w:line="272" w:lineRule="exact"/>
        <w:ind w:left="144"/>
        <w:textAlignment w:val="baseline"/>
        <w:rPr>
          <w:rFonts w:ascii="Arial" w:hAnsi="Arial" w:cs="Arial"/>
          <w:i/>
          <w:iCs/>
          <w:sz w:val="24"/>
          <w:szCs w:val="24"/>
        </w:rPr>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p>
    <w:p w14:paraId="5BF2BF92" w14:textId="77777777" w:rsidR="009C1403" w:rsidRDefault="00C6386D">
      <w:pPr>
        <w:kinsoku w:val="0"/>
        <w:overflowPunct w:val="0"/>
        <w:autoSpaceDE/>
        <w:autoSpaceDN/>
        <w:adjustRightInd/>
        <w:spacing w:before="15" w:line="272" w:lineRule="exact"/>
        <w:ind w:left="864" w:right="144"/>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r>
        <w:rPr>
          <w:rFonts w:ascii="Arial" w:hAnsi="Arial" w:cs="Arial"/>
          <w:b/>
          <w:bCs/>
          <w:sz w:val="24"/>
          <w:szCs w:val="24"/>
        </w:rPr>
        <w:t>Authorised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77777777"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0143F8AB"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del w:id="588" w:author="Tammy Meek (ESO)" w:date="2024-05-01T11:40:00Z">
        <w:r w:rsidDel="00324180">
          <w:rPr>
            <w:rFonts w:ascii="Arial" w:hAnsi="Arial" w:cs="Arial"/>
            <w:sz w:val="24"/>
            <w:szCs w:val="24"/>
          </w:rPr>
          <w:delText>NGESO</w:delText>
        </w:r>
      </w:del>
      <w:ins w:id="589" w:author="Tammy Meek (ESO)" w:date="2024-05-01T11:40:00Z">
        <w:r w:rsidR="00324180">
          <w:rPr>
            <w:rFonts w:ascii="Arial" w:hAnsi="Arial" w:cs="Arial"/>
            <w:sz w:val="24"/>
            <w:szCs w:val="24"/>
          </w:rPr>
          <w:t xml:space="preserve">the </w:t>
        </w:r>
      </w:ins>
      <w:ins w:id="590" w:author="Tammy Meek (ESO)" w:date="2024-05-02T10:35:00Z">
        <w:r w:rsidR="00362AAE" w:rsidRPr="00362AAE">
          <w:rPr>
            <w:rFonts w:ascii="Arial" w:hAnsi="Arial" w:cs="Arial"/>
            <w:i/>
            <w:iCs/>
            <w:sz w:val="24"/>
            <w:szCs w:val="24"/>
          </w:rPr>
          <w:t>ISOP</w:t>
        </w:r>
      </w:ins>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rsidSect="006C7961">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w:lastRenderedPageBreak/>
        <mc:AlternateContent>
          <mc:Choice Requires="wps">
            <w:drawing>
              <wp:anchor distT="0" distB="0" distL="0" distR="0" simplePos="0" relativeHeight="251658307"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079" type="#_x0000_t202" style="position:absolute;left:0;text-align:left;margin-left:64.1pt;margin-top:71.1pt;width:468pt;height:17.2pt;z-index:25165830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any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2"/>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voltage collapse</w:t>
      </w:r>
      <w:r>
        <w:rPr>
          <w:rFonts w:ascii="Arial" w:hAnsi="Arial" w:cs="Arial"/>
          <w:spacing w:val="-3"/>
          <w:sz w:val="24"/>
          <w:szCs w:val="24"/>
        </w:rPr>
        <w:t>;</w:t>
      </w:r>
    </w:p>
    <w:p w14:paraId="65A096EA" w14:textId="77777777" w:rsidR="009C1403" w:rsidRDefault="00C6386D">
      <w:pPr>
        <w:numPr>
          <w:ilvl w:val="0"/>
          <w:numId w:val="3"/>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3"/>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or other reactive sources, so that accessible reactive reserves are exhausted;</w:t>
      </w:r>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r>
        <w:rPr>
          <w:rFonts w:ascii="Arial" w:hAnsi="Arial" w:cs="Arial"/>
          <w:spacing w:val="-3"/>
          <w:sz w:val="24"/>
          <w:szCs w:val="24"/>
        </w:rPr>
        <w:t>i)</w:t>
      </w:r>
      <w:r>
        <w:rPr>
          <w:rFonts w:ascii="Arial" w:hAnsi="Arial" w:cs="Arial"/>
          <w:spacing w:val="-3"/>
          <w:sz w:val="24"/>
          <w:szCs w:val="24"/>
        </w:rPr>
        <w:tab/>
        <w:t>credible demand sensitivities;</w:t>
      </w:r>
    </w:p>
    <w:p w14:paraId="3E5FAD0E" w14:textId="77777777" w:rsidR="009C1403" w:rsidRDefault="009C1403">
      <w:pPr>
        <w:widowControl/>
        <w:rPr>
          <w:sz w:val="24"/>
          <w:szCs w:val="24"/>
        </w:rPr>
        <w:sectPr w:rsidR="009C1403" w:rsidSect="006C7961">
          <w:pgSz w:w="11904" w:h="16834"/>
          <w:pgMar w:top="1766" w:right="1262" w:bottom="508" w:left="1282" w:header="720" w:footer="720" w:gutter="0"/>
          <w:cols w:space="720"/>
          <w:noEndnote/>
        </w:sectPr>
      </w:pPr>
    </w:p>
    <w:p w14:paraId="777ED224" w14:textId="236EF17E" w:rsidR="009C1403" w:rsidRDefault="00C6386D">
      <w:pPr>
        <w:numPr>
          <w:ilvl w:val="0"/>
          <w:numId w:val="4"/>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lastRenderedPageBreak/>
        <w:t>the unavailability of any single reactive compensator or other reactive power provider; or</w:t>
      </w:r>
    </w:p>
    <w:p w14:paraId="5750AA09" w14:textId="77777777" w:rsidR="009C1403" w:rsidRDefault="00C6386D">
      <w:pPr>
        <w:numPr>
          <w:ilvl w:val="0"/>
          <w:numId w:val="4"/>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77777777" w:rsidR="009C1403" w:rsidRDefault="00C6386D">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6.2. The </w:t>
      </w:r>
      <w:r>
        <w:rPr>
          <w:rFonts w:ascii="Arial" w:hAnsi="Arial" w:cs="Arial"/>
          <w:i/>
          <w:iCs/>
          <w:sz w:val="24"/>
          <w:szCs w:val="24"/>
        </w:rPr>
        <w:t xml:space="preserve">steady state </w:t>
      </w:r>
      <w:r>
        <w:rPr>
          <w:rFonts w:ascii="Arial" w:hAnsi="Arial" w:cs="Arial"/>
          <w:sz w:val="24"/>
          <w:szCs w:val="24"/>
        </w:rPr>
        <w:t xml:space="preserve">voltages are to be achieved without widespread post-fault re-despatch of </w:t>
      </w:r>
      <w:r>
        <w:rPr>
          <w:rFonts w:ascii="Arial" w:hAnsi="Arial" w:cs="Arial"/>
          <w:i/>
          <w:iCs/>
          <w:sz w:val="24"/>
          <w:szCs w:val="24"/>
        </w:rPr>
        <w:t xml:space="preserve">generating unit </w:t>
      </w:r>
      <w:r>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Pr>
          <w:rFonts w:ascii="Arial" w:hAnsi="Arial" w:cs="Arial"/>
          <w:i/>
          <w:iCs/>
          <w:sz w:val="24"/>
          <w:szCs w:val="24"/>
        </w:rPr>
        <w:t>secured event</w:t>
      </w:r>
      <w:r>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5"/>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6"/>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7"/>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8"/>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there is judged to be sufficient certainty of meeting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rsidSect="006C7961">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9"/>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9"/>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9"/>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0"/>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r>
        <w:rPr>
          <w:rFonts w:ascii="Arial" w:hAnsi="Arial" w:cs="Arial"/>
          <w:i/>
          <w:iCs/>
          <w:sz w:val="21"/>
          <w:szCs w:val="21"/>
        </w:rPr>
        <w:t xml:space="preserve">supergrid </w:t>
      </w:r>
      <w:r>
        <w:rPr>
          <w:rFonts w:ascii="Arial" w:hAnsi="Arial" w:cs="Arial"/>
          <w:sz w:val="21"/>
          <w:szCs w:val="21"/>
        </w:rPr>
        <w:t>substations; and</w:t>
      </w:r>
    </w:p>
    <w:p w14:paraId="08FBEB1D" w14:textId="77777777" w:rsidR="009C1403" w:rsidRDefault="00C6386D">
      <w:pPr>
        <w:numPr>
          <w:ilvl w:val="0"/>
          <w:numId w:val="10"/>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rsidSect="006C7961">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lastRenderedPageBreak/>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1"/>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r>
              <w:rPr>
                <w:rFonts w:ascii="Arial" w:hAnsi="Arial" w:cs="Arial"/>
                <w:sz w:val="24"/>
                <w:szCs w:val="24"/>
              </w:rPr>
              <w:t>+9%</w:t>
            </w:r>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2"/>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rsidSect="006C7961">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3"/>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77777777"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Pr>
                <w:rFonts w:ascii="Arial" w:hAnsi="Arial" w:cs="Arial"/>
                <w:sz w:val="24"/>
                <w:szCs w:val="24"/>
              </w:rPr>
              <w:t>+9%</w:t>
            </w:r>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3"/>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limits must be applied with load response taken into account.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4"/>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5"/>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4"/>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trPr>
          <w:trHeight w:hRule="exact" w:val="1051"/>
        </w:trPr>
        <w:tc>
          <w:tcPr>
            <w:tcW w:w="5597" w:type="dxa"/>
            <w:tcBorders>
              <w:top w:val="single" w:sz="7" w:space="0" w:color="auto"/>
              <w:left w:val="single" w:sz="7" w:space="0" w:color="auto"/>
              <w:bottom w:val="single" w:sz="7" w:space="0" w:color="auto"/>
              <w:right w:val="single" w:sz="7" w:space="0" w:color="auto"/>
            </w:tcBorders>
          </w:tcPr>
          <w:p w14:paraId="1FDA3A0B" w14:textId="77777777" w:rsidR="009C1403" w:rsidRDefault="00C6386D">
            <w:pPr>
              <w:numPr>
                <w:ilvl w:val="0"/>
                <w:numId w:val="14"/>
              </w:numPr>
              <w:tabs>
                <w:tab w:val="right" w:pos="5400"/>
              </w:tabs>
              <w:kinsoku w:val="0"/>
              <w:overflowPunct w:val="0"/>
              <w:autoSpaceDE/>
              <w:autoSpaceDN/>
              <w:adjustRightInd/>
              <w:spacing w:before="46" w:after="176" w:line="273" w:lineRule="exact"/>
              <w:ind w:right="180"/>
              <w:textAlignment w:val="baseline"/>
              <w:rPr>
                <w:rFonts w:ascii="Arial" w:hAnsi="Arial" w:cs="Arial"/>
                <w:b/>
                <w:bCs/>
                <w:i/>
                <w:iCs/>
                <w:spacing w:val="-3"/>
                <w:sz w:val="24"/>
                <w:szCs w:val="24"/>
              </w:rPr>
            </w:pPr>
            <w:r>
              <w:rPr>
                <w:rFonts w:ascii="Arial" w:hAnsi="Arial" w:cs="Arial"/>
                <w:spacing w:val="-3"/>
                <w:sz w:val="24"/>
                <w:szCs w:val="24"/>
              </w:rPr>
              <w:t xml:space="preserve">In planning timescales, following a </w:t>
            </w:r>
            <w:r>
              <w:rPr>
                <w:rFonts w:ascii="Arial" w:hAnsi="Arial" w:cs="Arial"/>
                <w:i/>
                <w:iCs/>
                <w:spacing w:val="-3"/>
                <w:sz w:val="24"/>
                <w:szCs w:val="24"/>
              </w:rPr>
              <w:t>fault outage</w:t>
            </w:r>
            <w:r>
              <w:rPr>
                <w:rFonts w:ascii="Arial" w:hAnsi="Arial" w:cs="Arial"/>
                <w:i/>
                <w:iCs/>
                <w:spacing w:val="-3"/>
                <w:sz w:val="24"/>
                <w:szCs w:val="24"/>
              </w:rPr>
              <w:br/>
              <w:t xml:space="preserve">of </w:t>
            </w:r>
            <w:r>
              <w:rPr>
                <w:rFonts w:ascii="Arial" w:hAnsi="Arial" w:cs="Arial"/>
                <w:spacing w:val="-3"/>
                <w:sz w:val="24"/>
                <w:szCs w:val="24"/>
              </w:rPr>
              <w:t xml:space="preserve">a </w:t>
            </w:r>
            <w:r>
              <w:rPr>
                <w:rFonts w:ascii="Arial" w:hAnsi="Arial" w:cs="Arial"/>
                <w:i/>
                <w:iCs/>
                <w:spacing w:val="-3"/>
                <w:sz w:val="24"/>
                <w:szCs w:val="24"/>
              </w:rPr>
              <w:t xml:space="preserve">double circuit supergrid </w:t>
            </w:r>
            <w:r>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rsidSect="006C7961">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trPr>
          <w:trHeight w:hRule="exact" w:val="1056"/>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77777777"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trPr>
          <w:trHeight w:hRule="exact" w:val="1330"/>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Pr>
                <w:rFonts w:ascii="Arial" w:hAnsi="Arial" w:cs="Arial"/>
                <w:sz w:val="24"/>
                <w:szCs w:val="24"/>
              </w:rPr>
              <w:t>9.</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involving loss of a</w:t>
            </w:r>
          </w:p>
          <w:p w14:paraId="4C554020" w14:textId="77777777" w:rsidR="009C1403"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Pr>
                <w:rFonts w:ascii="Arial" w:hAnsi="Arial" w:cs="Arial"/>
                <w:sz w:val="24"/>
                <w:szCs w:val="24"/>
              </w:rPr>
              <w:t xml:space="preserve">double circuit transmission overhead line, and one or more </w:t>
            </w:r>
            <w:r>
              <w:rPr>
                <w:rFonts w:ascii="Arial" w:hAnsi="Arial" w:cs="Arial"/>
                <w:i/>
                <w:iCs/>
                <w:sz w:val="24"/>
                <w:szCs w:val="24"/>
              </w:rPr>
              <w:t xml:space="preserve">supergrid </w:t>
            </w:r>
            <w:r>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trPr>
          <w:cantSplit/>
          <w:trHeight w:hRule="exact" w:val="1315"/>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r>
              <w:rPr>
                <w:rFonts w:ascii="Arial" w:hAnsi="Arial" w:cs="Arial"/>
                <w:i/>
                <w:iCs/>
                <w:spacing w:val="-2"/>
                <w:sz w:val="24"/>
                <w:szCs w:val="24"/>
              </w:rPr>
              <w:t xml:space="preserve">supergrid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trPr>
          <w:trHeight w:hRule="exact" w:val="1008"/>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77777777" w:rsidR="009C1403" w:rsidRDefault="00C6386D">
            <w:pPr>
              <w:tabs>
                <w:tab w:val="left" w:pos="1368"/>
                <w:tab w:val="left" w:pos="2376"/>
                <w:tab w:val="left" w:pos="3888"/>
                <w:tab w:val="right" w:pos="5472"/>
              </w:tabs>
              <w:kinsoku w:val="0"/>
              <w:overflowPunct w:val="0"/>
              <w:autoSpaceDE/>
              <w:autoSpaceDN/>
              <w:adjustRightInd/>
              <w:spacing w:before="7" w:after="131" w:line="269" w:lineRule="exact"/>
              <w:ind w:left="504" w:right="108"/>
              <w:jc w:val="both"/>
              <w:textAlignment w:val="baseline"/>
              <w:rPr>
                <w:rFonts w:ascii="Arial" w:hAnsi="Arial" w:cs="Arial"/>
                <w:b/>
                <w:bCs/>
                <w:i/>
                <w:iCs/>
                <w:sz w:val="24"/>
                <w:szCs w:val="24"/>
              </w:rPr>
            </w:pPr>
            <w:r>
              <w:rPr>
                <w:rFonts w:ascii="Arial" w:hAnsi="Arial" w:cs="Arial"/>
                <w:i/>
                <w:iCs/>
                <w:sz w:val="24"/>
                <w:szCs w:val="24"/>
              </w:rPr>
              <w:t>double</w:t>
            </w:r>
            <w:r>
              <w:rPr>
                <w:rFonts w:ascii="Arial" w:hAnsi="Arial" w:cs="Arial"/>
                <w:i/>
                <w:iCs/>
                <w:sz w:val="24"/>
                <w:szCs w:val="24"/>
              </w:rPr>
              <w:tab/>
              <w:t>circuit</w:t>
            </w:r>
            <w:r>
              <w:rPr>
                <w:rFonts w:ascii="Arial" w:hAnsi="Arial" w:cs="Arial"/>
                <w:i/>
                <w:iCs/>
                <w:sz w:val="24"/>
                <w:szCs w:val="24"/>
              </w:rPr>
              <w:tab/>
            </w:r>
            <w:r>
              <w:rPr>
                <w:rFonts w:ascii="Arial" w:hAnsi="Arial" w:cs="Arial"/>
                <w:sz w:val="24"/>
                <w:szCs w:val="24"/>
              </w:rPr>
              <w:t>transmission</w:t>
            </w:r>
            <w:r>
              <w:rPr>
                <w:rFonts w:ascii="Arial" w:hAnsi="Arial" w:cs="Arial"/>
                <w:sz w:val="24"/>
                <w:szCs w:val="24"/>
              </w:rPr>
              <w:tab/>
              <w:t>overhead</w:t>
            </w:r>
            <w:r>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6"/>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7"/>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7"/>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11. Operationally, the -6% requirement may be relaxed to -12% at a site or sites with a combined 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rsidSect="006C7961">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lastRenderedPageBreak/>
        <w:t>12. In planning timescales, for demand groups with aggregate demand less than 1500MW, this criterion applies to any demand left connected post-fault. Operationally, this criterion only applies for demand groups with aggregate demand greater than 1500MW.</w:t>
      </w:r>
    </w:p>
    <w:p w14:paraId="0B6568F1" w14:textId="229EC140"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308"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080" type="#_x0000_t202" style="position:absolute;margin-left:71.95pt;margin-top:107.65pt;width:418.35pt;height:287.65pt;z-index:2516583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rsidSect="006C7961">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lastRenderedPageBreak/>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Pr>
          <w:rFonts w:ascii="Arial" w:hAnsi="Arial" w:cs="Arial"/>
          <w:sz w:val="22"/>
          <w:szCs w:val="22"/>
        </w:rPr>
        <w:t xml:space="preserve">the full </w:t>
      </w:r>
      <w:r>
        <w:rPr>
          <w:rFonts w:ascii="Arial" w:hAnsi="Arial" w:cs="Arial"/>
          <w:i/>
          <w:iCs/>
          <w:sz w:val="22"/>
          <w:szCs w:val="22"/>
        </w:rPr>
        <w:t>normal infeed loss risk</w:t>
      </w:r>
      <w:r>
        <w:rPr>
          <w:rFonts w:ascii="Arial" w:hAnsi="Arial" w:cs="Arial"/>
          <w:sz w:val="22"/>
          <w:szCs w:val="22"/>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loss of power infeed;</w:t>
      </w:r>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lastRenderedPageBreak/>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7777777"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rsidSect="006C7961">
          <w:pgSz w:w="11904" w:h="16834"/>
          <w:pgMar w:top="1420" w:right="1398" w:bottom="508" w:left="1446" w:header="720" w:footer="720" w:gutter="0"/>
          <w:cols w:space="720"/>
          <w:noEndnote/>
        </w:sectPr>
      </w:pPr>
    </w:p>
    <w:p w14:paraId="2413CAD4" w14:textId="5F971646"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lastRenderedPageBreak/>
        <w:t xml:space="preserve">7.8.2 following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345"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6"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081" type="#_x0000_t202" style="position:absolute;left:0;text-align:left;margin-left:83.75pt;margin-top:5.45pt;width:108pt;height:54pt;z-index:2516583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7"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082" type="#_x0000_t202" style="position:absolute;left:0;text-align:left;margin-left:307.5pt;margin-top:13.2pt;width:99pt;height:54pt;z-index:251658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4B6D321E" w14:textId="77777777" w:rsidR="009C1403" w:rsidRDefault="009C1403">
      <w:pPr>
        <w:widowControl/>
        <w:rPr>
          <w:sz w:val="24"/>
          <w:szCs w:val="24"/>
        </w:rPr>
        <w:sectPr w:rsidR="009C1403" w:rsidSect="006C7961">
          <w:pgSz w:w="11904" w:h="16834"/>
          <w:pgMar w:top="1440" w:right="1334" w:bottom="508" w:left="1450" w:header="720" w:footer="720" w:gutter="0"/>
          <w:cols w:space="720"/>
          <w:noEndnote/>
        </w:sectPr>
      </w:pP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lastRenderedPageBreak/>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77777777"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75A393C6" w14:textId="77777777"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lastRenderedPageBreak/>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shall occur;</w:t>
      </w:r>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7CCEADD0" w14:textId="77777777" w:rsidR="009C1403" w:rsidRDefault="009C1403">
      <w:pPr>
        <w:widowControl/>
        <w:rPr>
          <w:sz w:val="24"/>
          <w:szCs w:val="24"/>
        </w:rPr>
        <w:sectPr w:rsidR="009C1403" w:rsidSect="006C7961">
          <w:pgSz w:w="11904" w:h="16834"/>
          <w:pgMar w:top="1420" w:right="1360" w:bottom="508" w:left="1424" w:header="720" w:footer="720" w:gutter="0"/>
          <w:cols w:space="720"/>
          <w:noEndnote/>
        </w:sectPr>
      </w:pPr>
    </w:p>
    <w:p w14:paraId="1FEF07C4" w14:textId="171246D8"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r>
        <w:rPr>
          <w:rFonts w:ascii="Arial" w:hAnsi="Arial" w:cs="Arial"/>
          <w:i/>
          <w:iCs/>
          <w:sz w:val="24"/>
          <w:szCs w:val="24"/>
        </w:rPr>
        <w:lastRenderedPageBreak/>
        <w:t>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transmission licensee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90MW or more, with the </w:t>
      </w:r>
      <w:r>
        <w:rPr>
          <w:rFonts w:ascii="Arial" w:hAnsi="Arial" w:cs="Arial"/>
          <w:i/>
          <w:iCs/>
          <w:sz w:val="24"/>
          <w:szCs w:val="24"/>
        </w:rPr>
        <w:t xml:space="preserve">OffGEP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w:t>
      </w:r>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120MW or more, with the </w:t>
      </w:r>
      <w:r>
        <w:rPr>
          <w:rFonts w:ascii="Arial" w:hAnsi="Arial" w:cs="Arial"/>
          <w:i/>
          <w:iCs/>
          <w:sz w:val="24"/>
          <w:szCs w:val="24"/>
        </w:rPr>
        <w:t xml:space="preserve">OffGEP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t>And in all cases other than specified in 7.15.1 and 7.15.2 above:</w:t>
      </w:r>
    </w:p>
    <w:p w14:paraId="20C5301F" w14:textId="77777777" w:rsidR="009C1403" w:rsidRDefault="009C1403">
      <w:pPr>
        <w:widowControl/>
        <w:rPr>
          <w:sz w:val="24"/>
          <w:szCs w:val="24"/>
        </w:rPr>
        <w:sectPr w:rsidR="009C1403" w:rsidSect="006C7961">
          <w:pgSz w:w="11904" w:h="16834"/>
          <w:pgMar w:top="1420" w:right="1365" w:bottom="508" w:left="1419" w:header="720" w:footer="720" w:gutter="0"/>
          <w:cols w:space="720"/>
          <w:noEndnote/>
        </w:sectPr>
      </w:pP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lastRenderedPageBreak/>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offshore transmission circuit</w:t>
      </w:r>
      <w:r>
        <w:rPr>
          <w:rFonts w:ascii="Arial" w:hAnsi="Arial" w:cs="Arial"/>
          <w:sz w:val="24"/>
          <w:szCs w:val="24"/>
        </w:rPr>
        <w:t>;</w:t>
      </w:r>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77777777" w:rsidR="009C1403" w:rsidRDefault="00C6386D">
      <w:pPr>
        <w:kinsoku w:val="0"/>
        <w:overflowPunct w:val="0"/>
        <w:autoSpaceDE/>
        <w:autoSpaceDN/>
        <w:adjustRightInd/>
        <w:spacing w:before="258" w:line="280" w:lineRule="exact"/>
        <w:ind w:left="1008" w:right="72" w:hanging="1008"/>
        <w:jc w:val="both"/>
        <w:textAlignment w:val="baseline"/>
        <w:rPr>
          <w:rFonts w:ascii="Arial" w:hAnsi="Arial" w:cs="Arial"/>
          <w:sz w:val="24"/>
          <w:szCs w:val="24"/>
        </w:rPr>
      </w:pPr>
      <w:r>
        <w:rPr>
          <w:rFonts w:ascii="Arial" w:hAnsi="Arial" w:cs="Arial"/>
          <w:sz w:val="24"/>
          <w:szCs w:val="24"/>
        </w:rPr>
        <w:t xml:space="preserve">7.15.4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single reactive compensator or other reactive provider;</w:t>
      </w:r>
    </w:p>
    <w:p w14:paraId="62301D14" w14:textId="77777777" w:rsidR="009C1403" w:rsidRDefault="00C6386D">
      <w:pPr>
        <w:kinsoku w:val="0"/>
        <w:overflowPunct w:val="0"/>
        <w:autoSpaceDE/>
        <w:autoSpaceDN/>
        <w:adjustRightInd/>
        <w:spacing w:before="251" w:line="280" w:lineRule="exact"/>
        <w:ind w:left="1008" w:right="72" w:hanging="864"/>
        <w:jc w:val="both"/>
        <w:textAlignment w:val="baseline"/>
        <w:rPr>
          <w:rFonts w:ascii="Arial" w:hAnsi="Arial" w:cs="Arial"/>
          <w:sz w:val="24"/>
          <w:szCs w:val="24"/>
        </w:rPr>
      </w:pPr>
      <w:r>
        <w:rPr>
          <w:rFonts w:ascii="Arial" w:hAnsi="Arial" w:cs="Arial"/>
          <w:sz w:val="24"/>
          <w:szCs w:val="24"/>
        </w:rPr>
        <w:t xml:space="preserve">7.15.5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AD87117" w14:textId="77777777" w:rsidR="009C1403" w:rsidRDefault="00C6386D">
      <w:pPr>
        <w:kinsoku w:val="0"/>
        <w:overflowPunct w:val="0"/>
        <w:autoSpaceDE/>
        <w:autoSpaceDN/>
        <w:adjustRightInd/>
        <w:spacing w:before="556" w:line="274" w:lineRule="exact"/>
        <w:ind w:left="1440" w:right="72" w:hanging="720"/>
        <w:jc w:val="both"/>
        <w:textAlignment w:val="baseline"/>
        <w:rPr>
          <w:rFonts w:ascii="Arial" w:hAnsi="Arial" w:cs="Arial"/>
          <w:sz w:val="24"/>
          <w:szCs w:val="24"/>
        </w:rPr>
      </w:pPr>
      <w:r>
        <w:rPr>
          <w:rFonts w:ascii="Arial" w:hAnsi="Arial" w:cs="Arial"/>
          <w:sz w:val="24"/>
          <w:szCs w:val="24"/>
        </w:rPr>
        <w:t xml:space="preserve">7.15.6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or mesh corner;</w:t>
      </w:r>
    </w:p>
    <w:p w14:paraId="0C775D9E" w14:textId="77777777" w:rsidR="009C1403" w:rsidRDefault="00C6386D">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5A4F3D5B" w14:textId="77777777"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7.15.7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8;</w:t>
      </w:r>
    </w:p>
    <w:p w14:paraId="2CF1A66C" w14:textId="77777777"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r>
        <w:rPr>
          <w:rFonts w:ascii="Arial" w:hAnsi="Arial" w:cs="Arial"/>
          <w:spacing w:val="1"/>
          <w:sz w:val="24"/>
          <w:szCs w:val="24"/>
        </w:rPr>
        <w:t xml:space="preserve">7.15.8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r>
        <w:rPr>
          <w:rFonts w:ascii="Arial" w:hAnsi="Arial" w:cs="Arial"/>
          <w:spacing w:val="1"/>
          <w:sz w:val="24"/>
          <w:szCs w:val="24"/>
        </w:rPr>
        <w:t>;</w:t>
      </w:r>
    </w:p>
    <w:p w14:paraId="4D8A5952" w14:textId="77777777"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r>
        <w:rPr>
          <w:rFonts w:ascii="Arial" w:hAnsi="Arial" w:cs="Arial"/>
          <w:sz w:val="24"/>
          <w:szCs w:val="24"/>
        </w:rPr>
        <w:t xml:space="preserve">7.15.9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4F9181B2" w14:textId="77777777"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77777777"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77777777"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7.16 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77777777"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72655D9A" w14:textId="77777777" w:rsidR="009C1403" w:rsidRDefault="00C6386D">
      <w:pPr>
        <w:kinsoku w:val="0"/>
        <w:overflowPunct w:val="0"/>
        <w:autoSpaceDE/>
        <w:autoSpaceDN/>
        <w:adjustRightInd/>
        <w:spacing w:before="268" w:line="280" w:lineRule="exact"/>
        <w:ind w:left="720" w:right="72" w:hanging="720"/>
        <w:jc w:val="both"/>
        <w:textAlignment w:val="baseline"/>
        <w:rPr>
          <w:rFonts w:ascii="Arial" w:hAnsi="Arial" w:cs="Arial"/>
          <w:spacing w:val="-2"/>
          <w:sz w:val="24"/>
          <w:szCs w:val="24"/>
        </w:rPr>
      </w:pPr>
      <w:r>
        <w:rPr>
          <w:rFonts w:ascii="Arial" w:hAnsi="Arial" w:cs="Arial"/>
          <w:spacing w:val="-2"/>
          <w:sz w:val="24"/>
          <w:szCs w:val="24"/>
        </w:rPr>
        <w:t xml:space="preserve">7.18 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except where operational measures suffice to meet the criteria in paragraph 7.17 provided that maintenance access</w:t>
      </w:r>
    </w:p>
    <w:p w14:paraId="35C4DC8D" w14:textId="77777777" w:rsidR="009C1403" w:rsidRDefault="009C1403">
      <w:pPr>
        <w:widowControl/>
        <w:rPr>
          <w:sz w:val="24"/>
          <w:szCs w:val="24"/>
        </w:rPr>
        <w:sectPr w:rsidR="009C1403" w:rsidSect="006C7961">
          <w:pgSz w:w="11904" w:h="16834"/>
          <w:pgMar w:top="1420" w:right="1382" w:bottom="508" w:left="1402" w:header="720" w:footer="720" w:gutter="0"/>
          <w:cols w:space="720"/>
          <w:noEndnote/>
        </w:sectPr>
      </w:pPr>
    </w:p>
    <w:p w14:paraId="5C4DCD96" w14:textId="2FB3E43D" w:rsidR="009C1403" w:rsidRDefault="00C6386D">
      <w:pPr>
        <w:kinsoku w:val="0"/>
        <w:overflowPunct w:val="0"/>
        <w:autoSpaceDE/>
        <w:autoSpaceDN/>
        <w:adjustRightInd/>
        <w:spacing w:before="10" w:line="275" w:lineRule="exact"/>
        <w:ind w:left="648" w:right="72"/>
        <w:jc w:val="both"/>
        <w:textAlignment w:val="baseline"/>
        <w:rPr>
          <w:rFonts w:ascii="Arial" w:hAnsi="Arial" w:cs="Arial"/>
          <w:sz w:val="24"/>
          <w:szCs w:val="24"/>
        </w:rPr>
      </w:pPr>
      <w:r>
        <w:rPr>
          <w:rFonts w:ascii="Arial" w:hAnsi="Arial" w:cs="Arial"/>
          <w:sz w:val="24"/>
          <w:szCs w:val="24"/>
        </w:rPr>
        <w:lastRenderedPageBreak/>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77777777"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77777777"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 generation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77777777"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7.21 Any generation connection design variation must not, other than in respect of the generation customer requesting the variation, either immediately or in the foreseeable future:</w:t>
      </w:r>
    </w:p>
    <w:p w14:paraId="4EEC6471" w14:textId="77777777" w:rsidR="009C1403" w:rsidRDefault="00C6386D">
      <w:pPr>
        <w:kinsoku w:val="0"/>
        <w:overflowPunct w:val="0"/>
        <w:autoSpaceDE/>
        <w:autoSpaceDN/>
        <w:adjustRightInd/>
        <w:spacing w:before="285" w:line="275" w:lineRule="exact"/>
        <w:ind w:left="1584" w:right="72" w:hanging="936"/>
        <w:textAlignment w:val="baseline"/>
        <w:rPr>
          <w:rFonts w:ascii="Arial" w:hAnsi="Arial" w:cs="Arial"/>
          <w:sz w:val="24"/>
          <w:szCs w:val="24"/>
        </w:rPr>
      </w:pPr>
      <w:r>
        <w:rPr>
          <w:rFonts w:ascii="Arial" w:hAnsi="Arial" w:cs="Arial"/>
          <w:sz w:val="24"/>
          <w:szCs w:val="24"/>
        </w:rPr>
        <w:t xml:space="preserve">7.21.1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77777777"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7.21.2 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w:t>
      </w:r>
    </w:p>
    <w:p w14:paraId="7BBD15E0" w14:textId="15F7060E"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7.21.3 compromise any </w:t>
      </w:r>
      <w:r>
        <w:rPr>
          <w:rFonts w:ascii="Arial" w:hAnsi="Arial" w:cs="Arial"/>
          <w:i/>
          <w:iCs/>
          <w:sz w:val="24"/>
          <w:szCs w:val="24"/>
        </w:rPr>
        <w:t xml:space="preserve">transmission licensee’s </w:t>
      </w:r>
      <w:r>
        <w:rPr>
          <w:rFonts w:ascii="Arial" w:hAnsi="Arial" w:cs="Arial"/>
          <w:sz w:val="24"/>
          <w:szCs w:val="24"/>
        </w:rPr>
        <w:t>ability to meet other statutory obligations or licence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4CC70953" w14:textId="77777777"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0ABDA5D9" w14:textId="77777777" w:rsidR="009C1403" w:rsidRDefault="009C1403">
      <w:pPr>
        <w:widowControl/>
        <w:rPr>
          <w:sz w:val="24"/>
          <w:szCs w:val="24"/>
        </w:rPr>
        <w:sectPr w:rsidR="009C1403" w:rsidSect="006C7961">
          <w:pgSz w:w="11904" w:h="16834"/>
          <w:pgMar w:top="1440" w:right="1389" w:bottom="508" w:left="1395" w:header="720" w:footer="720" w:gutter="0"/>
          <w:cols w:space="720"/>
          <w:noEndnote/>
        </w:sectPr>
      </w:pPr>
    </w:p>
    <w:p w14:paraId="28903081" w14:textId="094D3EA3" w:rsidR="009C1403" w:rsidRDefault="00C6386D">
      <w:pPr>
        <w:kinsoku w:val="0"/>
        <w:overflowPunct w:val="0"/>
        <w:autoSpaceDE/>
        <w:autoSpaceDN/>
        <w:adjustRightInd/>
        <w:spacing w:before="45" w:line="284" w:lineRule="exact"/>
        <w:ind w:left="720"/>
        <w:textAlignment w:val="baseline"/>
        <w:rPr>
          <w:rFonts w:ascii="Arial" w:hAnsi="Arial" w:cs="Arial"/>
          <w:b/>
          <w:bCs/>
          <w:i/>
          <w:iCs/>
          <w:sz w:val="28"/>
          <w:szCs w:val="28"/>
        </w:rPr>
      </w:pPr>
      <w:r>
        <w:rPr>
          <w:noProof/>
          <w:color w:val="2B579A"/>
          <w:shd w:val="clear" w:color="auto" w:fill="E6E6E6"/>
        </w:rPr>
        <w:lastRenderedPageBreak/>
        <mc:AlternateContent>
          <mc:Choice Requires="wps">
            <w:drawing>
              <wp:anchor distT="0" distB="0" distL="0" distR="0" simplePos="0" relativeHeight="251658309" behindDoc="0" locked="0" layoutInCell="0" allowOverlap="1" wp14:anchorId="1CCFA190" wp14:editId="48773FC2">
                <wp:simplePos x="0" y="0"/>
                <wp:positionH relativeFrom="page">
                  <wp:posOffset>893445</wp:posOffset>
                </wp:positionH>
                <wp:positionV relativeFrom="page">
                  <wp:posOffset>902970</wp:posOffset>
                </wp:positionV>
                <wp:extent cx="5791200" cy="216535"/>
                <wp:effectExtent l="0" t="0" r="0" b="0"/>
                <wp:wrapSquare wrapText="bothSides"/>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FA190" id="Text Box 137" o:spid="_x0000_s1083" type="#_x0000_t202" style="position:absolute;left:0;text-align:left;margin-left:70.35pt;margin-top:71.1pt;width:456pt;height:17.05pt;z-index:25165830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" o:allowincell="f" stroked="f">
                <v:fill opacity="0"/>
                <v:textbox inset="0,0,0,0">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v:textbox>
                <w10:wrap type="square" anchorx="page" anchory="page"/>
              </v:shape>
            </w:pict>
          </mc:Fallback>
        </mc:AlternateContent>
      </w:r>
      <w:r>
        <w:rPr>
          <w:rFonts w:ascii="Arial" w:hAnsi="Arial" w:cs="Arial"/>
          <w:b/>
          <w:bCs/>
          <w:i/>
          <w:iCs/>
          <w:sz w:val="28"/>
          <w:szCs w:val="28"/>
        </w:rPr>
        <w:t>Transmission System</w:t>
      </w:r>
    </w:p>
    <w:p w14:paraId="3EA180F5" w14:textId="77777777" w:rsidR="009C1403" w:rsidRDefault="00C6386D">
      <w:pPr>
        <w:tabs>
          <w:tab w:val="decimal" w:pos="144"/>
          <w:tab w:val="left" w:pos="720"/>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8.1</w:t>
      </w:r>
      <w:r>
        <w:rPr>
          <w:rFonts w:ascii="Arial" w:hAnsi="Arial" w:cs="Arial"/>
          <w:sz w:val="24"/>
          <w:szCs w:val="24"/>
        </w:rPr>
        <w:tab/>
        <w:t>This section presents the planning criteria applicable to the connection of</w:t>
      </w:r>
    </w:p>
    <w:p w14:paraId="54DD0467" w14:textId="77777777" w:rsidR="009C1403" w:rsidRDefault="00C6386D">
      <w:pPr>
        <w:kinsoku w:val="0"/>
        <w:overflowPunct w:val="0"/>
        <w:autoSpaceDE/>
        <w:autoSpaceDN/>
        <w:adjustRightInd/>
        <w:spacing w:line="282" w:lineRule="exact"/>
        <w:ind w:left="720" w:right="72"/>
        <w:textAlignment w:val="baseline"/>
        <w:rPr>
          <w:rFonts w:ascii="Arial" w:hAnsi="Arial" w:cs="Arial"/>
          <w:i/>
          <w:iCs/>
          <w:sz w:val="24"/>
          <w:szCs w:val="24"/>
        </w:rPr>
      </w:pP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3DFED59C" w14:textId="77777777" w:rsidR="009C1403" w:rsidRDefault="00C6386D">
      <w:pPr>
        <w:tabs>
          <w:tab w:val="decimal" w:pos="144"/>
          <w:tab w:val="left" w:pos="720"/>
        </w:tabs>
        <w:kinsoku w:val="0"/>
        <w:overflowPunct w:val="0"/>
        <w:autoSpaceDE/>
        <w:autoSpaceDN/>
        <w:adjustRightInd/>
        <w:spacing w:before="184" w:line="281" w:lineRule="exact"/>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where the criteria of Section</w:t>
      </w:r>
    </w:p>
    <w:p w14:paraId="7455949D" w14:textId="77777777" w:rsidR="009C1403" w:rsidRDefault="00C6386D">
      <w:pPr>
        <w:kinsoku w:val="0"/>
        <w:overflowPunct w:val="0"/>
        <w:autoSpaceDE/>
        <w:autoSpaceDN/>
        <w:adjustRightInd/>
        <w:spacing w:before="11" w:line="276" w:lineRule="exact"/>
        <w:ind w:left="720"/>
        <w:textAlignment w:val="baseline"/>
        <w:rPr>
          <w:rFonts w:ascii="Arial" w:hAnsi="Arial" w:cs="Arial"/>
          <w:sz w:val="24"/>
          <w:szCs w:val="24"/>
        </w:rPr>
      </w:pPr>
      <w:r>
        <w:rPr>
          <w:rFonts w:ascii="Arial" w:hAnsi="Arial" w:cs="Arial"/>
          <w:sz w:val="24"/>
          <w:szCs w:val="24"/>
        </w:rPr>
        <w:t>7 also apply, those criteria must also be met.</w:t>
      </w:r>
    </w:p>
    <w:p w14:paraId="12334E2A" w14:textId="77777777" w:rsidR="009C1403" w:rsidRDefault="00C6386D">
      <w:pPr>
        <w:tabs>
          <w:tab w:val="decimal" w:pos="144"/>
          <w:tab w:val="left" w:pos="720"/>
        </w:tabs>
        <w:kinsoku w:val="0"/>
        <w:overflowPunct w:val="0"/>
        <w:autoSpaceDE/>
        <w:autoSpaceDN/>
        <w:adjustRightInd/>
        <w:spacing w:before="185" w:line="276" w:lineRule="exact"/>
        <w:textAlignment w:val="baseline"/>
        <w:rPr>
          <w:rFonts w:ascii="Arial" w:hAnsi="Arial" w:cs="Arial"/>
          <w:sz w:val="24"/>
          <w:szCs w:val="24"/>
        </w:rPr>
      </w:pPr>
      <w:r>
        <w:rPr>
          <w:rFonts w:ascii="Arial" w:hAnsi="Arial" w:cs="Arial"/>
          <w:sz w:val="24"/>
          <w:szCs w:val="24"/>
        </w:rPr>
        <w:tab/>
        <w:t>8.3</w:t>
      </w:r>
      <w:r>
        <w:rPr>
          <w:rFonts w:ascii="Arial" w:hAnsi="Arial" w:cs="Arial"/>
          <w:sz w:val="24"/>
          <w:szCs w:val="24"/>
        </w:rPr>
        <w:tab/>
        <w:t>In planning demand connections, this Standard is met if the connection design</w:t>
      </w:r>
    </w:p>
    <w:p w14:paraId="554A4FF0" w14:textId="77777777" w:rsidR="009C1403" w:rsidRDefault="00C6386D">
      <w:pPr>
        <w:kinsoku w:val="0"/>
        <w:overflowPunct w:val="0"/>
        <w:autoSpaceDE/>
        <w:autoSpaceDN/>
        <w:adjustRightInd/>
        <w:spacing w:before="12" w:line="276" w:lineRule="exact"/>
        <w:ind w:left="720"/>
        <w:textAlignment w:val="baseline"/>
        <w:rPr>
          <w:rFonts w:ascii="Arial" w:hAnsi="Arial" w:cs="Arial"/>
          <w:spacing w:val="5"/>
          <w:sz w:val="24"/>
          <w:szCs w:val="24"/>
        </w:rPr>
      </w:pPr>
      <w:r>
        <w:rPr>
          <w:rFonts w:ascii="Arial" w:hAnsi="Arial" w:cs="Arial"/>
          <w:spacing w:val="5"/>
          <w:sz w:val="24"/>
          <w:szCs w:val="24"/>
        </w:rPr>
        <w:t>either:</w:t>
      </w:r>
    </w:p>
    <w:p w14:paraId="1EE98A3F" w14:textId="77777777" w:rsidR="009C1403" w:rsidRDefault="00C6386D">
      <w:pPr>
        <w:tabs>
          <w:tab w:val="left" w:pos="1584"/>
        </w:tabs>
        <w:kinsoku w:val="0"/>
        <w:overflowPunct w:val="0"/>
        <w:autoSpaceDE/>
        <w:autoSpaceDN/>
        <w:adjustRightInd/>
        <w:spacing w:before="190" w:line="276" w:lineRule="exact"/>
        <w:ind w:left="720"/>
        <w:textAlignment w:val="baseline"/>
        <w:rPr>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p>
    <w:p w14:paraId="0069677C" w14:textId="77777777" w:rsidR="009C1403" w:rsidRDefault="00C6386D">
      <w:pPr>
        <w:kinsoku w:val="0"/>
        <w:overflowPunct w:val="0"/>
        <w:autoSpaceDE/>
        <w:autoSpaceDN/>
        <w:adjustRightInd/>
        <w:spacing w:before="201" w:line="280" w:lineRule="exact"/>
        <w:ind w:left="1584" w:right="72" w:hanging="864"/>
        <w:jc w:val="both"/>
        <w:textAlignment w:val="baseline"/>
        <w:rPr>
          <w:rFonts w:ascii="Arial" w:hAnsi="Arial" w:cs="Arial"/>
          <w:sz w:val="24"/>
          <w:szCs w:val="24"/>
        </w:rPr>
      </w:pPr>
      <w:r>
        <w:rPr>
          <w:rFonts w:ascii="Arial" w:hAnsi="Arial" w:cs="Arial"/>
          <w:sz w:val="24"/>
          <w:szCs w:val="24"/>
        </w:rPr>
        <w:t>8.3.2 varies from the design necessary to meet paragraph 8.3.1 above in a manner which satisfies the conditions detailed in paragraphs 8.12 to 8.15.</w:t>
      </w:r>
    </w:p>
    <w:p w14:paraId="66B3B64B" w14:textId="77777777" w:rsidR="009C1403" w:rsidRDefault="00C6386D">
      <w:pPr>
        <w:tabs>
          <w:tab w:val="decimal" w:pos="144"/>
          <w:tab w:val="left" w:pos="720"/>
        </w:tabs>
        <w:kinsoku w:val="0"/>
        <w:overflowPunct w:val="0"/>
        <w:autoSpaceDE/>
        <w:autoSpaceDN/>
        <w:adjustRightInd/>
        <w:spacing w:before="190" w:line="276" w:lineRule="exact"/>
        <w:textAlignment w:val="baseline"/>
        <w:rPr>
          <w:rFonts w:ascii="Arial" w:hAnsi="Arial" w:cs="Arial"/>
          <w:spacing w:val="-1"/>
          <w:sz w:val="24"/>
          <w:szCs w:val="24"/>
        </w:rPr>
      </w:pPr>
      <w:r>
        <w:rPr>
          <w:rFonts w:ascii="Arial" w:hAnsi="Arial" w:cs="Arial"/>
          <w:spacing w:val="-1"/>
          <w:sz w:val="24"/>
          <w:szCs w:val="24"/>
        </w:rPr>
        <w:tab/>
        <w:t>8.4</w:t>
      </w:r>
      <w:r>
        <w:rPr>
          <w:rFonts w:ascii="Arial" w:hAnsi="Arial" w:cs="Arial"/>
          <w:spacing w:val="-1"/>
          <w:sz w:val="24"/>
          <w:szCs w:val="24"/>
        </w:rPr>
        <w:tab/>
        <w:t>It is permissible to design to standards higher than those set out in paragraphs</w:t>
      </w:r>
    </w:p>
    <w:p w14:paraId="17654892" w14:textId="77777777" w:rsidR="009C1403" w:rsidRDefault="00C6386D">
      <w:pPr>
        <w:kinsoku w:val="0"/>
        <w:overflowPunct w:val="0"/>
        <w:autoSpaceDE/>
        <w:autoSpaceDN/>
        <w:adjustRightInd/>
        <w:spacing w:before="15" w:line="273" w:lineRule="exact"/>
        <w:ind w:left="720" w:right="72"/>
        <w:textAlignment w:val="baseline"/>
        <w:rPr>
          <w:rFonts w:ascii="Arial" w:hAnsi="Arial" w:cs="Arial"/>
          <w:sz w:val="24"/>
          <w:szCs w:val="24"/>
        </w:rPr>
      </w:pPr>
      <w:r>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7791EBE3" w14:textId="77777777" w:rsidR="009C1403" w:rsidRDefault="00C6386D">
      <w:pPr>
        <w:tabs>
          <w:tab w:val="decimal" w:pos="144"/>
          <w:tab w:val="left" w:pos="720"/>
        </w:tabs>
        <w:kinsoku w:val="0"/>
        <w:overflowPunct w:val="0"/>
        <w:autoSpaceDE/>
        <w:autoSpaceDN/>
        <w:adjustRightInd/>
        <w:spacing w:before="184" w:line="279" w:lineRule="exact"/>
        <w:textAlignment w:val="baseline"/>
        <w:rPr>
          <w:rFonts w:ascii="Arial" w:hAnsi="Arial" w:cs="Arial"/>
          <w:spacing w:val="-1"/>
          <w:sz w:val="24"/>
          <w:szCs w:val="24"/>
        </w:rPr>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p>
    <w:p w14:paraId="341354C2" w14:textId="77777777" w:rsidR="009C1403" w:rsidRDefault="00C6386D">
      <w:pPr>
        <w:kinsoku w:val="0"/>
        <w:overflowPunct w:val="0"/>
        <w:autoSpaceDE/>
        <w:autoSpaceDN/>
        <w:adjustRightInd/>
        <w:spacing w:line="274" w:lineRule="exact"/>
        <w:ind w:left="720" w:right="72"/>
        <w:textAlignment w:val="baseline"/>
        <w:rPr>
          <w:rFonts w:ascii="Arial" w:hAnsi="Arial" w:cs="Arial"/>
          <w:sz w:val="24"/>
          <w:szCs w:val="24"/>
        </w:rPr>
      </w:pPr>
      <w:r>
        <w:rPr>
          <w:rFonts w:ascii="Arial" w:hAnsi="Arial" w:cs="Arial"/>
          <w:sz w:val="24"/>
          <w:szCs w:val="24"/>
        </w:rPr>
        <w:t>the criteria set out in paragraphs 8.6 to 8.10 under the following background conditions:</w:t>
      </w:r>
    </w:p>
    <w:p w14:paraId="64A76287" w14:textId="77777777" w:rsidR="009C1403" w:rsidRDefault="00C6386D">
      <w:pPr>
        <w:kinsoku w:val="0"/>
        <w:overflowPunct w:val="0"/>
        <w:autoSpaceDE/>
        <w:autoSpaceDN/>
        <w:adjustRightInd/>
        <w:spacing w:before="212" w:line="269" w:lineRule="exact"/>
        <w:ind w:left="1584" w:right="72" w:hanging="864"/>
        <w:textAlignment w:val="baseline"/>
        <w:rPr>
          <w:rFonts w:ascii="Arial" w:hAnsi="Arial" w:cs="Arial"/>
          <w:i/>
          <w:iCs/>
          <w:spacing w:val="-4"/>
          <w:sz w:val="24"/>
          <w:szCs w:val="24"/>
        </w:rPr>
      </w:pPr>
      <w:r>
        <w:rPr>
          <w:rFonts w:ascii="Arial" w:hAnsi="Arial" w:cs="Arial"/>
          <w:spacing w:val="-4"/>
          <w:sz w:val="24"/>
          <w:szCs w:val="24"/>
        </w:rPr>
        <w:t xml:space="preserve">8.5.1 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p>
    <w:p w14:paraId="047BBCE6" w14:textId="77777777" w:rsidR="009C1403" w:rsidRDefault="00C6386D">
      <w:pPr>
        <w:kinsoku w:val="0"/>
        <w:overflowPunct w:val="0"/>
        <w:autoSpaceDE/>
        <w:autoSpaceDN/>
        <w:adjustRightInd/>
        <w:spacing w:before="7" w:line="281" w:lineRule="exact"/>
        <w:ind w:left="1584"/>
        <w:textAlignment w:val="baseline"/>
        <w:rPr>
          <w:rFonts w:ascii="Arial" w:hAnsi="Arial" w:cs="Arial"/>
          <w:sz w:val="24"/>
          <w:szCs w:val="24"/>
        </w:rPr>
      </w:pP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p>
    <w:p w14:paraId="1A0A6D98" w14:textId="77777777" w:rsidR="009C1403" w:rsidRDefault="00C6386D">
      <w:pPr>
        <w:kinsoku w:val="0"/>
        <w:overflowPunct w:val="0"/>
        <w:autoSpaceDE/>
        <w:autoSpaceDN/>
        <w:adjustRightInd/>
        <w:spacing w:before="177" w:line="287" w:lineRule="exact"/>
        <w:ind w:left="1584" w:right="72" w:hanging="864"/>
        <w:textAlignment w:val="baseline"/>
        <w:rPr>
          <w:rFonts w:ascii="Arial" w:hAnsi="Arial" w:cs="Arial"/>
          <w:i/>
          <w:iCs/>
          <w:sz w:val="24"/>
          <w:szCs w:val="24"/>
        </w:rPr>
      </w:pPr>
      <w:r>
        <w:rPr>
          <w:rFonts w:ascii="Arial" w:hAnsi="Arial" w:cs="Arial"/>
          <w:sz w:val="24"/>
          <w:szCs w:val="24"/>
        </w:rPr>
        <w:t xml:space="preserve">8.5.2 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p>
    <w:p w14:paraId="1D1B0FE0"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using the appropriate method described in Appendix C.</w:t>
      </w:r>
    </w:p>
    <w:p w14:paraId="323CCBEF" w14:textId="77777777" w:rsidR="009C1403" w:rsidRDefault="00C6386D">
      <w:pPr>
        <w:tabs>
          <w:tab w:val="decimal" w:pos="144"/>
          <w:tab w:val="left" w:pos="720"/>
        </w:tabs>
        <w:kinsoku w:val="0"/>
        <w:overflowPunct w:val="0"/>
        <w:autoSpaceDE/>
        <w:autoSpaceDN/>
        <w:adjustRightInd/>
        <w:spacing w:before="200" w:line="281" w:lineRule="exact"/>
        <w:textAlignment w:val="baseline"/>
        <w:rPr>
          <w:rFonts w:ascii="Arial" w:hAnsi="Arial" w:cs="Arial"/>
          <w:i/>
          <w:iCs/>
          <w:sz w:val="24"/>
          <w:szCs w:val="24"/>
        </w:rPr>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p>
    <w:p w14:paraId="61685535" w14:textId="77777777" w:rsidR="009C1403" w:rsidRDefault="00C6386D">
      <w:pPr>
        <w:kinsoku w:val="0"/>
        <w:overflowPunct w:val="0"/>
        <w:autoSpaceDE/>
        <w:autoSpaceDN/>
        <w:adjustRightInd/>
        <w:spacing w:before="2" w:line="271" w:lineRule="exact"/>
        <w:ind w:left="720" w:right="72"/>
        <w:textAlignment w:val="baseline"/>
        <w:rPr>
          <w:rFonts w:ascii="Arial" w:hAnsi="Arial" w:cs="Arial"/>
          <w:sz w:val="24"/>
          <w:szCs w:val="24"/>
        </w:rPr>
      </w:pP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5911932" w14:textId="77777777"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 xml:space="preserve">8.6.2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pPr>
        <w:kinsoku w:val="0"/>
        <w:overflowPunct w:val="0"/>
        <w:autoSpaceDE/>
        <w:autoSpaceDN/>
        <w:adjustRightInd/>
        <w:spacing w:before="199" w:line="281" w:lineRule="exact"/>
        <w:ind w:left="720"/>
        <w:textAlignment w:val="baseline"/>
        <w:rPr>
          <w:rFonts w:ascii="Arial" w:hAnsi="Arial" w:cs="Arial"/>
          <w:i/>
          <w:iCs/>
          <w:spacing w:val="8"/>
          <w:sz w:val="24"/>
          <w:szCs w:val="24"/>
        </w:rPr>
      </w:pPr>
      <w:r>
        <w:rPr>
          <w:rFonts w:ascii="Arial" w:hAnsi="Arial" w:cs="Arial"/>
          <w:spacing w:val="8"/>
          <w:sz w:val="24"/>
          <w:szCs w:val="24"/>
        </w:rPr>
        <w:t xml:space="preserve">8.6.3 </w:t>
      </w:r>
      <w:r>
        <w:rPr>
          <w:rFonts w:ascii="Arial" w:hAnsi="Arial" w:cs="Arial"/>
          <w:i/>
          <w:iCs/>
          <w:spacing w:val="8"/>
          <w:sz w:val="24"/>
          <w:szCs w:val="24"/>
        </w:rPr>
        <w:t>system instability.</w:t>
      </w:r>
    </w:p>
    <w:p w14:paraId="11D04CD4" w14:textId="77777777" w:rsidR="009C1403" w:rsidRDefault="00C6386D">
      <w:pPr>
        <w:tabs>
          <w:tab w:val="decimal" w:pos="144"/>
          <w:tab w:val="left" w:pos="720"/>
        </w:tabs>
        <w:kinsoku w:val="0"/>
        <w:overflowPunct w:val="0"/>
        <w:autoSpaceDE/>
        <w:autoSpaceDN/>
        <w:adjustRightInd/>
        <w:spacing w:before="199" w:line="279" w:lineRule="exact"/>
        <w:textAlignment w:val="baseline"/>
        <w:rPr>
          <w:rFonts w:ascii="Arial" w:hAnsi="Arial" w:cs="Arial"/>
          <w:i/>
          <w:iCs/>
          <w:sz w:val="24"/>
          <w:szCs w:val="24"/>
        </w:rPr>
      </w:pPr>
      <w:r>
        <w:rPr>
          <w:rFonts w:ascii="Arial" w:hAnsi="Arial" w:cs="Arial"/>
          <w:sz w:val="24"/>
          <w:szCs w:val="24"/>
        </w:rPr>
        <w:tab/>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p>
    <w:p w14:paraId="7F2025CC" w14:textId="77777777" w:rsidR="009C1403" w:rsidRDefault="00C6386D">
      <w:pPr>
        <w:kinsoku w:val="0"/>
        <w:overflowPunct w:val="0"/>
        <w:autoSpaceDE/>
        <w:autoSpaceDN/>
        <w:adjustRightInd/>
        <w:spacing w:line="274" w:lineRule="exact"/>
        <w:ind w:left="720" w:right="72"/>
        <w:textAlignment w:val="baseline"/>
        <w:rPr>
          <w:rFonts w:ascii="Arial" w:hAnsi="Arial" w:cs="Arial"/>
          <w:i/>
          <w:iCs/>
          <w:spacing w:val="-2"/>
          <w:sz w:val="24"/>
          <w:szCs w:val="24"/>
        </w:rPr>
      </w:pP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r>
        <w:rPr>
          <w:rFonts w:ascii="Arial" w:hAnsi="Arial" w:cs="Arial"/>
          <w:i/>
          <w:iCs/>
          <w:spacing w:val="-2"/>
          <w:sz w:val="24"/>
          <w:szCs w:val="24"/>
        </w:rPr>
        <w:t>transmission</w:t>
      </w:r>
    </w:p>
    <w:p w14:paraId="0F56F993" w14:textId="77777777" w:rsidR="009C1403" w:rsidRDefault="009C1403">
      <w:pPr>
        <w:widowControl/>
        <w:rPr>
          <w:sz w:val="24"/>
          <w:szCs w:val="24"/>
        </w:rPr>
        <w:sectPr w:rsidR="009C1403" w:rsidSect="006C7961">
          <w:pgSz w:w="11904" w:h="16834"/>
          <w:pgMar w:top="1763" w:right="1377" w:bottom="508" w:left="1407" w:header="720" w:footer="720" w:gutter="0"/>
          <w:cols w:space="720"/>
          <w:noEndnote/>
        </w:sectPr>
      </w:pPr>
    </w:p>
    <w:p w14:paraId="16B136A0" w14:textId="0B82737E" w:rsidR="009C1403" w:rsidRDefault="00C6386D">
      <w:pPr>
        <w:kinsoku w:val="0"/>
        <w:overflowPunct w:val="0"/>
        <w:autoSpaceDE/>
        <w:autoSpaceDN/>
        <w:adjustRightInd/>
        <w:spacing w:before="24" w:line="275" w:lineRule="exact"/>
        <w:ind w:left="720" w:right="72"/>
        <w:textAlignment w:val="baseline"/>
        <w:rPr>
          <w:rFonts w:ascii="Arial" w:hAnsi="Arial" w:cs="Arial"/>
          <w:sz w:val="24"/>
          <w:szCs w:val="24"/>
        </w:rPr>
      </w:pPr>
      <w:r>
        <w:rPr>
          <w:rFonts w:ascii="Arial" w:hAnsi="Arial" w:cs="Arial"/>
          <w:i/>
          <w:iCs/>
          <w:sz w:val="24"/>
          <w:szCs w:val="24"/>
        </w:rPr>
        <w:lastRenderedPageBreak/>
        <w:t xml:space="preserve">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78950C6" w14:textId="77777777" w:rsidR="009C1403" w:rsidRDefault="00C6386D">
      <w:pPr>
        <w:kinsoku w:val="0"/>
        <w:overflowPunct w:val="0"/>
        <w:autoSpaceDE/>
        <w:autoSpaceDN/>
        <w:adjustRightInd/>
        <w:spacing w:before="2" w:line="480" w:lineRule="exact"/>
        <w:ind w:left="720" w:right="360"/>
        <w:textAlignment w:val="baseline"/>
        <w:rPr>
          <w:rFonts w:ascii="Arial" w:hAnsi="Arial" w:cs="Arial"/>
          <w:i/>
          <w:iCs/>
          <w:sz w:val="24"/>
          <w:szCs w:val="24"/>
        </w:rPr>
      </w:pPr>
      <w:r>
        <w:rPr>
          <w:rFonts w:ascii="Arial" w:hAnsi="Arial" w:cs="Arial"/>
          <w:sz w:val="24"/>
          <w:szCs w:val="24"/>
        </w:rPr>
        <w:t xml:space="preserve">8.7.1 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 xml:space="preserve">of greater than 1 MW; 8.7.2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p>
    <w:p w14:paraId="59EC7BB1" w14:textId="77777777" w:rsidR="009C1403" w:rsidRDefault="00C6386D">
      <w:pPr>
        <w:kinsoku w:val="0"/>
        <w:overflowPunct w:val="0"/>
        <w:autoSpaceDE/>
        <w:autoSpaceDN/>
        <w:adjustRightInd/>
        <w:spacing w:before="178" w:line="288" w:lineRule="exact"/>
        <w:ind w:left="1584" w:right="72" w:hanging="864"/>
        <w:textAlignment w:val="baseline"/>
        <w:rPr>
          <w:rFonts w:ascii="Arial" w:hAnsi="Arial" w:cs="Arial"/>
          <w:sz w:val="24"/>
          <w:szCs w:val="24"/>
        </w:rPr>
      </w:pPr>
      <w:r>
        <w:rPr>
          <w:rFonts w:ascii="Arial" w:hAnsi="Arial" w:cs="Arial"/>
          <w:sz w:val="24"/>
          <w:szCs w:val="24"/>
        </w:rPr>
        <w:t xml:space="preserve">8.7.3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77777777" w:rsidR="009C1403" w:rsidRDefault="00C6386D">
      <w:pPr>
        <w:kinsoku w:val="0"/>
        <w:overflowPunct w:val="0"/>
        <w:autoSpaceDE/>
        <w:autoSpaceDN/>
        <w:adjustRightInd/>
        <w:spacing w:before="191" w:line="275" w:lineRule="exact"/>
        <w:ind w:left="720" w:right="72"/>
        <w:textAlignment w:val="baseline"/>
        <w:rPr>
          <w:rFonts w:ascii="Arial" w:hAnsi="Arial" w:cs="Arial"/>
          <w:i/>
          <w:iCs/>
          <w:spacing w:val="8"/>
          <w:sz w:val="24"/>
          <w:szCs w:val="24"/>
        </w:rPr>
      </w:pPr>
      <w:r>
        <w:rPr>
          <w:rFonts w:ascii="Arial" w:hAnsi="Arial" w:cs="Arial"/>
          <w:spacing w:val="8"/>
          <w:sz w:val="24"/>
          <w:szCs w:val="24"/>
        </w:rPr>
        <w:t xml:space="preserve">8.7.4 </w:t>
      </w:r>
      <w:r>
        <w:rPr>
          <w:rFonts w:ascii="Arial" w:hAnsi="Arial" w:cs="Arial"/>
          <w:i/>
          <w:iCs/>
          <w:spacing w:val="8"/>
          <w:sz w:val="24"/>
          <w:szCs w:val="24"/>
        </w:rPr>
        <w:t>system instability.</w:t>
      </w:r>
    </w:p>
    <w:p w14:paraId="4A6BA399" w14:textId="77777777" w:rsidR="009C1403" w:rsidRDefault="00C6386D">
      <w:pPr>
        <w:kinsoku w:val="0"/>
        <w:overflowPunct w:val="0"/>
        <w:autoSpaceDE/>
        <w:autoSpaceDN/>
        <w:adjustRightInd/>
        <w:spacing w:before="203" w:line="275" w:lineRule="exact"/>
        <w:ind w:left="720" w:right="72" w:hanging="720"/>
        <w:textAlignment w:val="baseline"/>
        <w:rPr>
          <w:rFonts w:ascii="Arial" w:hAnsi="Arial" w:cs="Arial"/>
          <w:sz w:val="24"/>
          <w:szCs w:val="24"/>
        </w:rPr>
      </w:pPr>
      <w:r>
        <w:rPr>
          <w:rFonts w:ascii="Arial" w:hAnsi="Arial" w:cs="Arial"/>
          <w:sz w:val="24"/>
          <w:szCs w:val="24"/>
        </w:rPr>
        <w:t xml:space="preserve">8.8 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p>
    <w:p w14:paraId="1E7009E3" w14:textId="77777777" w:rsidR="009C1403" w:rsidRDefault="00C6386D">
      <w:pPr>
        <w:kinsoku w:val="0"/>
        <w:overflowPunct w:val="0"/>
        <w:autoSpaceDE/>
        <w:autoSpaceDN/>
        <w:adjustRightInd/>
        <w:spacing w:before="11" w:line="275" w:lineRule="exact"/>
        <w:ind w:left="720" w:right="72"/>
        <w:textAlignment w:val="baseline"/>
        <w:rPr>
          <w:rFonts w:ascii="Arial" w:hAnsi="Arial" w:cs="Arial"/>
          <w:sz w:val="24"/>
          <w:szCs w:val="24"/>
        </w:rPr>
      </w:pPr>
      <w:r>
        <w:rPr>
          <w:rFonts w:ascii="Arial" w:hAnsi="Arial" w:cs="Arial"/>
          <w:sz w:val="24"/>
          <w:szCs w:val="24"/>
        </w:rPr>
        <w:t>described in paragraph 8.5 and the initial conditions of</w:t>
      </w:r>
    </w:p>
    <w:p w14:paraId="4B38131E" w14:textId="77777777" w:rsidR="009C1403" w:rsidRDefault="00C6386D">
      <w:pPr>
        <w:tabs>
          <w:tab w:val="left" w:pos="1584"/>
        </w:tabs>
        <w:kinsoku w:val="0"/>
        <w:overflowPunct w:val="0"/>
        <w:autoSpaceDE/>
        <w:autoSpaceDN/>
        <w:adjustRightInd/>
        <w:spacing w:before="193" w:line="275" w:lineRule="exact"/>
        <w:ind w:left="720" w:right="72"/>
        <w:textAlignment w:val="baseline"/>
        <w:rPr>
          <w:rFonts w:ascii="Arial" w:hAnsi="Arial" w:cs="Arial"/>
          <w:sz w:val="24"/>
          <w:szCs w:val="24"/>
        </w:rPr>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414254F1" w14:textId="77777777" w:rsidR="009C1403" w:rsidRDefault="00C6386D">
      <w:pPr>
        <w:kinsoku w:val="0"/>
        <w:overflowPunct w:val="0"/>
        <w:autoSpaceDE/>
        <w:autoSpaceDN/>
        <w:adjustRightInd/>
        <w:spacing w:before="211" w:line="269" w:lineRule="exact"/>
        <w:ind w:left="1584" w:right="72" w:hanging="864"/>
        <w:textAlignment w:val="baseline"/>
        <w:rPr>
          <w:rFonts w:ascii="Arial" w:hAnsi="Arial" w:cs="Arial"/>
          <w:sz w:val="24"/>
          <w:szCs w:val="24"/>
        </w:rPr>
      </w:pPr>
      <w:r>
        <w:rPr>
          <w:rFonts w:ascii="Arial" w:hAnsi="Arial" w:cs="Arial"/>
          <w:sz w:val="24"/>
          <w:szCs w:val="24"/>
        </w:rPr>
        <w:t xml:space="preserve">8.8.2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p>
    <w:p w14:paraId="28C182BC" w14:textId="77777777" w:rsidR="009C1403" w:rsidRDefault="00C6386D">
      <w:pPr>
        <w:kinsoku w:val="0"/>
        <w:overflowPunct w:val="0"/>
        <w:autoSpaceDE/>
        <w:autoSpaceDN/>
        <w:adjustRightInd/>
        <w:spacing w:before="8" w:line="275" w:lineRule="exact"/>
        <w:ind w:left="1584" w:right="72"/>
        <w:textAlignment w:val="baseline"/>
        <w:rPr>
          <w:rFonts w:ascii="Arial" w:hAnsi="Arial" w:cs="Arial"/>
          <w:sz w:val="24"/>
          <w:szCs w:val="24"/>
        </w:rPr>
      </w:pP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77777777" w:rsidR="009C1403" w:rsidRDefault="00C6386D">
      <w:pPr>
        <w:kinsoku w:val="0"/>
        <w:overflowPunct w:val="0"/>
        <w:autoSpaceDE/>
        <w:autoSpaceDN/>
        <w:adjustRightInd/>
        <w:spacing w:before="2" w:line="480"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8.8.3 a single </w:t>
      </w:r>
      <w:r>
        <w:rPr>
          <w:rFonts w:ascii="Arial" w:hAnsi="Arial" w:cs="Arial"/>
          <w:i/>
          <w:iCs/>
          <w:sz w:val="24"/>
          <w:szCs w:val="24"/>
        </w:rPr>
        <w:t xml:space="preserve">transmission circuit, </w:t>
      </w:r>
      <w:r>
        <w:rPr>
          <w:rFonts w:ascii="Arial" w:hAnsi="Arial" w:cs="Arial"/>
          <w:sz w:val="24"/>
          <w:szCs w:val="24"/>
        </w:rPr>
        <w:t>or</w:t>
      </w:r>
    </w:p>
    <w:p w14:paraId="6867CBAC" w14:textId="77777777" w:rsidR="009C1403" w:rsidRDefault="00C6386D">
      <w:pPr>
        <w:kinsoku w:val="0"/>
        <w:overflowPunct w:val="0"/>
        <w:autoSpaceDE/>
        <w:autoSpaceDN/>
        <w:adjustRightInd/>
        <w:spacing w:before="177" w:line="288" w:lineRule="exact"/>
        <w:ind w:left="1584" w:right="72" w:hanging="864"/>
        <w:textAlignment w:val="baseline"/>
        <w:rPr>
          <w:rFonts w:ascii="Arial" w:hAnsi="Arial" w:cs="Arial"/>
          <w:i/>
          <w:iCs/>
          <w:sz w:val="24"/>
          <w:szCs w:val="24"/>
        </w:rPr>
      </w:pPr>
      <w:r>
        <w:rPr>
          <w:rFonts w:ascii="Arial" w:hAnsi="Arial" w:cs="Arial"/>
          <w:sz w:val="24"/>
          <w:szCs w:val="24"/>
        </w:rPr>
        <w:t xml:space="preserve">8.8.4 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pPr>
        <w:kinsoku w:val="0"/>
        <w:overflowPunct w:val="0"/>
        <w:autoSpaceDE/>
        <w:autoSpaceDN/>
        <w:adjustRightInd/>
        <w:spacing w:before="189" w:line="275"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4701B980" w14:textId="77777777" w:rsidR="009C1403" w:rsidRDefault="00C6386D">
      <w:pPr>
        <w:kinsoku w:val="0"/>
        <w:overflowPunct w:val="0"/>
        <w:autoSpaceDE/>
        <w:autoSpaceDN/>
        <w:adjustRightInd/>
        <w:spacing w:before="211" w:line="269" w:lineRule="exact"/>
        <w:ind w:left="1584" w:right="72" w:hanging="864"/>
        <w:textAlignment w:val="baseline"/>
        <w:rPr>
          <w:rFonts w:ascii="Arial" w:hAnsi="Arial" w:cs="Arial"/>
          <w:sz w:val="24"/>
          <w:szCs w:val="24"/>
        </w:rPr>
      </w:pPr>
      <w:r>
        <w:rPr>
          <w:rFonts w:ascii="Arial" w:hAnsi="Arial" w:cs="Arial"/>
          <w:sz w:val="24"/>
          <w:szCs w:val="24"/>
        </w:rPr>
        <w:t xml:space="preserve">8.8.5 a </w:t>
      </w:r>
      <w:r>
        <w:rPr>
          <w:rFonts w:ascii="Arial" w:hAnsi="Arial" w:cs="Arial"/>
          <w:i/>
          <w:iCs/>
          <w:sz w:val="24"/>
          <w:szCs w:val="24"/>
        </w:rPr>
        <w:t xml:space="preserve">loss of supply capacity </w:t>
      </w:r>
      <w:r>
        <w:rPr>
          <w:rFonts w:ascii="Arial" w:hAnsi="Arial" w:cs="Arial"/>
          <w:sz w:val="24"/>
          <w:szCs w:val="24"/>
        </w:rPr>
        <w:t>such that the provisions set out in Table 8.1 are not met;</w:t>
      </w:r>
    </w:p>
    <w:p w14:paraId="28363D7E" w14:textId="77777777" w:rsidR="009C1403" w:rsidRDefault="00C6386D">
      <w:pPr>
        <w:kinsoku w:val="0"/>
        <w:overflowPunct w:val="0"/>
        <w:autoSpaceDE/>
        <w:autoSpaceDN/>
        <w:adjustRightInd/>
        <w:spacing w:before="212" w:line="275" w:lineRule="exact"/>
        <w:ind w:left="720" w:right="72"/>
        <w:textAlignment w:val="baseline"/>
        <w:rPr>
          <w:rFonts w:ascii="Arial" w:hAnsi="Arial" w:cs="Arial"/>
          <w:i/>
          <w:iCs/>
          <w:spacing w:val="3"/>
          <w:sz w:val="24"/>
          <w:szCs w:val="24"/>
        </w:rPr>
      </w:pPr>
      <w:r>
        <w:rPr>
          <w:rFonts w:ascii="Arial" w:hAnsi="Arial" w:cs="Arial"/>
          <w:spacing w:val="3"/>
          <w:sz w:val="24"/>
          <w:szCs w:val="24"/>
        </w:rPr>
        <w:t xml:space="preserve">8.8.6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43E1C405" w14:textId="77777777" w:rsidR="009C1403" w:rsidRDefault="00C6386D">
      <w:pPr>
        <w:kinsoku w:val="0"/>
        <w:overflowPunct w:val="0"/>
        <w:autoSpaceDE/>
        <w:autoSpaceDN/>
        <w:adjustRightInd/>
        <w:spacing w:before="212" w:line="268" w:lineRule="exact"/>
        <w:ind w:left="1584" w:right="72" w:hanging="864"/>
        <w:textAlignment w:val="baseline"/>
        <w:rPr>
          <w:rFonts w:ascii="Arial" w:hAnsi="Arial" w:cs="Arial"/>
          <w:sz w:val="24"/>
          <w:szCs w:val="24"/>
        </w:rPr>
      </w:pPr>
      <w:r>
        <w:rPr>
          <w:rFonts w:ascii="Arial" w:hAnsi="Arial" w:cs="Arial"/>
          <w:sz w:val="24"/>
          <w:szCs w:val="24"/>
        </w:rPr>
        <w:t xml:space="preserve">8.8.7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pPr>
        <w:kinsoku w:val="0"/>
        <w:overflowPunct w:val="0"/>
        <w:autoSpaceDE/>
        <w:autoSpaceDN/>
        <w:adjustRightInd/>
        <w:spacing w:before="205" w:line="275" w:lineRule="exact"/>
        <w:ind w:left="720" w:right="72"/>
        <w:textAlignment w:val="baseline"/>
        <w:rPr>
          <w:rFonts w:ascii="Arial" w:hAnsi="Arial" w:cs="Arial"/>
          <w:i/>
          <w:iCs/>
          <w:spacing w:val="8"/>
          <w:sz w:val="24"/>
          <w:szCs w:val="24"/>
        </w:rPr>
      </w:pPr>
      <w:r>
        <w:rPr>
          <w:rFonts w:ascii="Arial" w:hAnsi="Arial" w:cs="Arial"/>
          <w:spacing w:val="8"/>
          <w:sz w:val="24"/>
          <w:szCs w:val="24"/>
        </w:rPr>
        <w:t xml:space="preserve">8.8.8 </w:t>
      </w:r>
      <w:r>
        <w:rPr>
          <w:rFonts w:ascii="Arial" w:hAnsi="Arial" w:cs="Arial"/>
          <w:i/>
          <w:iCs/>
          <w:spacing w:val="8"/>
          <w:sz w:val="24"/>
          <w:szCs w:val="24"/>
        </w:rPr>
        <w:t>system instability.</w:t>
      </w:r>
    </w:p>
    <w:p w14:paraId="287606B5" w14:textId="77777777" w:rsidR="009C1403" w:rsidRDefault="00C6386D">
      <w:pPr>
        <w:tabs>
          <w:tab w:val="left" w:pos="720"/>
        </w:tabs>
        <w:kinsoku w:val="0"/>
        <w:overflowPunct w:val="0"/>
        <w:autoSpaceDE/>
        <w:autoSpaceDN/>
        <w:adjustRightInd/>
        <w:spacing w:before="208" w:line="272" w:lineRule="exact"/>
        <w:ind w:right="72"/>
        <w:textAlignment w:val="baseline"/>
        <w:rPr>
          <w:rFonts w:ascii="Arial" w:hAnsi="Arial" w:cs="Arial"/>
          <w:spacing w:val="1"/>
          <w:sz w:val="24"/>
          <w:szCs w:val="24"/>
        </w:rPr>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p>
    <w:p w14:paraId="52EC1276" w14:textId="77777777" w:rsidR="009C1403" w:rsidRDefault="00C6386D">
      <w:pPr>
        <w:kinsoku w:val="0"/>
        <w:overflowPunct w:val="0"/>
        <w:autoSpaceDE/>
        <w:autoSpaceDN/>
        <w:adjustRightInd/>
        <w:spacing w:line="274" w:lineRule="exact"/>
        <w:ind w:left="720" w:right="72"/>
        <w:textAlignment w:val="baseline"/>
        <w:rPr>
          <w:rFonts w:ascii="Arial" w:hAnsi="Arial" w:cs="Arial"/>
          <w:sz w:val="24"/>
          <w:szCs w:val="24"/>
        </w:rPr>
      </w:pP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458D285C" w14:textId="77777777" w:rsidR="009C1403" w:rsidRDefault="00C6386D">
      <w:pPr>
        <w:kinsoku w:val="0"/>
        <w:overflowPunct w:val="0"/>
        <w:autoSpaceDE/>
        <w:autoSpaceDN/>
        <w:adjustRightInd/>
        <w:spacing w:before="202" w:line="275" w:lineRule="exact"/>
        <w:ind w:left="720" w:right="72" w:hanging="720"/>
        <w:textAlignment w:val="baseline"/>
        <w:rPr>
          <w:rFonts w:ascii="Arial" w:hAnsi="Arial" w:cs="Arial"/>
          <w:spacing w:val="-1"/>
          <w:sz w:val="24"/>
          <w:szCs w:val="24"/>
        </w:rPr>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group </w:t>
      </w:r>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p>
    <w:p w14:paraId="5352360D" w14:textId="77777777" w:rsidR="009C1403" w:rsidRDefault="00C6386D">
      <w:pPr>
        <w:kinsoku w:val="0"/>
        <w:overflowPunct w:val="0"/>
        <w:autoSpaceDE/>
        <w:autoSpaceDN/>
        <w:adjustRightInd/>
        <w:spacing w:before="13" w:line="275" w:lineRule="exact"/>
        <w:ind w:left="720" w:right="72"/>
        <w:textAlignment w:val="baseline"/>
        <w:rPr>
          <w:rFonts w:ascii="Arial" w:hAnsi="Arial" w:cs="Arial"/>
          <w:i/>
          <w:iCs/>
          <w:sz w:val="24"/>
          <w:szCs w:val="24"/>
        </w:rPr>
      </w:pPr>
      <w:r>
        <w:rPr>
          <w:rFonts w:ascii="Arial" w:hAnsi="Arial" w:cs="Arial"/>
          <w:sz w:val="24"/>
          <w:szCs w:val="24"/>
        </w:rPr>
        <w:t xml:space="preserve">each of these </w:t>
      </w:r>
      <w:r>
        <w:rPr>
          <w:rFonts w:ascii="Arial" w:hAnsi="Arial" w:cs="Arial"/>
          <w:i/>
          <w:iCs/>
          <w:sz w:val="24"/>
          <w:szCs w:val="24"/>
        </w:rPr>
        <w:t>offshore power station demand groups.</w:t>
      </w:r>
    </w:p>
    <w:p w14:paraId="13F06864" w14:textId="77777777" w:rsidR="009C1403" w:rsidRDefault="009C1403">
      <w:pPr>
        <w:widowControl/>
        <w:rPr>
          <w:sz w:val="24"/>
          <w:szCs w:val="24"/>
        </w:rPr>
        <w:sectPr w:rsidR="009C1403" w:rsidSect="006C7961">
          <w:pgSz w:w="11904" w:h="16834"/>
          <w:pgMar w:top="1420" w:right="1375" w:bottom="508" w:left="1409" w:header="720" w:footer="720" w:gutter="0"/>
          <w:cols w:space="720"/>
          <w:noEndnote/>
        </w:sect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lastRenderedPageBreak/>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77777777"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r>
      <w:r>
        <w:rPr>
          <w:rFonts w:ascii="Arial" w:hAnsi="Arial" w:cs="Arial"/>
          <w:sz w:val="21"/>
          <w:szCs w:val="21"/>
        </w:rPr>
        <w:tab/>
        <w:t>The planned outage may be of a transmission circuit, generating unit, reactive compensator or</w:t>
      </w:r>
      <w:r>
        <w:rPr>
          <w:rFonts w:ascii="Arial" w:hAnsi="Arial" w:cs="Arial"/>
          <w:sz w:val="21"/>
          <w:szCs w:val="21"/>
        </w:rPr>
        <w:b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pPr>
        <w:kinsoku w:val="0"/>
        <w:overflowPunct w:val="0"/>
        <w:autoSpaceDE/>
        <w:autoSpaceDN/>
        <w:adjustRightInd/>
        <w:spacing w:before="208" w:line="272" w:lineRule="exact"/>
        <w:ind w:left="792" w:right="144" w:hanging="648"/>
        <w:jc w:val="both"/>
        <w:textAlignment w:val="baseline"/>
        <w:rPr>
          <w:rFonts w:ascii="Arial" w:hAnsi="Arial" w:cs="Arial"/>
          <w:sz w:val="24"/>
          <w:szCs w:val="24"/>
        </w:rPr>
      </w:pPr>
      <w:r>
        <w:rPr>
          <w:rFonts w:ascii="Arial" w:hAnsi="Arial" w:cs="Arial"/>
          <w:sz w:val="24"/>
          <w:szCs w:val="24"/>
        </w:rPr>
        <w:t>8.11 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pPr>
        <w:kinsoku w:val="0"/>
        <w:overflowPunct w:val="0"/>
        <w:autoSpaceDE/>
        <w:autoSpaceDN/>
        <w:adjustRightInd/>
        <w:spacing w:before="185" w:line="277" w:lineRule="exact"/>
        <w:ind w:left="792" w:right="144" w:hanging="648"/>
        <w:jc w:val="both"/>
        <w:textAlignment w:val="baseline"/>
        <w:rPr>
          <w:rFonts w:ascii="Arial" w:hAnsi="Arial" w:cs="Arial"/>
          <w:spacing w:val="-2"/>
          <w:sz w:val="24"/>
          <w:szCs w:val="24"/>
        </w:rPr>
      </w:pPr>
      <w:r>
        <w:rPr>
          <w:rFonts w:ascii="Arial" w:hAnsi="Arial" w:cs="Arial"/>
          <w:spacing w:val="-2"/>
          <w:sz w:val="24"/>
          <w:szCs w:val="24"/>
        </w:rPr>
        <w:t xml:space="preserve">8.12 Variations, arising from a </w:t>
      </w:r>
      <w:r>
        <w:rPr>
          <w:rFonts w:ascii="Arial" w:hAnsi="Arial" w:cs="Arial"/>
          <w:i/>
          <w:iCs/>
          <w:spacing w:val="-2"/>
          <w:sz w:val="24"/>
          <w:szCs w:val="24"/>
        </w:rPr>
        <w:t xml:space="preserve">generator’s </w:t>
      </w:r>
      <w:r>
        <w:rPr>
          <w:rFonts w:ascii="Arial" w:hAnsi="Arial" w:cs="Arial"/>
          <w:spacing w:val="-2"/>
          <w:sz w:val="24"/>
          <w:szCs w:val="24"/>
        </w:rPr>
        <w:t>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pPr>
        <w:kinsoku w:val="0"/>
        <w:overflowPunct w:val="0"/>
        <w:autoSpaceDE/>
        <w:autoSpaceDN/>
        <w:adjustRightInd/>
        <w:spacing w:before="203" w:line="278" w:lineRule="exact"/>
        <w:ind w:left="792" w:right="144" w:hanging="648"/>
        <w:jc w:val="both"/>
        <w:textAlignment w:val="baseline"/>
        <w:rPr>
          <w:rFonts w:ascii="Arial" w:hAnsi="Arial" w:cs="Arial"/>
          <w:sz w:val="24"/>
          <w:szCs w:val="24"/>
        </w:rPr>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1F022045" w14:textId="66E4C8A7"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 xml:space="preserve">8.13.3 compromise any </w:t>
      </w:r>
      <w:r>
        <w:rPr>
          <w:rFonts w:ascii="Arial" w:hAnsi="Arial" w:cs="Arial"/>
          <w:i/>
          <w:iCs/>
          <w:sz w:val="24"/>
          <w:szCs w:val="24"/>
        </w:rPr>
        <w:t xml:space="preserve">transmission licensee’s </w:t>
      </w:r>
      <w:r>
        <w:rPr>
          <w:rFonts w:ascii="Arial" w:hAnsi="Arial" w:cs="Arial"/>
          <w:sz w:val="24"/>
          <w:szCs w:val="24"/>
        </w:rPr>
        <w:t>ability to meet other statutory obligations or licence obligations.</w:t>
      </w:r>
    </w:p>
    <w:p w14:paraId="2F9CBE53" w14:textId="77777777" w:rsidR="009C1403" w:rsidRDefault="00C6386D">
      <w:pPr>
        <w:kinsoku w:val="0"/>
        <w:overflowPunct w:val="0"/>
        <w:autoSpaceDE/>
        <w:autoSpaceDN/>
        <w:adjustRightInd/>
        <w:spacing w:before="204" w:line="276" w:lineRule="exact"/>
        <w:ind w:left="792" w:right="144" w:hanging="648"/>
        <w:jc w:val="both"/>
        <w:textAlignment w:val="baseline"/>
        <w:rPr>
          <w:rFonts w:ascii="Arial" w:hAnsi="Arial" w:cs="Arial"/>
          <w:sz w:val="24"/>
          <w:szCs w:val="24"/>
        </w:rPr>
      </w:pPr>
      <w:r>
        <w:rPr>
          <w:rFonts w:ascii="Arial" w:hAnsi="Arial" w:cs="Arial"/>
          <w:sz w:val="24"/>
          <w:szCs w:val="24"/>
        </w:rPr>
        <w:t>8.14 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2B3E5187" w14:textId="77777777" w:rsidR="009C1403" w:rsidRDefault="009C1403">
      <w:pPr>
        <w:widowControl/>
        <w:rPr>
          <w:sz w:val="24"/>
          <w:szCs w:val="24"/>
        </w:rPr>
        <w:sectPr w:rsidR="009C1403" w:rsidSect="006C7961">
          <w:pgSz w:w="11904" w:h="16834"/>
          <w:pgMar w:top="1460" w:right="1314" w:bottom="508" w:left="1310" w:header="720" w:footer="720" w:gutter="0"/>
          <w:cols w:space="720"/>
          <w:noEndnote/>
        </w:sectPr>
      </w:pPr>
    </w:p>
    <w:p w14:paraId="10CA824C" w14:textId="56ED3F48" w:rsidR="009C1403" w:rsidRDefault="00C6386D">
      <w:pPr>
        <w:kinsoku w:val="0"/>
        <w:overflowPunct w:val="0"/>
        <w:autoSpaceDE/>
        <w:autoSpaceDN/>
        <w:adjustRightInd/>
        <w:spacing w:before="6" w:line="277" w:lineRule="exact"/>
        <w:ind w:left="792" w:right="144" w:hanging="648"/>
        <w:jc w:val="both"/>
        <w:textAlignment w:val="baseline"/>
        <w:rPr>
          <w:rFonts w:ascii="Arial" w:hAnsi="Arial" w:cs="Arial"/>
          <w:sz w:val="24"/>
          <w:szCs w:val="24"/>
        </w:rPr>
      </w:pPr>
      <w:r>
        <w:rPr>
          <w:rFonts w:ascii="Arial" w:hAnsi="Arial" w:cs="Arial"/>
          <w:sz w:val="24"/>
          <w:szCs w:val="24"/>
        </w:rPr>
        <w:lastRenderedPageBreak/>
        <w:t xml:space="preserve">8.15 The additional operational costs referred to in paragraph 8.13.2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3F55C10" w14:textId="77777777" w:rsidR="009C1403" w:rsidRDefault="009C1403">
      <w:pPr>
        <w:widowControl/>
        <w:rPr>
          <w:sz w:val="24"/>
          <w:szCs w:val="24"/>
        </w:rPr>
        <w:sectPr w:rsidR="009C1403" w:rsidSect="006C7961">
          <w:pgSz w:w="11904" w:h="16834"/>
          <w:pgMar w:top="1440" w:right="1309" w:bottom="508" w:left="1315" w:header="720" w:footer="720" w:gutter="0"/>
          <w:cols w:space="720"/>
          <w:noEndnote/>
        </w:sect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lastRenderedPageBreak/>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7777777"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77777777"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Pr>
          <w:rFonts w:ascii="Arial" w:hAnsi="Arial" w:cs="Arial"/>
          <w:spacing w:val="12"/>
          <w:sz w:val="24"/>
          <w:szCs w:val="24"/>
        </w:rPr>
        <w:tab/>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624E5687" w14:textId="77777777"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9.1.6 a </w:t>
      </w:r>
      <w:r>
        <w:rPr>
          <w:rFonts w:ascii="Arial" w:hAnsi="Arial" w:cs="Arial"/>
          <w:i/>
          <w:iCs/>
          <w:sz w:val="24"/>
          <w:szCs w:val="24"/>
        </w:rPr>
        <w:t>double circuit overhead line</w:t>
      </w:r>
    </w:p>
    <w:p w14:paraId="725A5128" w14:textId="77777777" w:rsidR="009C1403" w:rsidRDefault="00C6386D">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0DE85CC0"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9.1.7</w:t>
      </w:r>
      <w:r>
        <w:rPr>
          <w:rFonts w:ascii="Arial" w:hAnsi="Arial" w:cs="Arial"/>
          <w:sz w:val="24"/>
          <w:szCs w:val="24"/>
        </w:rPr>
        <w:tab/>
        <w:t xml:space="preserve">a </w:t>
      </w:r>
      <w:r>
        <w:rPr>
          <w:rFonts w:ascii="Arial" w:hAnsi="Arial" w:cs="Arial"/>
          <w:i/>
          <w:iCs/>
          <w:sz w:val="24"/>
          <w:szCs w:val="24"/>
        </w:rPr>
        <w:t xml:space="preserve">loss of supply capacity </w:t>
      </w:r>
      <w:r>
        <w:rPr>
          <w:rFonts w:ascii="Arial" w:hAnsi="Arial" w:cs="Arial"/>
          <w:sz w:val="24"/>
          <w:szCs w:val="24"/>
        </w:rPr>
        <w:t>except as specified in Table 9.1;</w:t>
      </w:r>
    </w:p>
    <w:p w14:paraId="263AF6E9" w14:textId="77777777"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unacceptable frequency conditions;</w:t>
      </w:r>
    </w:p>
    <w:p w14:paraId="3F1F1539" w14:textId="77777777"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267DF79C"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unacceptable voltage conditions</w:t>
      </w:r>
      <w:r>
        <w:rPr>
          <w:rFonts w:ascii="Arial" w:hAnsi="Arial" w:cs="Arial"/>
          <w:spacing w:val="3"/>
          <w:sz w:val="24"/>
          <w:szCs w:val="24"/>
        </w:rPr>
        <w:t>;</w:t>
      </w:r>
    </w:p>
    <w:p w14:paraId="4990F596"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7777777"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rsidSect="006C7961">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lastRenderedPageBreak/>
        <w:t>Conditional Further Operational Criteria</w:t>
      </w:r>
    </w:p>
    <w:p w14:paraId="5A613199" w14:textId="5EB1E8EA"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del w:id="591" w:author="Tammy Meek (ESO)" w:date="2024-05-01T11:42:00Z">
        <w:r w:rsidDel="00CE5F89">
          <w:rPr>
            <w:rFonts w:ascii="Arial" w:hAnsi="Arial" w:cs="Arial"/>
            <w:sz w:val="24"/>
            <w:szCs w:val="24"/>
          </w:rPr>
          <w:delText xml:space="preserve">NGESO </w:delText>
        </w:r>
      </w:del>
      <w:ins w:id="592" w:author="Tammy Meek (ESO)" w:date="2024-05-01T11:42:00Z">
        <w:r w:rsidR="00CE5F89">
          <w:rPr>
            <w:rFonts w:ascii="Arial" w:hAnsi="Arial" w:cs="Arial"/>
            <w:sz w:val="24"/>
            <w:szCs w:val="24"/>
          </w:rPr>
          <w:t xml:space="preserve">The </w:t>
        </w:r>
      </w:ins>
      <w:ins w:id="593" w:author="Tammy Meek (ESO)" w:date="2024-05-02T10:35:00Z">
        <w:r w:rsidR="00362AAE" w:rsidRPr="00362AAE">
          <w:rPr>
            <w:rFonts w:ascii="Arial" w:hAnsi="Arial" w:cs="Arial"/>
            <w:i/>
            <w:iCs/>
            <w:sz w:val="24"/>
            <w:szCs w:val="24"/>
          </w:rPr>
          <w:t>ISOP</w:t>
        </w:r>
      </w:ins>
      <w:ins w:id="594" w:author="Tammy Meek (ESO)" w:date="2024-05-01T11:42:00Z">
        <w:r w:rsidR="00CE5F89">
          <w:rPr>
            <w:rFonts w:ascii="Arial" w:hAnsi="Arial" w:cs="Arial"/>
            <w:sz w:val="24"/>
            <w:szCs w:val="24"/>
          </w:rPr>
          <w:t xml:space="preserve"> </w:t>
        </w:r>
      </w:ins>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Authority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Authorised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6585CB27" w:rsidR="009C1403" w:rsidRDefault="00C6386D">
      <w:pPr>
        <w:kinsoku w:val="0"/>
        <w:overflowPunct w:val="0"/>
        <w:autoSpaceDE/>
        <w:autoSpaceDN/>
        <w:adjustRightInd/>
        <w:spacing w:before="22" w:line="271" w:lineRule="exact"/>
        <w:ind w:left="792" w:right="144"/>
        <w:jc w:val="both"/>
        <w:textAlignment w:val="baseline"/>
        <w:rPr>
          <w:rFonts w:ascii="Arial" w:hAnsi="Arial" w:cs="Arial"/>
          <w:sz w:val="24"/>
          <w:szCs w:val="24"/>
        </w:rPr>
      </w:pPr>
      <w:r>
        <w:rPr>
          <w:rFonts w:ascii="Arial" w:hAnsi="Arial" w:cs="Arial"/>
          <w:sz w:val="24"/>
          <w:szCs w:val="24"/>
        </w:rPr>
        <w:t xml:space="preserve">in special circumstances where </w:t>
      </w:r>
      <w:del w:id="595" w:author="Tammy Meek (ESO)" w:date="2024-05-02T10:26:00Z">
        <w:r w:rsidDel="00362AAE">
          <w:rPr>
            <w:rFonts w:ascii="Arial" w:hAnsi="Arial" w:cs="Arial"/>
            <w:sz w:val="24"/>
            <w:szCs w:val="24"/>
          </w:rPr>
          <w:delText>NEGSO</w:delText>
        </w:r>
      </w:del>
      <w:ins w:id="596" w:author="Tammy Meek (ESO)" w:date="2024-05-02T10:35:00Z">
        <w:r w:rsidR="00362AAE" w:rsidRPr="00362AAE">
          <w:rPr>
            <w:rFonts w:ascii="Arial" w:hAnsi="Arial" w:cs="Arial"/>
            <w:i/>
            <w:iCs/>
            <w:sz w:val="24"/>
            <w:szCs w:val="24"/>
          </w:rPr>
          <w:t>ISOP</w:t>
        </w:r>
      </w:ins>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p>
    <w:p w14:paraId="164E7B0F" w14:textId="77777777" w:rsidR="009C1403" w:rsidRDefault="009C1403">
      <w:pPr>
        <w:widowControl/>
        <w:rPr>
          <w:sz w:val="24"/>
          <w:szCs w:val="24"/>
        </w:rPr>
        <w:sectPr w:rsidR="009C1403" w:rsidSect="006C7961">
          <w:pgSz w:w="11904" w:h="16834"/>
          <w:pgMar w:top="1440" w:right="1300" w:bottom="508" w:left="1324" w:header="720" w:footer="720" w:gutter="0"/>
          <w:cols w:space="720"/>
          <w:noEndnote/>
        </w:sectPr>
      </w:pPr>
    </w:p>
    <w:p w14:paraId="5BD3B16F" w14:textId="788AA37E" w:rsidR="009C1403" w:rsidRDefault="00C6386D">
      <w:pPr>
        <w:kinsoku w:val="0"/>
        <w:overflowPunct w:val="0"/>
        <w:autoSpaceDE/>
        <w:autoSpaceDN/>
        <w:adjustRightInd/>
        <w:spacing w:before="42" w:line="284" w:lineRule="exact"/>
        <w:ind w:left="792"/>
        <w:textAlignment w:val="baseline"/>
        <w:rPr>
          <w:rFonts w:ascii="Arial" w:hAnsi="Arial" w:cs="Arial"/>
          <w:b/>
          <w:bCs/>
          <w:i/>
          <w:iCs/>
          <w:sz w:val="28"/>
          <w:szCs w:val="28"/>
        </w:rPr>
      </w:pPr>
      <w:r>
        <w:rPr>
          <w:noProof/>
          <w:color w:val="2B579A"/>
          <w:shd w:val="clear" w:color="auto" w:fill="E6E6E6"/>
        </w:rPr>
        <w:lastRenderedPageBreak/>
        <mc:AlternateContent>
          <mc:Choice Requires="wps">
            <w:drawing>
              <wp:anchor distT="0" distB="0" distL="0" distR="0" simplePos="0" relativeHeight="251658310"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084" type="#_x0000_t202" style="position:absolute;left:0;text-align:left;margin-left:64.55pt;margin-top:71.55pt;width:465.85pt;height:16.75pt;z-index:25165831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rsidSect="006C7961">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lastRenderedPageBreak/>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77777777"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MVar) on the total system for the </w:t>
      </w:r>
      <w:r>
        <w:rPr>
          <w:rFonts w:ascii="Arial" w:hAnsi="Arial" w:cs="Arial"/>
          <w:i/>
          <w:iCs/>
          <w:spacing w:val="-4"/>
          <w:sz w:val="21"/>
          <w:szCs w:val="21"/>
        </w:rPr>
        <w:t>average cold spe</w:t>
      </w:r>
      <w:r>
        <w:rPr>
          <w:rFonts w:ascii="Arial" w:hAnsi="Arial" w:cs="Arial"/>
          <w:b/>
          <w:bCs/>
          <w:i/>
          <w:iCs/>
          <w:spacing w:val="-4"/>
          <w:sz w:val="21"/>
          <w:szCs w:val="21"/>
        </w:rPr>
        <w:t xml:space="preserve">l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5C6DD849" w14:textId="77777777" w:rsidR="004A432A" w:rsidRDefault="004A432A">
      <w:pPr>
        <w:kinsoku w:val="0"/>
        <w:overflowPunct w:val="0"/>
        <w:autoSpaceDE/>
        <w:autoSpaceDN/>
        <w:adjustRightInd/>
        <w:spacing w:before="19" w:line="230" w:lineRule="exact"/>
        <w:ind w:left="3456"/>
        <w:jc w:val="both"/>
        <w:textAlignment w:val="baseline"/>
        <w:rPr>
          <w:ins w:id="597" w:author="Tammy Meek (ESO)" w:date="2024-05-02T09:52:00Z"/>
          <w:rFonts w:ascii="Arial" w:hAnsi="Arial" w:cs="Arial"/>
          <w:spacing w:val="-4"/>
          <w:sz w:val="21"/>
          <w:szCs w:val="21"/>
        </w:rPr>
      </w:pPr>
    </w:p>
    <w:p w14:paraId="38855C0F" w14:textId="203FDCA6" w:rsidR="006A05DF" w:rsidDel="006A05DF" w:rsidRDefault="006A05DF">
      <w:pPr>
        <w:kinsoku w:val="0"/>
        <w:overflowPunct w:val="0"/>
        <w:autoSpaceDE/>
        <w:autoSpaceDN/>
        <w:adjustRightInd/>
        <w:spacing w:before="19" w:line="230" w:lineRule="exact"/>
        <w:ind w:left="3456"/>
        <w:jc w:val="both"/>
        <w:textAlignment w:val="baseline"/>
        <w:rPr>
          <w:del w:id="598" w:author="Tammy Meek (ESO)" w:date="2024-05-02T09:52:00Z"/>
          <w:rFonts w:ascii="Arial" w:hAnsi="Arial" w:cs="Arial"/>
          <w:spacing w:val="-4"/>
          <w:sz w:val="21"/>
          <w:szCs w:val="21"/>
        </w:rPr>
      </w:pPr>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18"/>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authorised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597B5EB9" w:rsidR="009C1403" w:rsidRDefault="00C6386D">
      <w:pPr>
        <w:numPr>
          <w:ilvl w:val="0"/>
          <w:numId w:val="18"/>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authorised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ins w:id="599" w:author="Tammy Meek (ESO)" w:date="2024-04-30T16:18:00Z">
        <w:r w:rsidR="00E60331">
          <w:rPr>
            <w:rFonts w:ascii="Arial" w:hAnsi="Arial" w:cs="Arial"/>
            <w:sz w:val="21"/>
            <w:szCs w:val="21"/>
          </w:rPr>
          <w:t xml:space="preserve">the </w:t>
        </w:r>
      </w:ins>
      <w:ins w:id="600" w:author="Tammy Meek (ESO)" w:date="2024-05-02T10:35:00Z">
        <w:r w:rsidR="00362AAE" w:rsidRPr="00362AAE">
          <w:rPr>
            <w:rFonts w:ascii="Arial" w:hAnsi="Arial" w:cs="Arial"/>
            <w:i/>
            <w:iCs/>
            <w:sz w:val="21"/>
            <w:szCs w:val="21"/>
          </w:rPr>
          <w:t>ISOP</w:t>
        </w:r>
      </w:ins>
      <w:del w:id="601" w:author="Tammy Meek (ESO)" w:date="2024-04-30T16:18:00Z">
        <w:r w:rsidDel="00E60331">
          <w:rPr>
            <w:rFonts w:ascii="Arial" w:hAnsi="Arial" w:cs="Arial"/>
            <w:sz w:val="21"/>
            <w:szCs w:val="21"/>
          </w:rPr>
          <w:delText>NGESO</w:delText>
        </w:r>
      </w:del>
      <w:r>
        <w:rPr>
          <w:rFonts w:ascii="Arial" w:hAnsi="Arial" w:cs="Arial"/>
          <w:sz w:val="21"/>
          <w:szCs w:val="21"/>
        </w:rPr>
        <w:t xml:space="preserve"> and which may be offered for purchase by</w:t>
      </w:r>
      <w:ins w:id="602" w:author="Tammy Meek (ESO)" w:date="2024-04-30T16:18:00Z">
        <w:r w:rsidR="00E60331">
          <w:rPr>
            <w:rFonts w:ascii="Arial" w:hAnsi="Arial" w:cs="Arial"/>
            <w:sz w:val="21"/>
            <w:szCs w:val="21"/>
          </w:rPr>
          <w:t xml:space="preserve"> the </w:t>
        </w:r>
      </w:ins>
      <w:ins w:id="603" w:author="Tammy Meek (ESO)" w:date="2024-05-02T10:35:00Z">
        <w:r w:rsidR="00362AAE" w:rsidRPr="00362AAE">
          <w:rPr>
            <w:rFonts w:ascii="Arial" w:hAnsi="Arial" w:cs="Arial"/>
            <w:i/>
            <w:iCs/>
            <w:sz w:val="21"/>
            <w:szCs w:val="21"/>
          </w:rPr>
          <w:t>ISOP</w:t>
        </w:r>
      </w:ins>
      <w:del w:id="604" w:author="Tammy Meek (ESO)" w:date="2024-04-30T16:18:00Z">
        <w:r w:rsidDel="00E60331">
          <w:rPr>
            <w:rFonts w:ascii="Arial" w:hAnsi="Arial" w:cs="Arial"/>
            <w:sz w:val="21"/>
            <w:szCs w:val="21"/>
          </w:rPr>
          <w:delText>NGESO</w:delText>
        </w:r>
      </w:del>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p w14:paraId="19DB54CC" w14:textId="77777777"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This is the mechanism for the making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t>of offers and bids pursuant to the arrangements contained in the Balancing and Settlement Code (BSC)</w:t>
      </w:r>
    </w:p>
    <w:p w14:paraId="2E086AB1" w14:textId="77777777" w:rsidR="009C1403" w:rsidRDefault="009C1403">
      <w:pPr>
        <w:widowControl/>
        <w:rPr>
          <w:sz w:val="24"/>
          <w:szCs w:val="24"/>
        </w:rPr>
        <w:sectPr w:rsidR="009C1403" w:rsidSect="006C7961">
          <w:pgSz w:w="11904" w:h="16834"/>
          <w:pgMar w:top="1420" w:right="2125" w:bottom="508" w:left="1459" w:header="720" w:footer="720" w:gutter="0"/>
          <w:cols w:space="720"/>
          <w:noEndnote/>
        </w:sectPr>
      </w:pPr>
    </w:p>
    <w:p w14:paraId="13F1E48A" w14:textId="1D98FD19" w:rsidR="009C1403" w:rsidRDefault="00C6386D">
      <w:pPr>
        <w:tabs>
          <w:tab w:val="left" w:pos="3312"/>
        </w:tabs>
        <w:kinsoku w:val="0"/>
        <w:overflowPunct w:val="0"/>
        <w:autoSpaceDE/>
        <w:autoSpaceDN/>
        <w:adjustRightInd/>
        <w:spacing w:before="16" w:line="224" w:lineRule="exact"/>
        <w:ind w:left="72"/>
        <w:textAlignment w:val="baseline"/>
        <w:rPr>
          <w:rFonts w:ascii="Arial" w:hAnsi="Arial" w:cs="Arial"/>
          <w:spacing w:val="-2"/>
          <w:sz w:val="21"/>
          <w:szCs w:val="21"/>
        </w:rPr>
      </w:pPr>
      <w:r>
        <w:rPr>
          <w:rFonts w:ascii="Arial" w:hAnsi="Arial" w:cs="Arial"/>
          <w:spacing w:val="-2"/>
          <w:sz w:val="21"/>
          <w:szCs w:val="21"/>
        </w:rPr>
        <w:lastRenderedPageBreak/>
        <w:t>Balancing Services</w:t>
      </w:r>
      <w:r>
        <w:rPr>
          <w:rFonts w:ascii="Arial" w:hAnsi="Arial" w:cs="Arial"/>
          <w:spacing w:val="-2"/>
          <w:sz w:val="21"/>
          <w:szCs w:val="21"/>
        </w:rPr>
        <w:tab/>
        <w:t>This means:</w:t>
      </w:r>
    </w:p>
    <w:p w14:paraId="41D94C9D" w14:textId="77777777" w:rsidR="009C1403" w:rsidRDefault="00C6386D">
      <w:pPr>
        <w:numPr>
          <w:ilvl w:val="0"/>
          <w:numId w:val="19"/>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Ancillary Services</w:t>
      </w:r>
      <w:r>
        <w:rPr>
          <w:rFonts w:ascii="Arial" w:hAnsi="Arial" w:cs="Arial"/>
          <w:spacing w:val="-2"/>
          <w:sz w:val="21"/>
          <w:szCs w:val="21"/>
        </w:rPr>
        <w:t>;</w:t>
      </w:r>
    </w:p>
    <w:p w14:paraId="485CEBA4" w14:textId="77777777" w:rsidR="009C1403" w:rsidRDefault="00C6386D">
      <w:pPr>
        <w:numPr>
          <w:ilvl w:val="0"/>
          <w:numId w:val="20"/>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0B4A2DE2" w:rsidR="009C1403" w:rsidRDefault="00C6386D">
      <w:pPr>
        <w:numPr>
          <w:ilvl w:val="0"/>
          <w:numId w:val="20"/>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del w:id="605" w:author="Tammy Meek (ESO)" w:date="2024-04-30T16:19:00Z">
        <w:r w:rsidDel="00BE2D29">
          <w:rPr>
            <w:rFonts w:ascii="Arial" w:hAnsi="Arial" w:cs="Arial"/>
            <w:spacing w:val="-4"/>
            <w:sz w:val="21"/>
            <w:szCs w:val="21"/>
          </w:rPr>
          <w:delText>NGESO</w:delText>
        </w:r>
      </w:del>
      <w:ins w:id="606" w:author="Tammy Meek (ESO)" w:date="2024-04-30T16:19:00Z">
        <w:r w:rsidR="00BE2D29">
          <w:rPr>
            <w:rFonts w:ascii="Arial" w:hAnsi="Arial" w:cs="Arial"/>
            <w:spacing w:val="-4"/>
            <w:sz w:val="21"/>
            <w:szCs w:val="21"/>
          </w:rPr>
          <w:t xml:space="preserve">the </w:t>
        </w:r>
      </w:ins>
      <w:ins w:id="607" w:author="Tammy Meek (ESO)" w:date="2024-05-02T10:35:00Z">
        <w:r w:rsidR="00362AAE" w:rsidRPr="00362AAE">
          <w:rPr>
            <w:rFonts w:ascii="Arial" w:hAnsi="Arial" w:cs="Arial"/>
            <w:i/>
            <w:iCs/>
            <w:spacing w:val="-4"/>
            <w:sz w:val="21"/>
            <w:szCs w:val="21"/>
          </w:rPr>
          <w:t>ISOP</w:t>
        </w:r>
      </w:ins>
      <w:r>
        <w:rPr>
          <w:rFonts w:ascii="Arial" w:hAnsi="Arial" w:cs="Arial"/>
          <w:spacing w:val="-4"/>
          <w:sz w:val="21"/>
          <w:szCs w:val="21"/>
        </w:rPr>
        <w:t xml:space="preserve">, which serve to assist </w:t>
      </w:r>
      <w:del w:id="608" w:author="Tammy Meek (ESO)" w:date="2024-04-30T16:19:00Z">
        <w:r w:rsidDel="0037502B">
          <w:rPr>
            <w:rFonts w:ascii="Arial" w:hAnsi="Arial" w:cs="Arial"/>
            <w:spacing w:val="-4"/>
            <w:sz w:val="21"/>
            <w:szCs w:val="21"/>
          </w:rPr>
          <w:delText xml:space="preserve">NGESO </w:delText>
        </w:r>
      </w:del>
      <w:ins w:id="609" w:author="Tammy Meek (ESO)" w:date="2024-05-02T10:35:00Z">
        <w:r w:rsidR="00362AAE" w:rsidRPr="00362AAE">
          <w:rPr>
            <w:rFonts w:ascii="Arial" w:hAnsi="Arial" w:cs="Arial"/>
            <w:i/>
            <w:iCs/>
            <w:spacing w:val="-4"/>
            <w:sz w:val="21"/>
            <w:szCs w:val="21"/>
          </w:rPr>
          <w:t>ISOP</w:t>
        </w:r>
      </w:ins>
      <w:ins w:id="610" w:author="Tammy Meek (ESO)" w:date="2024-04-30T16:19:00Z">
        <w:r w:rsidR="0037502B">
          <w:rPr>
            <w:rFonts w:ascii="Arial" w:hAnsi="Arial" w:cs="Arial"/>
            <w:spacing w:val="-4"/>
            <w:sz w:val="21"/>
            <w:szCs w:val="21"/>
          </w:rPr>
          <w:t xml:space="preserve"> </w:t>
        </w:r>
      </w:ins>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del w:id="611" w:author="Tammy Meek (ESO)" w:date="2024-04-30T16:20:00Z">
        <w:r w:rsidDel="00D870CB">
          <w:rPr>
            <w:rFonts w:ascii="Arial" w:hAnsi="Arial" w:cs="Arial"/>
            <w:spacing w:val="-4"/>
            <w:sz w:val="21"/>
            <w:szCs w:val="21"/>
          </w:rPr>
          <w:delText>or</w:delText>
        </w:r>
      </w:del>
      <w:ins w:id="612" w:author="Tammy Meek (ESO)" w:date="2024-04-30T16:20:00Z">
        <w:r w:rsidR="00D870CB">
          <w:rPr>
            <w:rFonts w:ascii="Arial" w:hAnsi="Arial" w:cs="Arial"/>
            <w:spacing w:val="-4"/>
            <w:sz w:val="21"/>
            <w:szCs w:val="21"/>
          </w:rPr>
          <w:t>and</w:t>
        </w:r>
      </w:ins>
      <w:r>
        <w:rPr>
          <w:rFonts w:ascii="Arial" w:hAnsi="Arial" w:cs="Arial"/>
          <w:spacing w:val="-4"/>
          <w:sz w:val="21"/>
          <w:szCs w:val="21"/>
        </w:rPr>
        <w:t xml:space="preserve"> the </w:t>
      </w:r>
      <w:r w:rsidR="00D073AD">
        <w:rPr>
          <w:rFonts w:ascii="Arial" w:hAnsi="Arial" w:cs="Arial"/>
          <w:spacing w:val="-4"/>
          <w:sz w:val="21"/>
          <w:szCs w:val="21"/>
        </w:rPr>
        <w:t>c</w:t>
      </w:r>
      <w:r>
        <w:rPr>
          <w:rFonts w:ascii="Arial" w:hAnsi="Arial" w:cs="Arial"/>
          <w:spacing w:val="-4"/>
          <w:sz w:val="21"/>
          <w:szCs w:val="21"/>
        </w:rPr>
        <w:t xml:space="preserve">onditions of the </w:t>
      </w:r>
      <w:del w:id="613" w:author="Tammy Meek (ESO)" w:date="2024-04-30T16:20:00Z">
        <w:r w:rsidDel="00D870CB">
          <w:rPr>
            <w:rFonts w:ascii="Arial" w:hAnsi="Arial" w:cs="Arial"/>
            <w:spacing w:val="-4"/>
            <w:sz w:val="21"/>
            <w:szCs w:val="21"/>
          </w:rPr>
          <w:delText xml:space="preserve">Transmission </w:delText>
        </w:r>
      </w:del>
      <w:del w:id="614" w:author="Tammy Meek (ESO)" w:date="2024-05-02T10:32:00Z">
        <w:r w:rsidDel="00362AAE">
          <w:rPr>
            <w:rFonts w:ascii="Arial" w:hAnsi="Arial" w:cs="Arial"/>
            <w:spacing w:val="-4"/>
            <w:sz w:val="21"/>
            <w:szCs w:val="21"/>
          </w:rPr>
          <w:delText>Licence</w:delText>
        </w:r>
      </w:del>
      <w:ins w:id="615" w:author="Tammy Meek (ESO)" w:date="2024-05-02T10:32:00Z">
        <w:r w:rsidR="00362AAE" w:rsidRPr="00362AAE">
          <w:rPr>
            <w:rFonts w:ascii="Arial" w:hAnsi="Arial" w:cs="Arial"/>
            <w:i/>
            <w:iCs/>
            <w:spacing w:val="-4"/>
            <w:sz w:val="21"/>
            <w:szCs w:val="21"/>
          </w:rPr>
          <w:t>ESO Licence</w:t>
        </w:r>
      </w:ins>
      <w:r>
        <w:rPr>
          <w:rFonts w:ascii="Arial" w:hAnsi="Arial" w:cs="Arial"/>
          <w:spacing w:val="-4"/>
          <w:sz w:val="21"/>
          <w:szCs w:val="21"/>
        </w:rPr>
        <w:t xml:space="preserve"> </w:t>
      </w:r>
      <w:del w:id="616" w:author="Tammy Meek (ESO)" w:date="2024-04-30T16:20:00Z">
        <w:r w:rsidDel="00475186">
          <w:rPr>
            <w:rFonts w:ascii="Arial" w:hAnsi="Arial" w:cs="Arial"/>
            <w:spacing w:val="-4"/>
            <w:sz w:val="21"/>
            <w:szCs w:val="21"/>
          </w:rPr>
          <w:delText xml:space="preserve">granted under Section 6(1) (b) of the Act </w:delText>
        </w:r>
      </w:del>
      <w:del w:id="617" w:author="Tammy Meek (ESO)" w:date="2024-04-30T16:21:00Z">
        <w:r w:rsidDel="00475186">
          <w:rPr>
            <w:rFonts w:ascii="Arial" w:hAnsi="Arial" w:cs="Arial"/>
            <w:spacing w:val="-4"/>
            <w:sz w:val="21"/>
            <w:szCs w:val="21"/>
          </w:rPr>
          <w:delText>and/</w:delText>
        </w:r>
      </w:del>
      <w:r>
        <w:rPr>
          <w:rFonts w:ascii="Arial" w:hAnsi="Arial" w:cs="Arial"/>
          <w:spacing w:val="-4"/>
          <w:sz w:val="21"/>
          <w:szCs w:val="21"/>
        </w:rPr>
        <w:t>or in doing so efficiently and economically.</w:t>
      </w:r>
    </w:p>
    <w:p w14:paraId="456555E5" w14:textId="77777777" w:rsidR="009C1403" w:rsidRDefault="00C6386D">
      <w:pPr>
        <w:tabs>
          <w:tab w:val="left" w:pos="3312"/>
        </w:tabs>
        <w:kinsoku w:val="0"/>
        <w:overflowPunct w:val="0"/>
        <w:autoSpaceDE/>
        <w:autoSpaceDN/>
        <w:adjustRightInd/>
        <w:spacing w:before="469" w:line="224" w:lineRule="exact"/>
        <w:ind w:left="72"/>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to take some account of year round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p w14:paraId="16191699" w14:textId="77777777"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Such variations in demands above those forecast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77777777"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transmission system </w:t>
      </w:r>
      <w:r>
        <w:rPr>
          <w:rFonts w:ascii="Arial" w:hAnsi="Arial" w:cs="Arial"/>
          <w:spacing w:val="-4"/>
          <w:sz w:val="21"/>
          <w:szCs w:val="21"/>
        </w:rPr>
        <w:t xml:space="preserve">to convert alternating current electricity to direct current electricity, or vice-versa. A </w:t>
      </w:r>
      <w:r>
        <w:rPr>
          <w:rFonts w:ascii="Arial" w:hAnsi="Arial" w:cs="Arial"/>
          <w:i/>
          <w:iCs/>
          <w:spacing w:val="-4"/>
          <w:sz w:val="21"/>
          <w:szCs w:val="21"/>
        </w:rPr>
        <w:t xml:space="preserve">DC Converter </w:t>
      </w:r>
      <w:r>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Pr>
          <w:rFonts w:ascii="Arial" w:hAnsi="Arial" w:cs="Arial"/>
          <w:i/>
          <w:iCs/>
          <w:spacing w:val="-4"/>
          <w:sz w:val="21"/>
          <w:szCs w:val="21"/>
        </w:rPr>
        <w:t xml:space="preserve">DC Converter </w:t>
      </w:r>
      <w:r>
        <w:rPr>
          <w:rFonts w:ascii="Arial" w:hAnsi="Arial" w:cs="Arial"/>
          <w:spacing w:val="-4"/>
          <w:sz w:val="21"/>
          <w:szCs w:val="21"/>
        </w:rPr>
        <w:t>represents the bipolar configuration.</w:t>
      </w:r>
    </w:p>
    <w:p w14:paraId="569F7667" w14:textId="77777777" w:rsidR="009C1403" w:rsidRDefault="00C6386D">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3E8E2289"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6DCFC8CB" w14:textId="77777777" w:rsidR="009C1403" w:rsidRDefault="009C1403">
      <w:pPr>
        <w:widowControl/>
        <w:rPr>
          <w:sz w:val="24"/>
          <w:szCs w:val="24"/>
        </w:rPr>
        <w:sectPr w:rsidR="009C1403" w:rsidSect="006C7961">
          <w:pgSz w:w="11904" w:h="16834"/>
          <w:pgMar w:top="1440" w:right="2020" w:bottom="508" w:left="1564" w:header="720" w:footer="720" w:gutter="0"/>
          <w:cols w:space="720"/>
          <w:noEndnote/>
        </w:sectPr>
      </w:pPr>
    </w:p>
    <w:p w14:paraId="57570A95" w14:textId="4B4253DC"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lastRenderedPageBreak/>
        <w:t>Demand Point of Connection</w:t>
      </w:r>
      <w:r>
        <w:rPr>
          <w:rFonts w:ascii="Arial" w:hAnsi="Arial" w:cs="Arial"/>
          <w:spacing w:val="-4"/>
          <w:sz w:val="21"/>
          <w:szCs w:val="21"/>
        </w:rPr>
        <w:tab/>
        <w:t>For the purpose of defining the boundaries between the</w:t>
      </w:r>
    </w:p>
    <w:p w14:paraId="413DD34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3"/>
          <w:sz w:val="21"/>
          <w:szCs w:val="21"/>
        </w:rPr>
        <w:t xml:space="preserve">transmission licensees </w:t>
      </w:r>
      <w:r>
        <w:rPr>
          <w:rFonts w:ascii="Arial" w:hAnsi="Arial" w:cs="Arial"/>
          <w:spacing w:val="-3"/>
          <w:sz w:val="21"/>
          <w:szCs w:val="21"/>
        </w:rPr>
        <w:t>for new types of substation.</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Means the holder of a Distribution Licence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p w14:paraId="0161D472" w14:textId="77777777"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ins w:id="618" w:author="Tammy Meek (ESO)" w:date="2024-04-30T15:43:00Z"/>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605597">
        <w:trPr>
          <w:trHeight w:hRule="exact" w:val="1174"/>
          <w:ins w:id="619" w:author="Tammy Meek (ESO)" w:date="2024-04-30T15:43:00Z"/>
        </w:trPr>
        <w:tc>
          <w:tcPr>
            <w:tcW w:w="3245" w:type="dxa"/>
            <w:tcBorders>
              <w:top w:val="nil"/>
              <w:left w:val="nil"/>
              <w:bottom w:val="nil"/>
              <w:right w:val="nil"/>
            </w:tcBorders>
          </w:tcPr>
          <w:p w14:paraId="16B16815" w14:textId="5886DA10" w:rsidR="00773A18" w:rsidRDefault="00A51BB0" w:rsidP="00605597">
            <w:pPr>
              <w:kinsoku w:val="0"/>
              <w:overflowPunct w:val="0"/>
              <w:autoSpaceDE/>
              <w:autoSpaceDN/>
              <w:adjustRightInd/>
              <w:spacing w:after="673" w:line="240" w:lineRule="exact"/>
              <w:ind w:left="72"/>
              <w:textAlignment w:val="baseline"/>
              <w:rPr>
                <w:ins w:id="620" w:author="Tammy Meek (ESO)" w:date="2024-04-30T15:43:00Z"/>
                <w:rFonts w:ascii="Arial" w:hAnsi="Arial" w:cs="Arial"/>
                <w:sz w:val="21"/>
                <w:szCs w:val="21"/>
              </w:rPr>
            </w:pPr>
            <w:r w:rsidRPr="00A51BB0">
              <w:rPr>
                <w:rFonts w:ascii="Arial" w:hAnsi="Arial" w:cs="Arial"/>
                <w:sz w:val="21"/>
                <w:szCs w:val="21"/>
              </w:rPr>
              <w:t>ESO Licence</w:t>
            </w:r>
          </w:p>
        </w:tc>
        <w:tc>
          <w:tcPr>
            <w:tcW w:w="5075" w:type="dxa"/>
            <w:tcBorders>
              <w:top w:val="nil"/>
              <w:left w:val="nil"/>
              <w:bottom w:val="nil"/>
              <w:right w:val="nil"/>
            </w:tcBorders>
          </w:tcPr>
          <w:p w14:paraId="2EF2A035" w14:textId="64B4E1EC" w:rsidR="00773A18" w:rsidRDefault="00A51BB0" w:rsidP="00605597">
            <w:pPr>
              <w:kinsoku w:val="0"/>
              <w:overflowPunct w:val="0"/>
              <w:autoSpaceDE/>
              <w:autoSpaceDN/>
              <w:adjustRightInd/>
              <w:spacing w:line="229" w:lineRule="exact"/>
              <w:ind w:left="108" w:right="144"/>
              <w:jc w:val="both"/>
              <w:textAlignment w:val="baseline"/>
              <w:rPr>
                <w:ins w:id="621" w:author="Tammy Meek (ESO)" w:date="2024-04-30T15:43:00Z"/>
                <w:rFonts w:ascii="Arial" w:hAnsi="Arial" w:cs="Arial"/>
                <w:spacing w:val="-6"/>
                <w:sz w:val="21"/>
                <w:szCs w:val="21"/>
              </w:rPr>
            </w:pPr>
            <w:ins w:id="622" w:author="Tammy Meek (ESO)" w:date="2024-04-30T15:44:00Z">
              <w:r w:rsidRPr="00A51BB0">
                <w:rPr>
                  <w:rFonts w:ascii="Arial" w:hAnsi="Arial" w:cs="Arial"/>
                  <w:spacing w:val="-6"/>
                  <w:sz w:val="21"/>
                  <w:szCs w:val="21"/>
                </w:rPr>
                <w:t>means a licence granted or treated as granted under section 6(1)(da) of the Electricity Act 1989</w:t>
              </w:r>
            </w:ins>
            <w:ins w:id="623" w:author="Tammy Meek (ESO)" w:date="2024-04-30T15:43:00Z">
              <w:r w:rsidR="00773A18">
                <w:rPr>
                  <w:rFonts w:ascii="Arial" w:hAnsi="Arial" w:cs="Arial"/>
                  <w:spacing w:val="-6"/>
                  <w:sz w:val="21"/>
                  <w:szCs w:val="21"/>
                </w:rPr>
                <w:t>.</w:t>
              </w:r>
            </w:ins>
          </w:p>
        </w:tc>
      </w:tr>
    </w:tbl>
    <w:p w14:paraId="10F0820C" w14:textId="77777777" w:rsidR="00773A18" w:rsidRDefault="00773A18">
      <w:pPr>
        <w:kinsoku w:val="0"/>
        <w:overflowPunct w:val="0"/>
        <w:autoSpaceDE/>
        <w:autoSpaceDN/>
        <w:adjustRightInd/>
        <w:spacing w:after="443" w:line="20" w:lineRule="exact"/>
        <w:textAlignment w:val="baseline"/>
        <w:rPr>
          <w:sz w:val="24"/>
          <w:szCs w:val="24"/>
        </w:rPr>
      </w:pPr>
    </w:p>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6F423707" w14:textId="77777777" w:rsidR="009C1403" w:rsidRDefault="009C1403">
      <w:pPr>
        <w:widowControl/>
        <w:rPr>
          <w:sz w:val="24"/>
          <w:szCs w:val="24"/>
        </w:rPr>
        <w:sectPr w:rsidR="009C1403" w:rsidSect="006C7961">
          <w:pgSz w:w="11904" w:h="16834"/>
          <w:pgMar w:top="1440" w:right="2020" w:bottom="508" w:left="1564" w:header="720" w:footer="720" w:gutter="0"/>
          <w:cols w:space="720"/>
          <w:noEndnote/>
        </w:sectPr>
      </w:pPr>
    </w:p>
    <w:p w14:paraId="5A45FFA7" w14:textId="3BA3B6C2"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lastRenderedPageBreak/>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2CCC55CD"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r>
        <w:rPr>
          <w:rFonts w:ascii="Arial" w:hAnsi="Arial" w:cs="Arial"/>
          <w:i/>
          <w:iCs/>
          <w:spacing w:val="-4"/>
          <w:sz w:val="21"/>
          <w:szCs w:val="21"/>
        </w:rPr>
        <w:t xml:space="preserve">transmission licensee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are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s, the demand diversity within the group should be taken into account.</w:t>
      </w:r>
    </w:p>
    <w:p w14:paraId="7C7EB023" w14:textId="77777777" w:rsidR="009C1403" w:rsidRDefault="009C1403">
      <w:pPr>
        <w:widowControl/>
        <w:rPr>
          <w:sz w:val="24"/>
          <w:szCs w:val="24"/>
        </w:rPr>
        <w:sectPr w:rsidR="009C1403" w:rsidSect="006C7961">
          <w:pgSz w:w="11904" w:h="16834"/>
          <w:pgMar w:top="1420" w:right="2027" w:bottom="508" w:left="1557" w:header="720" w:footer="720" w:gutter="0"/>
          <w:cols w:space="720"/>
          <w:noEndnote/>
        </w:sectPr>
      </w:pPr>
    </w:p>
    <w:p w14:paraId="23381D16" w14:textId="0C31EF0A"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w:lastRenderedPageBreak/>
        <mc:AlternateContent>
          <mc:Choice Requires="wps">
            <w:drawing>
              <wp:anchor distT="0" distB="0" distL="0" distR="0" simplePos="0" relativeHeight="251658311"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085" type="#_x0000_t202" style="position:absolute;left:0;text-align:left;margin-left:78.35pt;margin-top:72.1pt;width:129.95pt;height:23.55pt;z-index:25165831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setting out the results of an assessment of the operational frequency risks on the system produced by </w:t>
      </w:r>
      <w:del w:id="624" w:author="Tammy Meek (ESO)" w:date="2024-05-02T10:25:00Z">
        <w:r w:rsidDel="00362AAE">
          <w:rPr>
            <w:rFonts w:ascii="Arial" w:hAnsi="Arial" w:cs="Arial"/>
            <w:spacing w:val="-5"/>
            <w:sz w:val="21"/>
            <w:szCs w:val="21"/>
          </w:rPr>
          <w:delText>NGESO</w:delText>
        </w:r>
      </w:del>
      <w:ins w:id="625" w:author="Tammy Meek (ESO)" w:date="2024-05-02T10:35:00Z">
        <w:r w:rsidR="00362AAE" w:rsidRPr="00362AAE">
          <w:rPr>
            <w:rFonts w:ascii="Arial" w:hAnsi="Arial" w:cs="Arial"/>
            <w:i/>
            <w:iCs/>
            <w:spacing w:val="-5"/>
            <w:sz w:val="21"/>
            <w:szCs w:val="21"/>
          </w:rPr>
          <w:t>ISOP</w:t>
        </w:r>
      </w:ins>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del w:id="626" w:author="Tammy Meek (ESO)" w:date="2024-04-30T16:24:00Z">
        <w:r w:rsidDel="00BF15E7">
          <w:rPr>
            <w:rFonts w:ascii="Arial" w:hAnsi="Arial" w:cs="Arial"/>
            <w:spacing w:val="-5"/>
            <w:sz w:val="21"/>
            <w:szCs w:val="21"/>
          </w:rPr>
          <w:delText xml:space="preserve">NGESO </w:delText>
        </w:r>
      </w:del>
      <w:ins w:id="627" w:author="Tammy Meek (ESO)" w:date="2024-04-30T16:24:00Z">
        <w:r w:rsidR="00BF15E7">
          <w:rPr>
            <w:rFonts w:ascii="Arial" w:hAnsi="Arial" w:cs="Arial"/>
            <w:spacing w:val="-5"/>
            <w:sz w:val="21"/>
            <w:szCs w:val="21"/>
          </w:rPr>
          <w:t xml:space="preserve">the </w:t>
        </w:r>
      </w:ins>
      <w:ins w:id="628" w:author="Tammy Meek (ESO)" w:date="2024-05-02T10:35:00Z">
        <w:r w:rsidR="00362AAE" w:rsidRPr="00362AAE">
          <w:rPr>
            <w:rFonts w:ascii="Arial" w:hAnsi="Arial" w:cs="Arial"/>
            <w:i/>
            <w:iCs/>
            <w:spacing w:val="-5"/>
            <w:sz w:val="21"/>
            <w:szCs w:val="21"/>
          </w:rPr>
          <w:t>ISOP</w:t>
        </w:r>
      </w:ins>
      <w:ins w:id="629" w:author="Tammy Meek (ESO)" w:date="2024-04-30T16:24:00Z">
        <w:r w:rsidR="00BF15E7">
          <w:rPr>
            <w:rFonts w:ascii="Arial" w:hAnsi="Arial" w:cs="Arial"/>
            <w:spacing w:val="-5"/>
            <w:sz w:val="21"/>
            <w:szCs w:val="21"/>
          </w:rPr>
          <w:t xml:space="preserve"> </w:t>
        </w:r>
      </w:ins>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rsidSect="006C7961">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312"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086" type="#_x0000_t202" style="position:absolute;left:0;text-align:left;margin-left:83.05pt;margin-top:245.15pt;width:127.2pt;height:24.25pt;z-index:251658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9dNmrvsBAADf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72CADA09" w14:textId="52797728" w:rsidR="00DA5791" w:rsidDel="00114D5B" w:rsidRDefault="00DA5791">
      <w:pPr>
        <w:tabs>
          <w:tab w:val="left" w:pos="3312"/>
        </w:tabs>
        <w:kinsoku w:val="0"/>
        <w:overflowPunct w:val="0"/>
        <w:autoSpaceDE/>
        <w:autoSpaceDN/>
        <w:adjustRightInd/>
        <w:spacing w:before="10" w:line="227" w:lineRule="exact"/>
        <w:ind w:left="72"/>
        <w:textAlignment w:val="baseline"/>
        <w:rPr>
          <w:del w:id="630" w:author="Tammy Meek (ESO)" w:date="2024-04-30T15:50:00Z"/>
          <w:rFonts w:ascii="Arial" w:hAnsi="Arial" w:cs="Arial"/>
          <w:spacing w:val="-3"/>
          <w:sz w:val="21"/>
          <w:szCs w:val="21"/>
        </w:rPr>
      </w:pPr>
    </w:p>
    <w:p w14:paraId="1D270C76" w14:textId="61256C77" w:rsidR="00DA5791" w:rsidRDefault="006B25B7">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Change w:id="631" w:author="Tammy Meek (ESO)" w:date="2024-04-30T15:49:00Z">
          <w:pPr>
            <w:tabs>
              <w:tab w:val="left" w:pos="3312"/>
            </w:tabs>
            <w:kinsoku w:val="0"/>
            <w:overflowPunct w:val="0"/>
            <w:autoSpaceDE/>
            <w:autoSpaceDN/>
            <w:adjustRightInd/>
            <w:spacing w:before="10" w:line="227" w:lineRule="exact"/>
            <w:ind w:left="72"/>
            <w:textAlignment w:val="baseline"/>
          </w:pPr>
        </w:pPrChange>
      </w:pPr>
      <w:ins w:id="632" w:author="Tammy Meek (ESO)" w:date="2024-04-30T15:49:00Z">
        <w:r w:rsidRPr="006B25B7">
          <w:rPr>
            <w:rFonts w:ascii="Arial" w:hAnsi="Arial" w:cs="Arial"/>
            <w:spacing w:val="-3"/>
            <w:sz w:val="21"/>
            <w:szCs w:val="21"/>
          </w:rPr>
          <w:t>GSP Licence</w:t>
        </w:r>
        <w:r>
          <w:rPr>
            <w:rFonts w:ascii="Arial" w:hAnsi="Arial" w:cs="Arial"/>
            <w:spacing w:val="-3"/>
            <w:sz w:val="21"/>
            <w:szCs w:val="21"/>
          </w:rPr>
          <w:tab/>
        </w:r>
        <w:r>
          <w:rPr>
            <w:rFonts w:ascii="Arial" w:hAnsi="Arial" w:cs="Arial"/>
            <w:spacing w:val="-3"/>
            <w:sz w:val="21"/>
            <w:szCs w:val="21"/>
          </w:rPr>
          <w:tab/>
        </w:r>
        <w:r w:rsidRPr="006B25B7">
          <w:rPr>
            <w:rFonts w:ascii="Arial" w:hAnsi="Arial" w:cs="Arial"/>
            <w:spacing w:val="-3"/>
            <w:sz w:val="21"/>
            <w:szCs w:val="21"/>
          </w:rPr>
          <w:t>means a licence granted or treated as granted under section 7AA(1) of the Gas Act 1986</w:t>
        </w:r>
      </w:ins>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offshore generating</w:t>
      </w:r>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7DA7A7C0"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5"/>
          <w:sz w:val="21"/>
          <w:szCs w:val="21"/>
        </w:rPr>
        <w:t xml:space="preserve">transmission licensees </w:t>
      </w:r>
      <w:r>
        <w:rPr>
          <w:rFonts w:ascii="Arial" w:hAnsi="Arial" w:cs="Arial"/>
          <w:spacing w:val="-5"/>
          <w:sz w:val="21"/>
          <w:szCs w:val="21"/>
        </w:rPr>
        <w:t>for new types of substation</w:t>
      </w:r>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A person who generates electricity under licence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p w14:paraId="7ADF3965" w14:textId="77777777"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E704213" w14:textId="77777777" w:rsidR="009C1403" w:rsidRDefault="009C1403">
      <w:pPr>
        <w:widowControl/>
        <w:rPr>
          <w:sz w:val="24"/>
          <w:szCs w:val="24"/>
        </w:rPr>
        <w:sectPr w:rsidR="009C1403" w:rsidSect="006C7961">
          <w:type w:val="continuous"/>
          <w:pgSz w:w="11904" w:h="16834"/>
          <w:pgMar w:top="1440" w:right="2024" w:bottom="508" w:left="1560" w:header="720" w:footer="720" w:gutter="0"/>
          <w:cols w:space="720"/>
          <w:noEndnote/>
        </w:sectPr>
      </w:pPr>
    </w:p>
    <w:p w14:paraId="63A3C40B" w14:textId="4A4B3B87"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lastRenderedPageBreak/>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70704165"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r>
        <w:rPr>
          <w:rFonts w:ascii="Arial" w:hAnsi="Arial" w:cs="Arial"/>
          <w:i/>
          <w:iCs/>
          <w:spacing w:val="-3"/>
          <w:sz w:val="21"/>
          <w:szCs w:val="21"/>
        </w:rPr>
        <w:t xml:space="preserve">transmission licensees </w:t>
      </w:r>
      <w:r>
        <w:rPr>
          <w:rFonts w:ascii="Arial" w:hAnsi="Arial" w:cs="Arial"/>
          <w:spacing w:val="-3"/>
          <w:sz w:val="21"/>
          <w:szCs w:val="21"/>
        </w:rPr>
        <w:t>for new types of substation.</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The forecast maximum</w:t>
      </w:r>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forecast maximum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044DBA94" w:rsidR="004F56DB" w:rsidRDefault="004F56DB" w:rsidP="004F56DB">
      <w:pPr>
        <w:kinsoku w:val="0"/>
        <w:overflowPunct w:val="0"/>
        <w:autoSpaceDE/>
        <w:autoSpaceDN/>
        <w:adjustRightInd/>
        <w:spacing w:before="17" w:line="229" w:lineRule="exact"/>
        <w:ind w:left="3312" w:right="72" w:hanging="3312"/>
        <w:jc w:val="both"/>
        <w:textAlignment w:val="baseline"/>
        <w:rPr>
          <w:ins w:id="633" w:author="Tammy Meek (ESO)" w:date="2024-05-01T16:23:00Z"/>
          <w:rFonts w:ascii="Arial" w:hAnsi="Arial" w:cs="Arial"/>
          <w:spacing w:val="-3"/>
          <w:sz w:val="21"/>
          <w:szCs w:val="21"/>
        </w:rPr>
      </w:pPr>
      <w:ins w:id="634" w:author="Tammy Meek (ESO)" w:date="2024-05-01T16:23:00Z">
        <w:r w:rsidRPr="008C0DA6">
          <w:rPr>
            <w:rFonts w:ascii="Arial" w:hAnsi="Arial" w:cs="Arial"/>
            <w:spacing w:val="-3"/>
            <w:sz w:val="21"/>
            <w:szCs w:val="21"/>
          </w:rPr>
          <w:t>Information Request Notice</w:t>
        </w:r>
        <w:r w:rsidRPr="008C0DA6">
          <w:rPr>
            <w:rFonts w:ascii="Arial" w:hAnsi="Arial" w:cs="Arial"/>
            <w:spacing w:val="-3"/>
            <w:sz w:val="21"/>
            <w:szCs w:val="21"/>
          </w:rPr>
          <w:tab/>
          <w:t xml:space="preserve">A notice that will be issued by </w:t>
        </w:r>
        <w:r>
          <w:rPr>
            <w:rFonts w:ascii="Arial" w:hAnsi="Arial" w:cs="Arial"/>
            <w:spacing w:val="-3"/>
            <w:sz w:val="21"/>
            <w:szCs w:val="21"/>
          </w:rPr>
          <w:t xml:space="preserve">the </w:t>
        </w:r>
      </w:ins>
      <w:ins w:id="635" w:author="Tammy Meek (ESO)" w:date="2024-05-02T10:35:00Z">
        <w:r w:rsidR="00362AAE" w:rsidRPr="00362AAE">
          <w:rPr>
            <w:rFonts w:ascii="Arial" w:hAnsi="Arial" w:cs="Arial"/>
            <w:i/>
            <w:iCs/>
            <w:spacing w:val="-3"/>
            <w:sz w:val="21"/>
            <w:szCs w:val="21"/>
          </w:rPr>
          <w:t>ISOP</w:t>
        </w:r>
      </w:ins>
      <w:ins w:id="636" w:author="Tammy Meek (ESO)" w:date="2024-05-01T16:23:00Z">
        <w:r w:rsidRPr="008C0DA6">
          <w:rPr>
            <w:rFonts w:ascii="Arial" w:hAnsi="Arial" w:cs="Arial"/>
            <w:spacing w:val="-3"/>
            <w:sz w:val="21"/>
            <w:szCs w:val="21"/>
          </w:rPr>
          <w:t xml:space="preserve"> to a relevant party setting out </w:t>
        </w:r>
        <w:r>
          <w:rPr>
            <w:rFonts w:ascii="Arial" w:hAnsi="Arial" w:cs="Arial"/>
            <w:spacing w:val="-3"/>
            <w:sz w:val="21"/>
            <w:szCs w:val="21"/>
          </w:rPr>
          <w:t xml:space="preserve">the </w:t>
        </w:r>
      </w:ins>
      <w:ins w:id="637" w:author="Tammy Meek (ESO)" w:date="2024-05-02T10:35:00Z">
        <w:r w:rsidR="00362AAE" w:rsidRPr="00362AAE">
          <w:rPr>
            <w:rFonts w:ascii="Arial" w:hAnsi="Arial" w:cs="Arial"/>
            <w:i/>
            <w:iCs/>
            <w:spacing w:val="-3"/>
            <w:sz w:val="21"/>
            <w:szCs w:val="21"/>
          </w:rPr>
          <w:t>ISOP</w:t>
        </w:r>
      </w:ins>
      <w:ins w:id="638" w:author="Tammy Meek (ESO)" w:date="2024-05-01T16:23:00Z">
        <w:r w:rsidRPr="008C0DA6">
          <w:rPr>
            <w:rFonts w:ascii="Arial" w:hAnsi="Arial" w:cs="Arial"/>
            <w:spacing w:val="-3"/>
            <w:sz w:val="21"/>
            <w:szCs w:val="21"/>
          </w:rPr>
          <w:t xml:space="preserve">’s reasonable requirements for relevant information in accordance with section 172 of the Energy Act 2023. This will be prepared in accordance with </w:t>
        </w:r>
        <w:r>
          <w:rPr>
            <w:rFonts w:ascii="Arial" w:hAnsi="Arial" w:cs="Arial"/>
            <w:spacing w:val="-3"/>
            <w:sz w:val="21"/>
            <w:szCs w:val="21"/>
          </w:rPr>
          <w:t xml:space="preserve">the </w:t>
        </w:r>
      </w:ins>
      <w:ins w:id="639" w:author="Tammy Meek (ESO)" w:date="2024-05-02T10:35:00Z">
        <w:r w:rsidR="00362AAE" w:rsidRPr="00362AAE">
          <w:rPr>
            <w:rFonts w:ascii="Arial" w:hAnsi="Arial" w:cs="Arial"/>
            <w:i/>
            <w:iCs/>
            <w:spacing w:val="-3"/>
            <w:sz w:val="21"/>
            <w:szCs w:val="21"/>
          </w:rPr>
          <w:t>ISOP</w:t>
        </w:r>
      </w:ins>
      <w:ins w:id="640" w:author="Tammy Meek (ESO)" w:date="2024-05-01T16:23:00Z">
        <w:r w:rsidRPr="008C0DA6">
          <w:rPr>
            <w:rFonts w:ascii="Arial" w:hAnsi="Arial" w:cs="Arial"/>
            <w:spacing w:val="-3"/>
            <w:sz w:val="21"/>
            <w:szCs w:val="21"/>
          </w:rPr>
          <w:t>’s published Information Request Statement.</w:t>
        </w:r>
      </w:ins>
    </w:p>
    <w:p w14:paraId="7CA4A9A5" w14:textId="77777777" w:rsidR="00D863B8" w:rsidRDefault="00D863B8">
      <w:pPr>
        <w:kinsoku w:val="0"/>
        <w:overflowPunct w:val="0"/>
        <w:autoSpaceDE/>
        <w:autoSpaceDN/>
        <w:adjustRightInd/>
        <w:spacing w:before="17" w:line="229" w:lineRule="exact"/>
        <w:ind w:left="3312" w:right="72"/>
        <w:jc w:val="both"/>
        <w:textAlignment w:val="baseline"/>
        <w:rPr>
          <w:ins w:id="641" w:author="Tammy Meek (ESO)" w:date="2024-05-01T16:23:00Z"/>
          <w:rFonts w:ascii="Arial" w:hAnsi="Arial" w:cs="Arial"/>
          <w:spacing w:val="-3"/>
          <w:sz w:val="21"/>
          <w:szCs w:val="21"/>
        </w:rPr>
      </w:pPr>
    </w:p>
    <w:p w14:paraId="46BD2EEB" w14:textId="152D617B" w:rsidR="004F56DB" w:rsidRDefault="004F56DB"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ins w:id="642" w:author="Tammy Meek (ESO)" w:date="2024-05-01T16:23:00Z">
        <w:r w:rsidRPr="00D863B8">
          <w:rPr>
            <w:rFonts w:ascii="Arial" w:hAnsi="Arial" w:cs="Arial"/>
            <w:spacing w:val="-3"/>
            <w:sz w:val="21"/>
            <w:szCs w:val="21"/>
          </w:rPr>
          <w:t>Information Request Statement</w:t>
        </w:r>
        <w:r w:rsidRPr="00D863B8">
          <w:rPr>
            <w:rFonts w:ascii="Arial" w:hAnsi="Arial" w:cs="Arial"/>
            <w:spacing w:val="-3"/>
            <w:sz w:val="21"/>
            <w:szCs w:val="21"/>
          </w:rPr>
          <w:tab/>
          <w:t xml:space="preserve">A statement prepared and published by </w:t>
        </w:r>
        <w:r>
          <w:rPr>
            <w:rFonts w:ascii="Arial" w:hAnsi="Arial" w:cs="Arial"/>
            <w:spacing w:val="-3"/>
            <w:sz w:val="21"/>
            <w:szCs w:val="21"/>
          </w:rPr>
          <w:t xml:space="preserve">the </w:t>
        </w:r>
      </w:ins>
      <w:ins w:id="643" w:author="Tammy Meek (ESO)" w:date="2024-05-02T10:35:00Z">
        <w:r w:rsidR="00362AAE" w:rsidRPr="00362AAE">
          <w:rPr>
            <w:rFonts w:ascii="Arial" w:hAnsi="Arial" w:cs="Arial"/>
            <w:i/>
            <w:iCs/>
            <w:spacing w:val="-3"/>
            <w:sz w:val="21"/>
            <w:szCs w:val="21"/>
          </w:rPr>
          <w:t>ISOP</w:t>
        </w:r>
      </w:ins>
      <w:ins w:id="644" w:author="Tammy Meek (ESO)" w:date="2024-05-01T16:23:00Z">
        <w:r w:rsidRPr="00D863B8">
          <w:rPr>
            <w:rFonts w:ascii="Arial" w:hAnsi="Arial" w:cs="Arial"/>
            <w:spacing w:val="-3"/>
            <w:sz w:val="21"/>
            <w:szCs w:val="21"/>
          </w:rPr>
          <w:t xml:space="preserve">, in accordance with section 172 of the Energy Act 2023 and condition D2(5) of its </w:t>
        </w:r>
      </w:ins>
      <w:ins w:id="645" w:author="Tammy Meek (ESO)" w:date="2024-05-02T10:32:00Z">
        <w:r w:rsidR="00362AAE" w:rsidRPr="00362AAE">
          <w:rPr>
            <w:rFonts w:ascii="Arial" w:hAnsi="Arial" w:cs="Arial"/>
            <w:i/>
            <w:iCs/>
            <w:spacing w:val="-3"/>
            <w:sz w:val="21"/>
            <w:szCs w:val="21"/>
          </w:rPr>
          <w:t>ESO Licence</w:t>
        </w:r>
      </w:ins>
      <w:ins w:id="646" w:author="Tammy Meek (ESO)" w:date="2024-05-01T16:23:00Z">
        <w:r w:rsidRPr="00D863B8">
          <w:rPr>
            <w:rFonts w:ascii="Arial" w:hAnsi="Arial" w:cs="Arial"/>
            <w:spacing w:val="-3"/>
            <w:sz w:val="21"/>
            <w:szCs w:val="21"/>
          </w:rPr>
          <w:t xml:space="preserve"> and </w:t>
        </w:r>
      </w:ins>
      <w:ins w:id="647" w:author="Tammy Meek (ESO)" w:date="2024-05-02T10:38:00Z">
        <w:r w:rsidR="007622B6" w:rsidRPr="007622B6">
          <w:rPr>
            <w:rFonts w:ascii="Arial" w:hAnsi="Arial" w:cs="Arial"/>
            <w:i/>
            <w:iCs/>
            <w:spacing w:val="-3"/>
            <w:sz w:val="21"/>
            <w:szCs w:val="21"/>
          </w:rPr>
          <w:t>GSP Licence</w:t>
        </w:r>
      </w:ins>
      <w:ins w:id="648" w:author="Tammy Meek (ESO)" w:date="2024-05-01T16:23:00Z">
        <w:r w:rsidRPr="00D863B8">
          <w:rPr>
            <w:rFonts w:ascii="Arial" w:hAnsi="Arial" w:cs="Arial"/>
            <w:spacing w:val="-3"/>
            <w:sz w:val="21"/>
            <w:szCs w:val="21"/>
          </w:rPr>
          <w:t xml:space="preserve">, setting out the process that </w:t>
        </w:r>
        <w:r>
          <w:rPr>
            <w:rFonts w:ascii="Arial" w:hAnsi="Arial" w:cs="Arial"/>
            <w:spacing w:val="-3"/>
            <w:sz w:val="21"/>
            <w:szCs w:val="21"/>
          </w:rPr>
          <w:t xml:space="preserve">the </w:t>
        </w:r>
      </w:ins>
      <w:ins w:id="649" w:author="Tammy Meek (ESO)" w:date="2024-05-02T10:35:00Z">
        <w:r w:rsidR="00362AAE" w:rsidRPr="00362AAE">
          <w:rPr>
            <w:rFonts w:ascii="Arial" w:hAnsi="Arial" w:cs="Arial"/>
            <w:i/>
            <w:iCs/>
            <w:spacing w:val="-3"/>
            <w:sz w:val="21"/>
            <w:szCs w:val="21"/>
          </w:rPr>
          <w:t>ISOP</w:t>
        </w:r>
      </w:ins>
      <w:ins w:id="650" w:author="Tammy Meek (ESO)" w:date="2024-05-01T16:23:00Z">
        <w:r w:rsidRPr="00D863B8">
          <w:rPr>
            <w:rFonts w:ascii="Arial" w:hAnsi="Arial" w:cs="Arial"/>
            <w:spacing w:val="-3"/>
            <w:sz w:val="21"/>
            <w:szCs w:val="21"/>
          </w:rPr>
          <w:t xml:space="preserve"> will follow when requesting information from relevant parties by the issue of an Information Request Notice</w:t>
        </w:r>
      </w:ins>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pPr>
        <w:kinsoku w:val="0"/>
        <w:overflowPunct w:val="0"/>
        <w:autoSpaceDE/>
        <w:autoSpaceDN/>
        <w:adjustRightInd/>
        <w:spacing w:before="22" w:after="1389" w:line="221" w:lineRule="exact"/>
        <w:ind w:left="3312" w:right="72"/>
        <w:textAlignment w:val="baseline"/>
        <w:rPr>
          <w:rFonts w:ascii="Arial" w:hAnsi="Arial" w:cs="Arial"/>
          <w:sz w:val="21"/>
          <w:szCs w:val="21"/>
        </w:rPr>
      </w:pPr>
      <w:r>
        <w:rPr>
          <w:rFonts w:ascii="Arial" w:hAnsi="Arial" w:cs="Arial"/>
          <w:sz w:val="21"/>
          <w:szCs w:val="21"/>
        </w:rPr>
        <w:t xml:space="preserve">of 1320MW. From April 1st 2014, this is a </w:t>
      </w:r>
      <w:r>
        <w:rPr>
          <w:rFonts w:ascii="Arial" w:hAnsi="Arial" w:cs="Arial"/>
          <w:i/>
          <w:iCs/>
          <w:sz w:val="21"/>
          <w:szCs w:val="21"/>
        </w:rPr>
        <w:t xml:space="preserve">loss of power infeed </w:t>
      </w:r>
      <w:r>
        <w:rPr>
          <w:rFonts w:ascii="Arial" w:hAnsi="Arial" w:cs="Arial"/>
          <w:sz w:val="21"/>
          <w:szCs w:val="21"/>
        </w:rPr>
        <w:t>risk of 1800MW.</w:t>
      </w:r>
    </w:p>
    <w:tbl>
      <w:tblPr>
        <w:tblW w:w="0" w:type="auto"/>
        <w:tblLayout w:type="fixed"/>
        <w:tblCellMar>
          <w:left w:w="0" w:type="dxa"/>
          <w:right w:w="0" w:type="dxa"/>
        </w:tblCellMar>
        <w:tblLook w:val="0000" w:firstRow="0" w:lastRow="0" w:firstColumn="0" w:lastColumn="0" w:noHBand="0" w:noVBand="0"/>
      </w:tblPr>
      <w:tblGrid>
        <w:gridCol w:w="3190"/>
        <w:gridCol w:w="5130"/>
      </w:tblGrid>
      <w:tr w:rsidR="009C1403" w14:paraId="600D08CD" w14:textId="77777777">
        <w:trPr>
          <w:trHeight w:hRule="exact" w:val="2572"/>
        </w:trPr>
        <w:tc>
          <w:tcPr>
            <w:tcW w:w="3190" w:type="dxa"/>
            <w:tcBorders>
              <w:top w:val="nil"/>
              <w:left w:val="nil"/>
              <w:bottom w:val="nil"/>
              <w:right w:val="nil"/>
            </w:tcBorders>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lastRenderedPageBreak/>
              <w:t>Infrequent Operational Switching</w:t>
            </w:r>
          </w:p>
        </w:tc>
        <w:tc>
          <w:tcPr>
            <w:tcW w:w="5130" w:type="dxa"/>
            <w:tcBorders>
              <w:top w:val="nil"/>
              <w:left w:val="nil"/>
              <w:bottom w:val="nil"/>
              <w:right w:val="nil"/>
            </w:tcBorders>
          </w:tcPr>
          <w:p w14:paraId="43B05DD8" w14:textId="41F542D3" w:rsidR="004F56DB" w:rsidRDefault="00C6386D"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r>
              <w:rPr>
                <w:rFonts w:ascii="Arial" w:hAnsi="Arial" w:cs="Arial"/>
                <w:i/>
                <w:iCs/>
                <w:spacing w:val="-6"/>
                <w:sz w:val="21"/>
                <w:szCs w:val="21"/>
              </w:rPr>
              <w:t xml:space="preserve">Operational switching </w:t>
            </w:r>
            <w:r>
              <w:rPr>
                <w:rFonts w:ascii="Arial" w:hAnsi="Arial" w:cs="Arial"/>
                <w:spacing w:val="-6"/>
                <w:sz w:val="21"/>
                <w:szCs w:val="21"/>
              </w:rPr>
              <w:t xml:space="preserve">associated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intertrip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pacing w:val="-6"/>
                <w:sz w:val="21"/>
                <w:szCs w:val="21"/>
              </w:rPr>
              <w:t>operational switching.</w:t>
            </w:r>
          </w:p>
        </w:tc>
      </w:tr>
    </w:tbl>
    <w:p w14:paraId="727443F7" w14:textId="58D27B7C" w:rsidR="009C1403" w:rsidRDefault="00C6386D">
      <w:pPr>
        <w:numPr>
          <w:ilvl w:val="0"/>
          <w:numId w:val="21"/>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313"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087" type="#_x0000_t202" style="position:absolute;left:0;text-align:left;margin-left:80.8pt;margin-top:67.6pt;width:404.6pt;height:46.8pt;z-index:25165831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voltage collapse;</w:t>
      </w:r>
    </w:p>
    <w:p w14:paraId="71604E7E" w14:textId="77777777" w:rsidR="009C1403" w:rsidRDefault="00C6386D">
      <w:pPr>
        <w:numPr>
          <w:ilvl w:val="0"/>
          <w:numId w:val="2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2"/>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such that accessible reactive reserves are exhausted;</w:t>
      </w:r>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3"/>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credible demand sensitivities</w:t>
      </w:r>
      <w:r>
        <w:rPr>
          <w:rFonts w:ascii="Arial" w:hAnsi="Arial" w:cs="Arial"/>
          <w:spacing w:val="-3"/>
          <w:sz w:val="21"/>
          <w:szCs w:val="21"/>
        </w:rPr>
        <w:t>;</w:t>
      </w:r>
    </w:p>
    <w:p w14:paraId="573BC7A8" w14:textId="77777777" w:rsidR="009C1403" w:rsidRDefault="00C6386D">
      <w:pPr>
        <w:numPr>
          <w:ilvl w:val="0"/>
          <w:numId w:val="24"/>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4"/>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3C0F7788" w:rsidR="009C1403" w:rsidRDefault="00C6386D">
      <w:pPr>
        <w:kinsoku w:val="0"/>
        <w:overflowPunct w:val="0"/>
        <w:autoSpaceDE/>
        <w:autoSpaceDN/>
        <w:adjustRightInd/>
        <w:spacing w:before="16" w:line="230" w:lineRule="exact"/>
        <w:ind w:left="3384" w:right="72"/>
        <w:jc w:val="both"/>
        <w:textAlignment w:val="baseline"/>
        <w:rPr>
          <w:rFonts w:ascii="Arial" w:hAnsi="Arial" w:cs="Arial"/>
          <w:spacing w:val="-5"/>
          <w:sz w:val="21"/>
          <w:szCs w:val="21"/>
        </w:rPr>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transmission licensees</w:t>
      </w:r>
      <w:r>
        <w:rPr>
          <w:rFonts w:ascii="Arial" w:hAnsi="Arial" w:cs="Arial"/>
          <w:spacing w:val="-5"/>
          <w:sz w:val="21"/>
          <w:szCs w:val="21"/>
        </w:rPr>
        <w:t xml:space="preserve">. Normally, and unless </w:t>
      </w:r>
      <w:r>
        <w:rPr>
          <w:rFonts w:ascii="Arial" w:hAnsi="Arial" w:cs="Arial"/>
          <w:spacing w:val="-5"/>
          <w:sz w:val="21"/>
          <w:szCs w:val="21"/>
        </w:rPr>
        <w:lastRenderedPageBreak/>
        <w:t xml:space="preserve">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4F3F19D4" w14:textId="28554F2D" w:rsidR="00F61484" w:rsidRDefault="00362AAE">
      <w:pPr>
        <w:tabs>
          <w:tab w:val="left" w:pos="3312"/>
        </w:tabs>
        <w:kinsoku w:val="0"/>
        <w:overflowPunct w:val="0"/>
        <w:autoSpaceDE/>
        <w:autoSpaceDN/>
        <w:adjustRightInd/>
        <w:spacing w:before="240" w:line="233" w:lineRule="exact"/>
        <w:ind w:left="3261" w:hanging="3189"/>
        <w:jc w:val="both"/>
        <w:textAlignment w:val="baseline"/>
        <w:rPr>
          <w:ins w:id="651" w:author="Tammy Meek (ESO)" w:date="2024-04-30T15:40:00Z"/>
          <w:rFonts w:ascii="Arial" w:hAnsi="Arial" w:cs="Arial"/>
          <w:spacing w:val="-2"/>
          <w:sz w:val="21"/>
          <w:szCs w:val="21"/>
        </w:rPr>
        <w:pPrChange w:id="652" w:author="Tammy Meek (ESO)" w:date="2024-04-30T15:41:00Z">
          <w:pPr>
            <w:tabs>
              <w:tab w:val="left" w:pos="3312"/>
            </w:tabs>
            <w:kinsoku w:val="0"/>
            <w:overflowPunct w:val="0"/>
            <w:autoSpaceDE/>
            <w:autoSpaceDN/>
            <w:adjustRightInd/>
            <w:spacing w:before="6" w:line="233" w:lineRule="exact"/>
            <w:ind w:left="72"/>
            <w:textAlignment w:val="baseline"/>
          </w:pPr>
        </w:pPrChange>
      </w:pPr>
      <w:ins w:id="653" w:author="Tammy Meek (ESO)" w:date="2024-05-02T10:35:00Z">
        <w:r w:rsidRPr="00362AAE">
          <w:rPr>
            <w:rFonts w:ascii="Arial" w:hAnsi="Arial" w:cs="Arial"/>
            <w:i/>
            <w:iCs/>
            <w:spacing w:val="-2"/>
            <w:sz w:val="21"/>
            <w:szCs w:val="21"/>
          </w:rPr>
          <w:t>ISOP</w:t>
        </w:r>
      </w:ins>
      <w:ins w:id="654" w:author="Tammy Meek (ESO)" w:date="2024-04-30T15:40:00Z">
        <w:r w:rsidR="00F61484">
          <w:rPr>
            <w:rFonts w:ascii="Arial" w:hAnsi="Arial" w:cs="Arial"/>
            <w:spacing w:val="-2"/>
            <w:sz w:val="21"/>
            <w:szCs w:val="21"/>
          </w:rPr>
          <w:tab/>
        </w:r>
      </w:ins>
      <w:ins w:id="655" w:author="Tammy Meek (ESO)" w:date="2024-04-30T15:41:00Z">
        <w:r w:rsidR="007C070A" w:rsidRPr="007C070A">
          <w:rPr>
            <w:rFonts w:ascii="Arial" w:hAnsi="Arial" w:cs="Arial"/>
            <w:spacing w:val="-2"/>
            <w:sz w:val="21"/>
            <w:szCs w:val="21"/>
          </w:rPr>
          <w:t xml:space="preserve">Independent System Operator and Planner, means a person designated by the Secretary of State under section 162 of the Energy Act 2023 as the holder of the </w:t>
        </w:r>
      </w:ins>
      <w:ins w:id="656" w:author="Tammy Meek (ESO)" w:date="2024-05-02T10:32:00Z">
        <w:r w:rsidRPr="00362AAE">
          <w:rPr>
            <w:rFonts w:ascii="Arial" w:hAnsi="Arial" w:cs="Arial"/>
            <w:i/>
            <w:iCs/>
            <w:spacing w:val="-2"/>
            <w:sz w:val="21"/>
            <w:szCs w:val="21"/>
          </w:rPr>
          <w:t>ESO Licence</w:t>
        </w:r>
      </w:ins>
      <w:ins w:id="657" w:author="Tammy Meek (ESO)" w:date="2024-04-30T15:41:00Z">
        <w:r w:rsidR="007C070A" w:rsidRPr="007C070A">
          <w:rPr>
            <w:rFonts w:ascii="Arial" w:hAnsi="Arial" w:cs="Arial"/>
            <w:spacing w:val="-2"/>
            <w:sz w:val="21"/>
            <w:szCs w:val="21"/>
          </w:rPr>
          <w:t xml:space="preserve">, and the </w:t>
        </w:r>
      </w:ins>
      <w:ins w:id="658" w:author="Tammy Meek (ESO)" w:date="2024-05-02T10:38:00Z">
        <w:r w:rsidR="007622B6" w:rsidRPr="007622B6">
          <w:rPr>
            <w:rFonts w:ascii="Arial" w:hAnsi="Arial" w:cs="Arial"/>
            <w:i/>
            <w:iCs/>
            <w:spacing w:val="-2"/>
            <w:sz w:val="21"/>
            <w:szCs w:val="21"/>
          </w:rPr>
          <w:t>GSP Licence</w:t>
        </w:r>
      </w:ins>
      <w:ins w:id="659" w:author="Tammy Meek (ESO)" w:date="2024-04-30T15:41:00Z">
        <w:r w:rsidR="007C070A" w:rsidRPr="007C070A">
          <w:rPr>
            <w:rFonts w:ascii="Arial" w:hAnsi="Arial" w:cs="Arial"/>
            <w:spacing w:val="-2"/>
            <w:sz w:val="21"/>
            <w:szCs w:val="21"/>
          </w:rPr>
          <w:t>, for the time being that person is the NESO</w:t>
        </w:r>
      </w:ins>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ins w:id="660" w:author="Tammy Meek (ESO)" w:date="2024-04-30T15:40:00Z"/>
          <w:rFonts w:ascii="Arial" w:hAnsi="Arial" w:cs="Arial"/>
          <w:spacing w:val="-2"/>
          <w:sz w:val="21"/>
          <w:szCs w:val="21"/>
        </w:rPr>
      </w:pPr>
      <w:ins w:id="661" w:author="Tammy Meek (ESO)" w:date="2024-04-30T15:40:00Z">
        <w:r>
          <w:rPr>
            <w:rFonts w:ascii="Arial" w:hAnsi="Arial" w:cs="Arial"/>
            <w:spacing w:val="-2"/>
            <w:sz w:val="21"/>
            <w:szCs w:val="21"/>
          </w:rPr>
          <w:t xml:space="preserve"> </w:t>
        </w:r>
      </w:ins>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5"/>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100MW or more;</w:t>
      </w:r>
    </w:p>
    <w:p w14:paraId="64109904" w14:textId="77777777" w:rsidR="009C1403" w:rsidRDefault="00C6386D">
      <w:pPr>
        <w:numPr>
          <w:ilvl w:val="0"/>
          <w:numId w:val="25"/>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5"/>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10MW or more;</w:t>
      </w:r>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6"/>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7"/>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77777777"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p w14:paraId="7488099F" w14:textId="77777777"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11EB7DD4" w14:textId="77777777" w:rsidR="009C1403" w:rsidRDefault="009C1403">
      <w:pPr>
        <w:widowControl/>
        <w:rPr>
          <w:sz w:val="24"/>
          <w:szCs w:val="24"/>
        </w:rPr>
        <w:sectPr w:rsidR="009C1403" w:rsidSect="006C7961">
          <w:pgSz w:w="11904" w:h="16834"/>
          <w:pgMar w:top="1440" w:right="2017" w:bottom="508" w:left="1567" w:header="720" w:footer="720" w:gutter="0"/>
          <w:cols w:space="720"/>
          <w:noEndnote/>
        </w:sectPr>
      </w:pPr>
    </w:p>
    <w:p w14:paraId="1246F9B2" w14:textId="690DEA5B" w:rsidR="009C1403" w:rsidRDefault="00C6386D">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rFonts w:ascii="Arial" w:hAnsi="Arial" w:cs="Arial"/>
          <w:spacing w:val="-4"/>
          <w:sz w:val="21"/>
          <w:szCs w:val="21"/>
        </w:rPr>
        <w:lastRenderedPageBreak/>
        <w:t>Loss of Power Infeed</w:t>
      </w:r>
      <w:r>
        <w:rPr>
          <w:rFonts w:ascii="Arial" w:hAnsi="Arial" w:cs="Arial"/>
          <w:spacing w:val="-4"/>
          <w:sz w:val="21"/>
          <w:szCs w:val="21"/>
        </w:rPr>
        <w:tab/>
        <w:t xml:space="preserve">The output of a </w:t>
      </w:r>
      <w:r>
        <w:rPr>
          <w:rFonts w:ascii="Arial" w:hAnsi="Arial" w:cs="Arial"/>
          <w:i/>
          <w:iCs/>
          <w:spacing w:val="-4"/>
          <w:sz w:val="21"/>
          <w:szCs w:val="21"/>
        </w:rPr>
        <w:t xml:space="preserve">generating unit </w:t>
      </w:r>
      <w:r>
        <w:rPr>
          <w:rFonts w:ascii="Arial" w:hAnsi="Arial" w:cs="Arial"/>
          <w:spacing w:val="-4"/>
          <w:sz w:val="21"/>
          <w:szCs w:val="21"/>
        </w:rPr>
        <w:t xml:space="preserve">or a group of </w:t>
      </w:r>
      <w:r>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28"/>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29"/>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29"/>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through one or more interlinks, the re-distribution should be taken into account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taken into account.</w:t>
      </w:r>
    </w:p>
    <w:p w14:paraId="37AA90D6" w14:textId="77777777" w:rsidR="009C1403" w:rsidRDefault="009C1403">
      <w:pPr>
        <w:widowControl/>
        <w:rPr>
          <w:sz w:val="24"/>
          <w:szCs w:val="24"/>
        </w:rPr>
        <w:sectPr w:rsidR="009C1403" w:rsidSect="006C7961">
          <w:pgSz w:w="11904" w:h="16834"/>
          <w:pgMar w:top="1440" w:right="2020" w:bottom="508" w:left="1564" w:header="720" w:footer="720" w:gutter="0"/>
          <w:cols w:space="720"/>
          <w:noEndnote/>
        </w:sectPr>
      </w:pPr>
    </w:p>
    <w:p w14:paraId="25833584" w14:textId="5FB2BE82"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lastRenderedPageBreak/>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0"/>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outfeed </w:t>
      </w:r>
      <w:r>
        <w:rPr>
          <w:rFonts w:ascii="Arial" w:hAnsi="Arial" w:cs="Arial"/>
          <w:spacing w:val="-8"/>
          <w:sz w:val="21"/>
          <w:szCs w:val="21"/>
        </w:rPr>
        <w:t xml:space="preserve">includes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0"/>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77777777"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r>
        <w:rPr>
          <w:rFonts w:ascii="Arial" w:hAnsi="Arial" w:cs="Arial"/>
          <w:i/>
          <w:iCs/>
          <w:spacing w:val="-7"/>
          <w:sz w:val="21"/>
          <w:szCs w:val="21"/>
        </w:rPr>
        <w:t xml:space="preserve">transmission licensees’ failure </w:t>
      </w:r>
      <w:r>
        <w:rPr>
          <w:rFonts w:ascii="Arial" w:hAnsi="Arial" w:cs="Arial"/>
          <w:spacing w:val="-7"/>
          <w:sz w:val="21"/>
          <w:szCs w:val="21"/>
        </w:rPr>
        <w:t xml:space="preserve">to maintain the potential to provide the supply capacity in full. For the avoidance of doubt, where the </w:t>
      </w:r>
      <w:r>
        <w:rPr>
          <w:rFonts w:ascii="Arial" w:hAnsi="Arial" w:cs="Arial"/>
          <w:i/>
          <w:iCs/>
          <w:spacing w:val="-7"/>
          <w:sz w:val="21"/>
          <w:szCs w:val="21"/>
        </w:rPr>
        <w:t xml:space="preserve">transmission licensees </w:t>
      </w:r>
      <w:r>
        <w:rPr>
          <w:rFonts w:ascii="Arial" w:hAnsi="Arial" w:cs="Arial"/>
          <w:spacing w:val="-7"/>
          <w:sz w:val="21"/>
          <w:szCs w:val="21"/>
        </w:rPr>
        <w:t xml:space="preserve">do maintain the potential to provide a supply but, following an outage, demand is lost because of circuit configurations not under the control of the </w:t>
      </w:r>
      <w:r>
        <w:rPr>
          <w:rFonts w:ascii="Arial" w:hAnsi="Arial" w:cs="Arial"/>
          <w:i/>
          <w:iCs/>
          <w:spacing w:val="-7"/>
          <w:sz w:val="21"/>
          <w:szCs w:val="21"/>
        </w:rPr>
        <w:t>transmission licensees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supergrid</w:t>
            </w:r>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 xml:space="preserve">supergrid,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are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4C13C53D" w14:textId="77777777" w:rsidR="009C1403" w:rsidRDefault="009C1403">
      <w:pPr>
        <w:widowControl/>
        <w:rPr>
          <w:sz w:val="24"/>
          <w:szCs w:val="24"/>
        </w:rPr>
        <w:sectPr w:rsidR="009C1403" w:rsidSect="006C7961">
          <w:pgSz w:w="11904" w:h="16834"/>
          <w:pgMar w:top="1780" w:right="2025" w:bottom="508" w:left="1559" w:header="720" w:footer="720" w:gutter="0"/>
          <w:cols w:space="720"/>
          <w:noEndnote/>
        </w:sectPr>
      </w:pPr>
    </w:p>
    <w:p w14:paraId="2D82A21B" w14:textId="1F902257"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lastRenderedPageBreak/>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r>
        <w:rPr>
          <w:rFonts w:ascii="Arial" w:hAnsi="Arial" w:cs="Arial"/>
          <w:spacing w:val="-1"/>
          <w:sz w:val="21"/>
          <w:szCs w:val="21"/>
        </w:rPr>
        <w:t>two line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1"/>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1"/>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an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50MW or more but less than 100MW;</w:t>
      </w:r>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2F69198E" w14:textId="26D01B30" w:rsidR="00A207DF" w:rsidRDefault="00EE40A1" w:rsidP="00A207DF">
      <w:pPr>
        <w:kinsoku w:val="0"/>
        <w:overflowPunct w:val="0"/>
        <w:autoSpaceDE/>
        <w:autoSpaceDN/>
        <w:adjustRightInd/>
        <w:spacing w:before="482" w:line="225" w:lineRule="exact"/>
        <w:ind w:left="3402" w:hanging="3402"/>
        <w:textAlignment w:val="baseline"/>
        <w:rPr>
          <w:ins w:id="662" w:author="Tammy Meek (ESO)" w:date="2024-05-01T16:26:00Z"/>
          <w:rFonts w:ascii="Arial" w:hAnsi="Arial" w:cs="Arial"/>
          <w:sz w:val="21"/>
          <w:szCs w:val="21"/>
        </w:rPr>
      </w:pPr>
      <w:r>
        <w:rPr>
          <w:rFonts w:ascii="Arial" w:hAnsi="Arial" w:cs="Arial"/>
          <w:sz w:val="21"/>
          <w:szCs w:val="21"/>
        </w:rPr>
        <w:t xml:space="preserve"> </w:t>
      </w:r>
      <w:ins w:id="663" w:author="Tammy Meek (ESO)" w:date="2024-05-01T16:26:00Z">
        <w:r w:rsidR="00A207DF" w:rsidRPr="00EE40A1">
          <w:rPr>
            <w:rFonts w:ascii="Arial" w:hAnsi="Arial" w:cs="Arial"/>
            <w:sz w:val="21"/>
            <w:szCs w:val="21"/>
          </w:rPr>
          <w:t>Minister of the Crown</w:t>
        </w:r>
        <w:r w:rsidR="00A207DF" w:rsidRPr="00EE40A1">
          <w:rPr>
            <w:rFonts w:ascii="Arial" w:hAnsi="Arial" w:cs="Arial"/>
            <w:sz w:val="21"/>
            <w:szCs w:val="21"/>
          </w:rPr>
          <w:tab/>
          <w:t xml:space="preserve">As defined in the </w:t>
        </w:r>
      </w:ins>
      <w:ins w:id="664" w:author="Tammy Meek (ESO)" w:date="2024-05-02T10:32:00Z">
        <w:r w:rsidR="00362AAE" w:rsidRPr="00362AAE">
          <w:rPr>
            <w:rFonts w:ascii="Arial" w:hAnsi="Arial" w:cs="Arial"/>
            <w:i/>
            <w:iCs/>
            <w:sz w:val="21"/>
            <w:szCs w:val="21"/>
          </w:rPr>
          <w:t>ESO Licence</w:t>
        </w:r>
      </w:ins>
      <w:r w:rsidR="00A207DF">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t>National Electricity Transmission</w:t>
      </w:r>
    </w:p>
    <w:p w14:paraId="1FA1D502" w14:textId="7FFA47FB" w:rsidR="009C1403" w:rsidRDefault="00C3185C">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Change w:id="665" w:author="Tammy Meek (ESO)" w:date="2024-05-01T10:31:00Z">
          <w:pPr>
            <w:tabs>
              <w:tab w:val="left" w:pos="3312"/>
            </w:tabs>
            <w:kinsoku w:val="0"/>
            <w:overflowPunct w:val="0"/>
            <w:autoSpaceDE/>
            <w:autoSpaceDN/>
            <w:adjustRightInd/>
            <w:spacing w:line="234" w:lineRule="exact"/>
            <w:ind w:left="72"/>
            <w:textAlignment w:val="baseline"/>
          </w:pPr>
        </w:pPrChange>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del w:id="666" w:author="Tammy Meek (ESO)" w:date="2024-05-01T10:30:00Z">
        <w:r w:rsidR="00C6386D" w:rsidDel="00640E6F">
          <w:rPr>
            <w:rFonts w:ascii="Arial" w:hAnsi="Arial" w:cs="Arial"/>
            <w:sz w:val="21"/>
            <w:szCs w:val="21"/>
          </w:rPr>
          <w:delText>NGESO’s</w:delText>
        </w:r>
      </w:del>
      <w:ins w:id="667" w:author="Tammy Meek (ESO)" w:date="2024-05-01T10:30:00Z">
        <w:r w:rsidR="00640E6F">
          <w:rPr>
            <w:rFonts w:ascii="Arial" w:hAnsi="Arial" w:cs="Arial"/>
            <w:sz w:val="21"/>
            <w:szCs w:val="21"/>
          </w:rPr>
          <w:t xml:space="preserve">the </w:t>
        </w:r>
      </w:ins>
      <w:ins w:id="668" w:author="Tammy Meek (ESO)" w:date="2024-05-02T10:32:00Z">
        <w:r w:rsidR="00362AAE" w:rsidRPr="00362AAE">
          <w:rPr>
            <w:rFonts w:ascii="Arial" w:hAnsi="Arial" w:cs="Arial"/>
            <w:i/>
            <w:iCs/>
            <w:sz w:val="21"/>
            <w:szCs w:val="21"/>
          </w:rPr>
          <w:t>ESO Licence</w:t>
        </w:r>
      </w:ins>
      <w:ins w:id="669" w:author="Tammy Meek (ESO)" w:date="2024-05-01T10:31:00Z">
        <w:r w:rsidR="00965BE3">
          <w:rPr>
            <w:rFonts w:ascii="Arial" w:hAnsi="Arial" w:cs="Arial"/>
            <w:sz w:val="21"/>
            <w:szCs w:val="21"/>
          </w:rPr>
          <w:t xml:space="preserve"> </w:t>
        </w:r>
      </w:ins>
      <w:del w:id="670" w:author="Tammy Meek (ESO)" w:date="2024-05-01T10:33:00Z">
        <w:r w:rsidR="00C6386D" w:rsidDel="00C3185C">
          <w:rPr>
            <w:rFonts w:ascii="Arial" w:hAnsi="Arial" w:cs="Arial"/>
            <w:spacing w:val="-1"/>
            <w:sz w:val="21"/>
            <w:szCs w:val="21"/>
          </w:rPr>
          <w:delText>Transmission Licence</w:delText>
        </w:r>
      </w:del>
    </w:p>
    <w:p w14:paraId="21687737" w14:textId="77777777" w:rsidR="009C1403" w:rsidRDefault="009C1403">
      <w:pPr>
        <w:widowControl/>
        <w:rPr>
          <w:ins w:id="671" w:author="Tammy Meek (ESO)" w:date="2024-04-30T15:27:00Z"/>
          <w:sz w:val="24"/>
          <w:szCs w:val="24"/>
        </w:rPr>
      </w:pPr>
    </w:p>
    <w:p w14:paraId="56DA9911" w14:textId="77777777" w:rsidR="00E4466D" w:rsidRDefault="00E4466D">
      <w:pPr>
        <w:widowControl/>
        <w:rPr>
          <w:ins w:id="672" w:author="Tammy Meek (ESO)" w:date="2024-04-30T15:27:00Z"/>
          <w:sz w:val="24"/>
          <w:szCs w:val="24"/>
        </w:rPr>
      </w:pPr>
    </w:p>
    <w:p w14:paraId="1E7575A9" w14:textId="6E80DF98" w:rsidR="000634D2" w:rsidRDefault="00927B6D">
      <w:pPr>
        <w:widowControl/>
        <w:ind w:left="3402" w:hanging="3260"/>
        <w:jc w:val="both"/>
        <w:rPr>
          <w:rFonts w:ascii="Arial" w:hAnsi="Arial" w:cs="Arial"/>
          <w:sz w:val="21"/>
          <w:szCs w:val="21"/>
          <w:rPrChange w:id="673" w:author="Tammy Meek (ESO)" w:date="2024-05-02T10:32:00Z">
            <w:rPr>
              <w:sz w:val="24"/>
              <w:szCs w:val="24"/>
            </w:rPr>
          </w:rPrChange>
        </w:rPr>
        <w:sectPr w:rsidR="00000000" w:rsidSect="006C7961">
          <w:pgSz w:w="11904" w:h="16834"/>
          <w:pgMar w:top="1780" w:right="2029" w:bottom="508" w:left="1555" w:header="720" w:footer="720" w:gutter="0"/>
          <w:cols w:space="720"/>
          <w:noEndnote/>
        </w:sectPr>
        <w:pPrChange w:id="674" w:author="Tammy Meek (ESO)" w:date="2024-04-30T15:37:00Z">
          <w:pPr>
            <w:widowControl/>
          </w:pPr>
        </w:pPrChange>
      </w:pPr>
      <w:ins w:id="675" w:author="Tammy Meek (ESO)" w:date="2024-04-30T15:27:00Z">
        <w:r w:rsidRPr="00D53E84">
          <w:rPr>
            <w:rFonts w:ascii="Arial" w:hAnsi="Arial" w:cs="Arial"/>
            <w:sz w:val="21"/>
            <w:szCs w:val="21"/>
            <w:rPrChange w:id="676" w:author="Tammy Meek (ESO)" w:date="2024-04-30T15:39:00Z">
              <w:rPr>
                <w:sz w:val="24"/>
                <w:szCs w:val="24"/>
              </w:rPr>
            </w:rPrChange>
          </w:rPr>
          <w:t>NESO</w:t>
        </w:r>
        <w:r w:rsidRPr="00D53E84">
          <w:rPr>
            <w:rFonts w:ascii="Arial" w:hAnsi="Arial" w:cs="Arial"/>
            <w:sz w:val="21"/>
            <w:szCs w:val="21"/>
            <w:rPrChange w:id="677" w:author="Tammy Meek (ESO)" w:date="2024-04-30T15:39:00Z">
              <w:rPr>
                <w:sz w:val="24"/>
                <w:szCs w:val="24"/>
              </w:rPr>
            </w:rPrChange>
          </w:rPr>
          <w:tab/>
        </w:r>
      </w:ins>
      <w:ins w:id="678" w:author="Tammy Meek (ESO)" w:date="2024-04-30T15:37:00Z">
        <w:r w:rsidR="00240E27" w:rsidRPr="00362AAE">
          <w:rPr>
            <w:rFonts w:ascii="Arial" w:eastAsia="Times New Roman" w:hAnsi="Arial" w:cs="Arial"/>
            <w:snapToGrid w:val="0"/>
            <w:sz w:val="21"/>
            <w:szCs w:val="21"/>
            <w:lang w:val="en-GB" w:eastAsia="en-US"/>
            <w:rPrChange w:id="679" w:author="Tammy Meek (ESO)" w:date="2024-05-02T10:32:00Z">
              <w:rPr>
                <w:rFonts w:ascii="Arial" w:eastAsia="Times New Roman" w:hAnsi="Arial" w:cs="Arial"/>
                <w:b/>
                <w:bCs/>
                <w:snapToGrid w:val="0"/>
                <w:lang w:val="en-GB" w:eastAsia="en-US"/>
              </w:rPr>
            </w:rPrChange>
          </w:rPr>
          <w:t>National Energy System Operator Limited</w:t>
        </w:r>
        <w:r w:rsidR="00240E27" w:rsidRPr="00362AAE">
          <w:rPr>
            <w:rFonts w:ascii="Arial" w:eastAsia="Times New Roman" w:hAnsi="Arial" w:cs="Arial"/>
            <w:snapToGrid w:val="0"/>
            <w:sz w:val="21"/>
            <w:szCs w:val="21"/>
            <w:lang w:val="en-GB" w:eastAsia="en-US"/>
            <w:rPrChange w:id="680" w:author="Tammy Meek (ESO)" w:date="2024-05-02T10:32:00Z">
              <w:rPr>
                <w:rFonts w:ascii="Arial" w:eastAsia="Times New Roman" w:hAnsi="Arial" w:cs="Arial"/>
                <w:snapToGrid w:val="0"/>
                <w:lang w:val="en-GB" w:eastAsia="en-US"/>
              </w:rPr>
            </w:rPrChange>
          </w:rPr>
          <w:t xml:space="preserve"> (No. 11014226) whose registered office is St Catherines Lodge, Bearwood Road, Sindlesham, Berkshire RG41 5BN as the designated </w:t>
        </w:r>
      </w:ins>
      <w:ins w:id="681" w:author="Tammy Meek (ESO)" w:date="2024-05-02T10:35:00Z">
        <w:r w:rsidR="00362AAE" w:rsidRPr="00362AAE">
          <w:rPr>
            <w:rFonts w:ascii="Arial" w:eastAsia="Times New Roman" w:hAnsi="Arial" w:cs="Arial"/>
            <w:i/>
            <w:iCs/>
            <w:snapToGrid w:val="0"/>
            <w:sz w:val="21"/>
            <w:szCs w:val="21"/>
            <w:lang w:val="en-GB" w:eastAsia="en-US"/>
          </w:rPr>
          <w:t>ISOP</w:t>
        </w:r>
      </w:ins>
      <w:ins w:id="682" w:author="Tammy Meek (ESO)" w:date="2024-04-30T15:37:00Z">
        <w:r w:rsidR="00240E27" w:rsidRPr="00362AAE">
          <w:rPr>
            <w:rFonts w:ascii="Arial" w:eastAsia="Times New Roman" w:hAnsi="Arial" w:cs="Arial"/>
            <w:snapToGrid w:val="0"/>
            <w:sz w:val="21"/>
            <w:szCs w:val="21"/>
            <w:lang w:val="en-GB" w:eastAsia="en-US"/>
            <w:rPrChange w:id="683" w:author="Tammy Meek (ESO)" w:date="2024-05-02T10:32:00Z">
              <w:rPr>
                <w:rFonts w:ascii="Arial" w:eastAsia="Times New Roman" w:hAnsi="Arial" w:cs="Arial"/>
                <w:snapToGrid w:val="0"/>
                <w:lang w:val="en-GB" w:eastAsia="en-US"/>
              </w:rPr>
            </w:rPrChange>
          </w:rPr>
          <w:t xml:space="preserve"> and holder of the </w:t>
        </w:r>
      </w:ins>
      <w:ins w:id="684" w:author="Tammy Meek (ESO)" w:date="2024-05-02T10:32:00Z">
        <w:r w:rsidR="00362AAE" w:rsidRPr="00362AAE">
          <w:rPr>
            <w:rFonts w:ascii="Arial" w:eastAsia="Times New Roman" w:hAnsi="Arial" w:cs="Arial"/>
            <w:i/>
            <w:iCs/>
            <w:snapToGrid w:val="0"/>
            <w:sz w:val="21"/>
            <w:szCs w:val="21"/>
            <w:lang w:val="en-GB" w:eastAsia="en-US"/>
          </w:rPr>
          <w:t>ESO Licence</w:t>
        </w:r>
      </w:ins>
      <w:ins w:id="685" w:author="Tammy Meek (ESO)" w:date="2024-04-30T15:37:00Z">
        <w:r w:rsidR="00240E27" w:rsidRPr="00362AAE">
          <w:rPr>
            <w:rFonts w:ascii="Arial" w:eastAsia="Times New Roman" w:hAnsi="Arial" w:cs="Arial"/>
            <w:snapToGrid w:val="0"/>
            <w:sz w:val="21"/>
            <w:szCs w:val="21"/>
            <w:lang w:val="en-GB" w:eastAsia="en-US"/>
            <w:rPrChange w:id="686" w:author="Tammy Meek (ESO)" w:date="2024-05-02T10:32:00Z">
              <w:rPr>
                <w:rFonts w:ascii="Arial" w:eastAsia="Times New Roman" w:hAnsi="Arial" w:cs="Arial"/>
                <w:snapToGrid w:val="0"/>
                <w:lang w:val="en-GB" w:eastAsia="en-US"/>
              </w:rPr>
            </w:rPrChange>
          </w:rPr>
          <w:t xml:space="preserve"> and the </w:t>
        </w:r>
      </w:ins>
      <w:ins w:id="687" w:author="Tammy Meek (ESO)" w:date="2024-05-02T10:38:00Z">
        <w:r w:rsidR="007622B6" w:rsidRPr="007622B6">
          <w:rPr>
            <w:rFonts w:ascii="Arial" w:eastAsia="Times New Roman" w:hAnsi="Arial" w:cs="Arial"/>
            <w:i/>
            <w:iCs/>
            <w:snapToGrid w:val="0"/>
            <w:sz w:val="21"/>
            <w:szCs w:val="21"/>
            <w:lang w:val="en-GB" w:eastAsia="en-US"/>
          </w:rPr>
          <w:t>GSP Licence</w:t>
        </w:r>
      </w:ins>
      <w:ins w:id="688" w:author="Tammy Meek (ESO)" w:date="2024-04-30T15:37:00Z">
        <w:r w:rsidR="00240E27" w:rsidRPr="00362AAE">
          <w:rPr>
            <w:rFonts w:ascii="Arial" w:eastAsia="Times New Roman" w:hAnsi="Arial" w:cs="Arial"/>
            <w:snapToGrid w:val="0"/>
            <w:sz w:val="21"/>
            <w:szCs w:val="21"/>
            <w:lang w:val="en-GB" w:eastAsia="en-US"/>
            <w:rPrChange w:id="689" w:author="Tammy Meek (ESO)" w:date="2024-05-02T10:32:00Z">
              <w:rPr>
                <w:rFonts w:ascii="Arial" w:eastAsia="Times New Roman" w:hAnsi="Arial" w:cs="Arial"/>
                <w:snapToGrid w:val="0"/>
                <w:lang w:val="en-GB" w:eastAsia="en-US"/>
              </w:rPr>
            </w:rPrChange>
          </w:rPr>
          <w:t>.</w:t>
        </w:r>
      </w:ins>
    </w:p>
    <w:p w14:paraId="1B2F9642" w14:textId="0EE0F104" w:rsidR="009C1403" w:rsidRDefault="00C6386D">
      <w:pPr>
        <w:kinsoku w:val="0"/>
        <w:overflowPunct w:val="0"/>
        <w:autoSpaceDE/>
        <w:autoSpaceDN/>
        <w:adjustRightInd/>
        <w:spacing w:before="304" w:line="20" w:lineRule="exact"/>
        <w:textAlignment w:val="baseline"/>
        <w:rPr>
          <w:sz w:val="24"/>
          <w:szCs w:val="24"/>
        </w:rPr>
      </w:pPr>
      <w:r>
        <w:rPr>
          <w:noProof/>
          <w:color w:val="2B579A"/>
          <w:shd w:val="clear" w:color="auto" w:fill="E6E6E6"/>
        </w:rPr>
        <w:lastRenderedPageBreak/>
        <mc:AlternateContent>
          <mc:Choice Requires="wps">
            <w:drawing>
              <wp:anchor distT="0" distB="0" distL="0" distR="0" simplePos="0" relativeHeight="251658314"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088" type="#_x0000_t202" style="position:absolute;margin-left:83.3pt;margin-top:72.1pt;width:404.4pt;height:72.25pt;z-index:25165831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2098"/>
        <w:gridCol w:w="6222"/>
      </w:tblGrid>
      <w:tr w:rsidR="009C1403" w14:paraId="6A4A41E2" w14:textId="77777777">
        <w:trPr>
          <w:trHeight w:hRule="exact" w:val="1500"/>
        </w:trPr>
        <w:tc>
          <w:tcPr>
            <w:tcW w:w="2098" w:type="dxa"/>
            <w:tcBorders>
              <w:top w:val="nil"/>
              <w:left w:val="nil"/>
              <w:bottom w:val="nil"/>
              <w:right w:val="nil"/>
            </w:tcBorders>
          </w:tcPr>
          <w:p w14:paraId="0BA42EDB" w14:textId="165E9F2D" w:rsidR="009C1403" w:rsidRDefault="00C6386D">
            <w:pPr>
              <w:kinsoku w:val="0"/>
              <w:overflowPunct w:val="0"/>
              <w:autoSpaceDE/>
              <w:autoSpaceDN/>
              <w:adjustRightInd/>
              <w:spacing w:after="1279" w:line="218" w:lineRule="exact"/>
              <w:ind w:right="1267"/>
              <w:jc w:val="right"/>
              <w:textAlignment w:val="baseline"/>
              <w:rPr>
                <w:rFonts w:ascii="Arial" w:hAnsi="Arial" w:cs="Arial"/>
                <w:sz w:val="21"/>
                <w:szCs w:val="21"/>
              </w:rPr>
            </w:pPr>
            <w:del w:id="690" w:author="Tammy Meek (ESO)" w:date="2024-04-30T15:26:00Z">
              <w:r w:rsidDel="00E4466D">
                <w:rPr>
                  <w:rFonts w:ascii="Arial" w:hAnsi="Arial" w:cs="Arial"/>
                  <w:sz w:val="21"/>
                  <w:szCs w:val="21"/>
                </w:rPr>
                <w:delText>NGESO</w:delText>
              </w:r>
            </w:del>
          </w:p>
        </w:tc>
        <w:tc>
          <w:tcPr>
            <w:tcW w:w="6222" w:type="dxa"/>
            <w:tcBorders>
              <w:top w:val="nil"/>
              <w:left w:val="nil"/>
              <w:bottom w:val="nil"/>
              <w:right w:val="nil"/>
            </w:tcBorders>
          </w:tcPr>
          <w:p w14:paraId="34A648F9" w14:textId="61174E7E" w:rsidR="009C1403" w:rsidRDefault="00C6386D">
            <w:pPr>
              <w:kinsoku w:val="0"/>
              <w:overflowPunct w:val="0"/>
              <w:autoSpaceDE/>
              <w:autoSpaceDN/>
              <w:adjustRightInd/>
              <w:spacing w:before="109" w:after="26" w:line="227" w:lineRule="exact"/>
              <w:ind w:left="1260" w:right="144"/>
              <w:jc w:val="both"/>
              <w:textAlignment w:val="baseline"/>
              <w:rPr>
                <w:rFonts w:ascii="Arial" w:hAnsi="Arial" w:cs="Arial"/>
                <w:spacing w:val="-4"/>
                <w:sz w:val="21"/>
                <w:szCs w:val="21"/>
              </w:rPr>
            </w:pPr>
            <w:del w:id="691" w:author="Tammy Meek (ESO)" w:date="2024-04-30T15:26:00Z">
              <w:r w:rsidDel="00E4466D">
                <w:rPr>
                  <w:rFonts w:ascii="Arial" w:hAnsi="Arial" w:cs="Arial"/>
                  <w:spacing w:val="-4"/>
                  <w:sz w:val="21"/>
                  <w:szCs w:val="21"/>
                </w:rPr>
                <w:delText>National Grid Electricity System Operator Limited (No. 11014226) whose registered office is 1-3 Strand, London WC2N 5EH as the holder of the transmission licence granted, or treated as granted, pursuant to Section 6(1)(b) of the Act and in which section C of the standard transmission licence conditions applies.</w:delText>
              </w:r>
            </w:del>
          </w:p>
        </w:tc>
      </w:tr>
    </w:tbl>
    <w:p w14:paraId="3DCE7B9B" w14:textId="77777777" w:rsidR="009C1403" w:rsidRDefault="009C1403">
      <w:pPr>
        <w:kinsoku w:val="0"/>
        <w:overflowPunct w:val="0"/>
        <w:autoSpaceDE/>
        <w:autoSpaceDN/>
        <w:adjustRightInd/>
        <w:spacing w:after="412" w:line="20" w:lineRule="exact"/>
        <w:textAlignment w:val="baseline"/>
        <w:rPr>
          <w:sz w:val="24"/>
          <w:szCs w:val="24"/>
        </w:rPr>
      </w:pP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 xml:space="preserve">of 1000MW. From April 1st 2014,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(OffGEP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pPr>
        <w:tabs>
          <w:tab w:val="right" w:pos="8208"/>
        </w:tabs>
        <w:kinsoku w:val="0"/>
        <w:overflowPunct w:val="0"/>
        <w:autoSpaceDE/>
        <w:autoSpaceDN/>
        <w:adjustRightInd/>
        <w:spacing w:before="15" w:line="230" w:lineRule="exact"/>
        <w:ind w:left="72"/>
        <w:textAlignment w:val="baseline"/>
        <w:rPr>
          <w:rFonts w:ascii="Arial" w:hAnsi="Arial" w:cs="Arial"/>
          <w:sz w:val="21"/>
          <w:szCs w:val="21"/>
        </w:rPr>
      </w:pPr>
      <w:r>
        <w:rPr>
          <w:rFonts w:ascii="Arial" w:hAnsi="Arial" w:cs="Arial"/>
          <w:sz w:val="21"/>
          <w:szCs w:val="21"/>
        </w:rPr>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29266781" w14:textId="77777777" w:rsidR="009C1403" w:rsidRDefault="00C6386D">
      <w:pPr>
        <w:kinsoku w:val="0"/>
        <w:overflowPunct w:val="0"/>
        <w:autoSpaceDE/>
        <w:autoSpaceDN/>
        <w:adjustRightInd/>
        <w:spacing w:before="2" w:line="230"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plant and apparatus associated with the generation and/or transmission of electricity including high voltage electrical circuits which form part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and which may include one or more </w:t>
      </w:r>
      <w:r>
        <w:rPr>
          <w:rFonts w:ascii="Arial" w:hAnsi="Arial" w:cs="Arial"/>
          <w:i/>
          <w:iCs/>
          <w:spacing w:val="-4"/>
          <w:sz w:val="21"/>
          <w:szCs w:val="21"/>
        </w:rPr>
        <w:t>offshore grid entry points</w:t>
      </w:r>
      <w:r>
        <w:rPr>
          <w:rFonts w:ascii="Arial" w:hAnsi="Arial" w:cs="Arial"/>
          <w:spacing w:val="-4"/>
          <w:sz w:val="21"/>
          <w:szCs w:val="21"/>
        </w:rPr>
        <w:t>.</w:t>
      </w:r>
    </w:p>
    <w:p w14:paraId="415D8CAA" w14:textId="77777777" w:rsidR="009C1403" w:rsidRDefault="009C1403">
      <w:pPr>
        <w:widowControl/>
        <w:rPr>
          <w:sz w:val="24"/>
          <w:szCs w:val="24"/>
        </w:rPr>
        <w:sectPr w:rsidR="009C1403" w:rsidSect="006C7961">
          <w:pgSz w:w="11904" w:h="16834"/>
          <w:pgMar w:top="2887" w:right="2020" w:bottom="508" w:left="1564" w:header="720" w:footer="720" w:gutter="0"/>
          <w:cols w:space="720"/>
          <w:noEndnote/>
        </w:sectPr>
      </w:pPr>
    </w:p>
    <w:p w14:paraId="3CEA3691" w14:textId="08D502D9"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r>
        <w:rPr>
          <w:rFonts w:ascii="Arial" w:hAnsi="Arial" w:cs="Arial"/>
          <w:spacing w:val="-4"/>
          <w:sz w:val="21"/>
          <w:szCs w:val="21"/>
        </w:rPr>
        <w:lastRenderedPageBreak/>
        <w:t>Offshore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so long as they either:</w:t>
      </w:r>
    </w:p>
    <w:p w14:paraId="1E9358D6" w14:textId="77777777" w:rsidR="009C1403" w:rsidRDefault="00C6386D">
      <w:pPr>
        <w:numPr>
          <w:ilvl w:val="0"/>
          <w:numId w:val="32"/>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2"/>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77777777"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includes,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excludes </w:t>
      </w:r>
      <w:r>
        <w:rPr>
          <w:rFonts w:ascii="Arial" w:hAnsi="Arial" w:cs="Arial"/>
          <w:i/>
          <w:iCs/>
          <w:sz w:val="21"/>
          <w:szCs w:val="21"/>
        </w:rPr>
        <w:t>busbars and onshore transmission circuits.</w:t>
      </w:r>
    </w:p>
    <w:p w14:paraId="08F88B79" w14:textId="77777777"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Offshore Transmission Licensee</w:t>
      </w:r>
      <w:r>
        <w:rPr>
          <w:rFonts w:ascii="Arial" w:hAnsi="Arial" w:cs="Arial"/>
          <w:spacing w:val="-3"/>
          <w:sz w:val="21"/>
          <w:szCs w:val="21"/>
        </w:rPr>
        <w:tab/>
        <w:t>Means the holder of a Transmission Licence in respect</w:t>
      </w:r>
    </w:p>
    <w:p w14:paraId="420B4466"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granted under Section 6 (1) (b) of the Electricity Act 1989 (as amended by the Utilities Act 2000 and the Energy Act 2004)</w:t>
      </w:r>
    </w:p>
    <w:p w14:paraId="454BD3AC" w14:textId="77777777" w:rsidR="009C1403" w:rsidRDefault="009C1403">
      <w:pPr>
        <w:widowControl/>
        <w:rPr>
          <w:sz w:val="24"/>
          <w:szCs w:val="24"/>
        </w:rPr>
        <w:sectPr w:rsidR="009C1403" w:rsidSect="006C7961">
          <w:pgSz w:w="11904" w:h="16834"/>
          <w:pgMar w:top="1440" w:right="2020" w:bottom="508" w:left="1564" w:header="720" w:footer="720" w:gutter="0"/>
          <w:cols w:space="720"/>
          <w:noEndnote/>
        </w:sectPr>
      </w:pPr>
    </w:p>
    <w:p w14:paraId="0904466E" w14:textId="562EC78F"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lastRenderedPageBreak/>
        <w:t>Offshore Transmission System</w:t>
      </w:r>
      <w:r>
        <w:rPr>
          <w:rFonts w:ascii="Arial" w:hAnsi="Arial" w:cs="Arial"/>
          <w:spacing w:val="-1"/>
          <w:sz w:val="21"/>
          <w:szCs w:val="21"/>
        </w:rPr>
        <w:tab/>
        <w:t>A system consisting (wholly or mainly) of high voltage</w:t>
      </w:r>
    </w:p>
    <w:p w14:paraId="040E8E61" w14:textId="77777777"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transmission licensee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transmission licensee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p>
    <w:p w14:paraId="74576D7F" w14:textId="77777777" w:rsidR="009C1403" w:rsidRDefault="00C6386D">
      <w:pPr>
        <w:tabs>
          <w:tab w:val="left" w:pos="3312"/>
        </w:tabs>
        <w:kinsoku w:val="0"/>
        <w:overflowPunct w:val="0"/>
        <w:autoSpaceDE/>
        <w:autoSpaceDN/>
        <w:adjustRightInd/>
        <w:spacing w:before="477" w:line="230" w:lineRule="exact"/>
        <w:ind w:left="72"/>
        <w:textAlignment w:val="baseline"/>
        <w:rPr>
          <w:rFonts w:ascii="Arial" w:hAnsi="Arial" w:cs="Arial"/>
          <w:i/>
          <w:iCs/>
          <w:spacing w:val="3"/>
          <w:sz w:val="21"/>
          <w:szCs w:val="21"/>
        </w:rPr>
      </w:pPr>
      <w:r>
        <w:rPr>
          <w:rFonts w:ascii="Arial" w:hAnsi="Arial" w:cs="Arial"/>
          <w:spacing w:val="3"/>
          <w:sz w:val="21"/>
          <w:szCs w:val="21"/>
        </w:rPr>
        <w:t>Onshore Power Park Module</w:t>
      </w:r>
      <w:r>
        <w:rPr>
          <w:rFonts w:ascii="Arial" w:hAnsi="Arial" w:cs="Arial"/>
          <w:spacing w:val="3"/>
          <w:sz w:val="21"/>
          <w:szCs w:val="21"/>
        </w:rPr>
        <w:tab/>
        <w:t xml:space="preserve">A collection of non-synchronous </w:t>
      </w:r>
      <w:r>
        <w:rPr>
          <w:rFonts w:ascii="Arial" w:hAnsi="Arial" w:cs="Arial"/>
          <w:i/>
          <w:iCs/>
          <w:spacing w:val="3"/>
          <w:sz w:val="21"/>
          <w:szCs w:val="21"/>
        </w:rPr>
        <w:t>generating units</w:t>
      </w:r>
    </w:p>
    <w:p w14:paraId="59108923" w14:textId="77777777" w:rsidR="009C1403" w:rsidRDefault="00C6386D">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(registered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7777777"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t xml:space="preserve">DC converters, </w:t>
      </w:r>
      <w:r>
        <w:rPr>
          <w:rFonts w:ascii="Arial" w:hAnsi="Arial" w:cs="Arial"/>
          <w:spacing w:val="-3"/>
          <w:sz w:val="21"/>
          <w:szCs w:val="21"/>
        </w:rPr>
        <w:t xml:space="preserve">but excludes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72E4F16A" w:rsidR="009C1403" w:rsidRDefault="00C6386D">
      <w:pPr>
        <w:kinsoku w:val="0"/>
        <w:overflowPunct w:val="0"/>
        <w:autoSpaceDE/>
        <w:autoSpaceDN/>
        <w:adjustRightInd/>
        <w:spacing w:before="468" w:line="230" w:lineRule="exact"/>
        <w:ind w:left="3312" w:right="144" w:hanging="3240"/>
        <w:jc w:val="both"/>
        <w:textAlignment w:val="baseline"/>
        <w:rPr>
          <w:rFonts w:ascii="Arial" w:hAnsi="Arial" w:cs="Arial"/>
          <w:spacing w:val="-4"/>
          <w:sz w:val="21"/>
          <w:szCs w:val="21"/>
        </w:rPr>
      </w:pPr>
      <w:r>
        <w:rPr>
          <w:rFonts w:ascii="Arial" w:hAnsi="Arial" w:cs="Arial"/>
          <w:spacing w:val="-4"/>
          <w:sz w:val="21"/>
          <w:szCs w:val="21"/>
        </w:rPr>
        <w:t xml:space="preserve">Onshore Transmission Licensee </w:t>
      </w:r>
      <w:ins w:id="692" w:author="Tammy Meek (ESO)" w:date="2024-04-30T15:40:00Z">
        <w:r w:rsidR="00C53B5F">
          <w:rPr>
            <w:rFonts w:ascii="Arial" w:hAnsi="Arial" w:cs="Arial"/>
            <w:spacing w:val="-4"/>
            <w:sz w:val="21"/>
            <w:szCs w:val="21"/>
          </w:rPr>
          <w:tab/>
        </w:r>
      </w:ins>
      <w:r>
        <w:rPr>
          <w:rFonts w:ascii="Arial" w:hAnsi="Arial" w:cs="Arial"/>
          <w:i/>
          <w:iCs/>
          <w:spacing w:val="-4"/>
          <w:sz w:val="21"/>
          <w:szCs w:val="21"/>
        </w:rPr>
        <w:t>NGET, SPT</w:t>
      </w:r>
      <w:r>
        <w:rPr>
          <w:rFonts w:ascii="Arial" w:hAnsi="Arial" w:cs="Arial"/>
          <w:spacing w:val="-4"/>
          <w:sz w:val="21"/>
          <w:szCs w:val="21"/>
        </w:rPr>
        <w:t xml:space="preserve">, </w:t>
      </w:r>
      <w:r>
        <w:rPr>
          <w:rFonts w:ascii="Arial" w:hAnsi="Arial" w:cs="Arial"/>
          <w:i/>
          <w:iCs/>
          <w:spacing w:val="-4"/>
          <w:sz w:val="21"/>
          <w:szCs w:val="21"/>
        </w:rPr>
        <w:t xml:space="preserve">SHET’s </w:t>
      </w:r>
      <w:r>
        <w:rPr>
          <w:rFonts w:ascii="Arial" w:hAnsi="Arial" w:cs="Arial"/>
          <w:spacing w:val="-4"/>
          <w:sz w:val="21"/>
          <w:szCs w:val="21"/>
        </w:rPr>
        <w:t>and such other person who is the holder of a transmission licence in respect of an onshore transmission system granted under Section 6 (1) (b) of the Electricity Act 1989 (as amended by the Utilities Act 2000 and the Energy Act 2004).</w:t>
      </w:r>
    </w:p>
    <w:p w14:paraId="48139428" w14:textId="77777777" w:rsidR="009C1403" w:rsidRDefault="009C1403">
      <w:pPr>
        <w:widowControl/>
        <w:rPr>
          <w:sz w:val="24"/>
          <w:szCs w:val="24"/>
        </w:rPr>
        <w:sectPr w:rsidR="009C1403" w:rsidSect="006C7961">
          <w:pgSz w:w="11904" w:h="16834"/>
          <w:pgMar w:top="1440" w:right="2020" w:bottom="508" w:left="1564" w:header="720" w:footer="720" w:gutter="0"/>
          <w:cols w:space="720"/>
          <w:noEndnote/>
        </w:sectPr>
      </w:pPr>
    </w:p>
    <w:p w14:paraId="32279720" w14:textId="3BED4A05" w:rsidR="009C1403" w:rsidRDefault="00C6386D" w:rsidP="00301BF8">
      <w:pPr>
        <w:tabs>
          <w:tab w:val="left" w:pos="3402"/>
          <w:tab w:val="right" w:pos="8208"/>
        </w:tabs>
        <w:kinsoku w:val="0"/>
        <w:overflowPunct w:val="0"/>
        <w:autoSpaceDE/>
        <w:autoSpaceDN/>
        <w:adjustRightInd/>
        <w:spacing w:before="15" w:line="233" w:lineRule="exact"/>
        <w:ind w:left="72"/>
        <w:textAlignment w:val="baseline"/>
        <w:rPr>
          <w:rFonts w:ascii="Arial" w:hAnsi="Arial" w:cs="Arial"/>
          <w:sz w:val="21"/>
          <w:szCs w:val="21"/>
        </w:rPr>
      </w:pPr>
      <w:r>
        <w:rPr>
          <w:rFonts w:ascii="Arial" w:hAnsi="Arial" w:cs="Arial"/>
          <w:sz w:val="21"/>
          <w:szCs w:val="21"/>
        </w:rPr>
        <w:lastRenderedPageBreak/>
        <w:t>Onshore Transmission System</w:t>
      </w:r>
      <w:r w:rsidR="00301BF8">
        <w:rPr>
          <w:rFonts w:ascii="Arial" w:hAnsi="Arial" w:cs="Arial"/>
          <w:sz w:val="21"/>
          <w:szCs w:val="21"/>
        </w:rPr>
        <w:tab/>
      </w:r>
      <w:r>
        <w:rPr>
          <w:rFonts w:ascii="Arial" w:hAnsi="Arial" w:cs="Arial"/>
          <w:sz w:val="21"/>
          <w:szCs w:val="21"/>
        </w:rPr>
        <w:t>The system consisting (wholly or mainly) of high</w:t>
      </w:r>
    </w:p>
    <w:p w14:paraId="33DD833D" w14:textId="77777777"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transmission licensees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transmission licensees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820"/>
        <w:gridCol w:w="5500"/>
      </w:tblGrid>
      <w:tr w:rsidR="009C1403" w14:paraId="55FA4D6D" w14:textId="77777777">
        <w:trPr>
          <w:trHeight w:hRule="exact" w:val="1125"/>
        </w:trPr>
        <w:tc>
          <w:tcPr>
            <w:tcW w:w="2820" w:type="dxa"/>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Operational Intertripping</w:t>
            </w:r>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bl>
    <w:p w14:paraId="7E793180" w14:textId="77777777" w:rsidR="009C1403" w:rsidRDefault="009C1403">
      <w:pPr>
        <w:kinsoku w:val="0"/>
        <w:overflowPunct w:val="0"/>
        <w:autoSpaceDE/>
        <w:autoSpaceDN/>
        <w:adjustRightInd/>
        <w:spacing w:after="80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722"/>
        <w:gridCol w:w="5598"/>
      </w:tblGrid>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tcBorders>
              <w:top w:val="nil"/>
              <w:left w:val="nil"/>
              <w:bottom w:val="nil"/>
              <w:right w:val="nil"/>
            </w:tcBorders>
          </w:tcPr>
          <w:p w14:paraId="10A809A9" w14:textId="77777777" w:rsidR="009C1403" w:rsidRDefault="00C6386D">
            <w:pPr>
              <w:kinsoku w:val="0"/>
              <w:overflowPunct w:val="0"/>
              <w:autoSpaceDE/>
              <w:autoSpaceDN/>
              <w:adjustRightInd/>
              <w:spacing w:line="232" w:lineRule="exact"/>
              <w:ind w:left="612" w:right="108"/>
              <w:jc w:val="both"/>
              <w:textAlignment w:val="baseline"/>
              <w:rPr>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tc>
      </w:tr>
    </w:tbl>
    <w:p w14:paraId="76CF97AC" w14:textId="77777777" w:rsidR="009C1403" w:rsidRDefault="009C1403">
      <w:pPr>
        <w:kinsoku w:val="0"/>
        <w:overflowPunct w:val="0"/>
        <w:autoSpaceDE/>
        <w:autoSpaceDN/>
        <w:adjustRightInd/>
        <w:spacing w:after="1492" w:line="20" w:lineRule="exact"/>
        <w:textAlignment w:val="baseline"/>
        <w:rPr>
          <w:sz w:val="24"/>
          <w:szCs w:val="24"/>
        </w:rPr>
      </w:pPr>
    </w:p>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recognised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This scaling shall follow the techniques described in Appendix C.</w:t>
      </w:r>
    </w:p>
    <w:p w14:paraId="1E12A58E" w14:textId="77777777" w:rsidR="009C1403" w:rsidRDefault="009C1403">
      <w:pPr>
        <w:widowControl/>
        <w:rPr>
          <w:sz w:val="24"/>
          <w:szCs w:val="24"/>
        </w:rPr>
        <w:sectPr w:rsidR="009C1403" w:rsidSect="006C7961">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lastRenderedPageBreak/>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r>
        <w:rPr>
          <w:rFonts w:ascii="Arial" w:hAnsi="Arial" w:cs="Arial"/>
          <w:sz w:val="21"/>
          <w:szCs w:val="21"/>
        </w:rPr>
        <w:t xml:space="preserve">exceeds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and switchgear.</w:t>
      </w:r>
    </w:p>
    <w:p w14:paraId="46255C8A" w14:textId="77777777" w:rsidR="009C1403" w:rsidRDefault="009C1403">
      <w:pPr>
        <w:widowControl/>
        <w:rPr>
          <w:sz w:val="24"/>
          <w:szCs w:val="24"/>
        </w:rPr>
        <w:sectPr w:rsidR="009C1403" w:rsidSect="006C7961">
          <w:pgSz w:w="11904" w:h="16834"/>
          <w:pgMar w:top="1440" w:right="2017" w:bottom="508" w:left="1567" w:header="720" w:footer="720" w:gutter="0"/>
          <w:cols w:space="720"/>
          <w:noEndnote/>
        </w:sectPr>
      </w:pPr>
    </w:p>
    <w:p w14:paraId="225BFE64" w14:textId="1B19E5F0"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lastRenderedPageBreak/>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3"/>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3"/>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 xml:space="preserve">less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4"/>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0F6EE265" w14:textId="77777777" w:rsidR="009C1403" w:rsidRDefault="00C6386D">
      <w:pPr>
        <w:numPr>
          <w:ilvl w:val="0"/>
          <w:numId w:val="34"/>
        </w:numPr>
        <w:kinsoku w:val="0"/>
        <w:overflowPunct w:val="0"/>
        <w:autoSpaceDE/>
        <w:autoSpaceDN/>
        <w:adjustRightInd/>
        <w:spacing w:before="109"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 xml:space="preserve">DC converter </w:t>
      </w:r>
      <w:r>
        <w:rPr>
          <w:rFonts w:ascii="Arial" w:hAnsi="Arial" w:cs="Arial"/>
          <w:spacing w:val="-7"/>
          <w:sz w:val="21"/>
          <w:szCs w:val="21"/>
        </w:rPr>
        <w:t xml:space="preserve">station supplying active power to the </w:t>
      </w:r>
      <w:r>
        <w:rPr>
          <w:rFonts w:ascii="Arial" w:hAnsi="Arial" w:cs="Arial"/>
          <w:i/>
          <w:iCs/>
          <w:spacing w:val="-7"/>
          <w:sz w:val="21"/>
          <w:szCs w:val="21"/>
        </w:rPr>
        <w:t xml:space="preserve">national electricity transmission system, </w:t>
      </w:r>
      <w:r>
        <w:rPr>
          <w:rFonts w:ascii="Arial" w:hAnsi="Arial" w:cs="Arial"/>
          <w:spacing w:val="-7"/>
          <w:sz w:val="21"/>
          <w:szCs w:val="21"/>
        </w:rPr>
        <w:t xml:space="preserve">or a </w:t>
      </w:r>
      <w:r>
        <w:rPr>
          <w:rFonts w:ascii="Arial" w:hAnsi="Arial" w:cs="Arial"/>
          <w:i/>
          <w:iCs/>
          <w:spacing w:val="-7"/>
          <w:sz w:val="21"/>
          <w:szCs w:val="21"/>
        </w:rPr>
        <w:t xml:space="preserve">user system, </w:t>
      </w:r>
      <w:r>
        <w:rPr>
          <w:rFonts w:ascii="Arial" w:hAnsi="Arial" w:cs="Arial"/>
          <w:spacing w:val="-7"/>
          <w:sz w:val="21"/>
          <w:szCs w:val="21"/>
        </w:rPr>
        <w:t xml:space="preserve">from an </w:t>
      </w:r>
      <w:r>
        <w:rPr>
          <w:rFonts w:ascii="Arial" w:hAnsi="Arial" w:cs="Arial"/>
          <w:i/>
          <w:iCs/>
          <w:spacing w:val="-7"/>
          <w:sz w:val="21"/>
          <w:szCs w:val="21"/>
        </w:rPr>
        <w:t xml:space="preserve">external system </w:t>
      </w:r>
      <w:r>
        <w:rPr>
          <w:rFonts w:ascii="Arial" w:hAnsi="Arial" w:cs="Arial"/>
          <w:spacing w:val="-7"/>
          <w:sz w:val="21"/>
          <w:szCs w:val="21"/>
        </w:rPr>
        <w:t xml:space="preserve">or </w:t>
      </w:r>
      <w:r>
        <w:rPr>
          <w:rFonts w:ascii="Arial" w:hAnsi="Arial" w:cs="Arial"/>
          <w:i/>
          <w:iCs/>
          <w:spacing w:val="-7"/>
          <w:sz w:val="21"/>
          <w:szCs w:val="21"/>
        </w:rPr>
        <w:t>generating unit(s)</w:t>
      </w:r>
      <w:r>
        <w:rPr>
          <w:rFonts w:ascii="Arial" w:hAnsi="Arial" w:cs="Arial"/>
          <w:spacing w:val="-7"/>
          <w:sz w:val="21"/>
          <w:szCs w:val="21"/>
        </w:rPr>
        <w:t xml:space="preserve">, the maximum amount of active power transferable from a </w:t>
      </w:r>
      <w:r>
        <w:rPr>
          <w:rFonts w:ascii="Arial" w:hAnsi="Arial" w:cs="Arial"/>
          <w:i/>
          <w:iCs/>
          <w:spacing w:val="-7"/>
          <w:sz w:val="21"/>
          <w:szCs w:val="21"/>
        </w:rPr>
        <w:t xml:space="preserve">DC converter </w:t>
      </w:r>
      <w:r>
        <w:rPr>
          <w:rFonts w:ascii="Arial" w:hAnsi="Arial" w:cs="Arial"/>
          <w:spacing w:val="-7"/>
          <w:sz w:val="21"/>
          <w:szCs w:val="21"/>
        </w:rPr>
        <w:t xml:space="preserve">station at the </w:t>
      </w:r>
      <w:r>
        <w:rPr>
          <w:rFonts w:ascii="Arial" w:hAnsi="Arial" w:cs="Arial"/>
          <w:i/>
          <w:iCs/>
          <w:spacing w:val="-7"/>
          <w:sz w:val="21"/>
          <w:szCs w:val="21"/>
        </w:rPr>
        <w:t xml:space="preserve">GEP </w:t>
      </w:r>
      <w:r>
        <w:rPr>
          <w:rFonts w:ascii="Arial" w:hAnsi="Arial" w:cs="Arial"/>
          <w:spacing w:val="-7"/>
          <w:sz w:val="21"/>
          <w:szCs w:val="21"/>
        </w:rPr>
        <w:t xml:space="preserve">(or in the case of an embedded </w:t>
      </w:r>
      <w:r>
        <w:rPr>
          <w:rFonts w:ascii="Arial" w:hAnsi="Arial" w:cs="Arial"/>
          <w:i/>
          <w:iCs/>
          <w:spacing w:val="-7"/>
          <w:sz w:val="21"/>
          <w:szCs w:val="21"/>
        </w:rPr>
        <w:t xml:space="preserve">DC converter </w:t>
      </w:r>
      <w:r>
        <w:rPr>
          <w:rFonts w:ascii="Arial" w:hAnsi="Arial" w:cs="Arial"/>
          <w:spacing w:val="-7"/>
          <w:sz w:val="21"/>
          <w:szCs w:val="21"/>
        </w:rPr>
        <w:t xml:space="preserve">station 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 xml:space="preserve">DC converter </w:t>
      </w:r>
      <w:r>
        <w:rPr>
          <w:rFonts w:ascii="Arial" w:hAnsi="Arial" w:cs="Arial"/>
          <w:spacing w:val="-7"/>
          <w:sz w:val="21"/>
          <w:szCs w:val="21"/>
        </w:rPr>
        <w:t>station owner, expressed in whole MW, or in MW to one decimal place.</w:t>
      </w:r>
    </w:p>
    <w:p w14:paraId="2BEFEAEC" w14:textId="77777777" w:rsidR="009C1403" w:rsidRDefault="009C1403">
      <w:pPr>
        <w:widowControl/>
        <w:rPr>
          <w:sz w:val="24"/>
          <w:szCs w:val="24"/>
        </w:rPr>
        <w:sectPr w:rsidR="009C1403" w:rsidSect="006C7961">
          <w:pgSz w:w="11904" w:h="16834"/>
          <w:pgMar w:top="1440" w:right="2017" w:bottom="508" w:left="1567" w:header="720" w:footer="720" w:gutter="0"/>
          <w:cols w:space="720"/>
          <w:noEndnote/>
        </w:sectPr>
      </w:pP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lastRenderedPageBreak/>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1D6C5619"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A plan produced, agreed and signed by</w:t>
      </w:r>
      <w:del w:id="693" w:author="Tammy Meek (ESO)" w:date="2024-05-01T10:36:00Z">
        <w:r w:rsidR="000D5EAD" w:rsidRPr="03A9D18B" w:rsidDel="003B6311">
          <w:rPr>
            <w:rFonts w:ascii="Arial" w:hAnsi="Arial" w:cs="Arial"/>
            <w:sz w:val="21"/>
            <w:szCs w:val="21"/>
          </w:rPr>
          <w:delText xml:space="preserve"> NGESO</w:delText>
        </w:r>
      </w:del>
      <w:ins w:id="694" w:author="Tammy Meek (ESO)" w:date="2024-05-01T10:36:00Z">
        <w:r w:rsidR="000B2A90">
          <w:rPr>
            <w:rFonts w:ascii="Arial" w:hAnsi="Arial" w:cs="Arial"/>
            <w:sz w:val="21"/>
            <w:szCs w:val="21"/>
          </w:rPr>
          <w:t>the</w:t>
        </w:r>
        <w:r w:rsidR="003B6311">
          <w:rPr>
            <w:rFonts w:ascii="Arial" w:hAnsi="Arial" w:cs="Arial"/>
            <w:sz w:val="21"/>
            <w:szCs w:val="21"/>
          </w:rPr>
          <w:t xml:space="preserve"> </w:t>
        </w:r>
      </w:ins>
      <w:ins w:id="695" w:author="Tammy Meek (ESO)" w:date="2024-05-02T10:34:00Z">
        <w:r w:rsidR="00362AAE" w:rsidRPr="00362AAE">
          <w:rPr>
            <w:rFonts w:ascii="Arial" w:hAnsi="Arial" w:cs="Arial"/>
            <w:i/>
            <w:iCs/>
            <w:sz w:val="21"/>
            <w:szCs w:val="21"/>
          </w:rPr>
          <w:t>ISOP</w:t>
        </w:r>
      </w:ins>
      <w:r w:rsidR="000D5EAD" w:rsidRPr="03A9D18B">
        <w:rPr>
          <w:rFonts w:ascii="Arial" w:hAnsi="Arial" w:cs="Arial"/>
          <w:sz w:val="21"/>
          <w:szCs w:val="21"/>
        </w:rPr>
        <w:t>, network operators, restoration contractors and transmission licensees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p w14:paraId="2E143C59" w14:textId="3494EAFC"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recognised that more onerous unsecured events may occur and additional operational measures within the requirements of the Grid Code may be utilised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4C0EE1A2"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SC213461) whose registered office is situated at Inveralmond HS, 200 Dunkeld Road, Perth, Perthshire PH1 3AQ.</w:t>
      </w:r>
    </w:p>
    <w:p w14:paraId="4FDF3878" w14:textId="77777777" w:rsidR="009C1403" w:rsidRDefault="009C1403">
      <w:pPr>
        <w:widowControl/>
        <w:rPr>
          <w:sz w:val="24"/>
          <w:szCs w:val="24"/>
        </w:rPr>
        <w:sectPr w:rsidR="009C1403" w:rsidSect="006C7961">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w:lastRenderedPageBreak/>
        <mc:AlternateContent>
          <mc:Choice Requires="wps">
            <w:drawing>
              <wp:anchor distT="0" distB="0" distL="0" distR="0" simplePos="0" relativeHeight="251658315"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089" type="#_x0000_t202" style="position:absolute;left:0;text-align:left;margin-left:72.5pt;margin-top:72.1pt;width:450.7pt;height:14.05pt;z-index:25165831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5"/>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5"/>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78D89520" w14:textId="77777777" w:rsidR="009C1403" w:rsidRDefault="00C6386D">
      <w:pPr>
        <w:numPr>
          <w:ilvl w:val="0"/>
          <w:numId w:val="35"/>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 MW;</w:t>
      </w:r>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6"/>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f less than 50MW;</w:t>
      </w:r>
    </w:p>
    <w:p w14:paraId="0FB61E4C" w14:textId="77777777" w:rsidR="009C1403" w:rsidRDefault="00C6386D">
      <w:pPr>
        <w:numPr>
          <w:ilvl w:val="0"/>
          <w:numId w:val="37"/>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58B50E64" w14:textId="77777777" w:rsidR="009C1403" w:rsidRDefault="00C6386D">
      <w:pPr>
        <w:numPr>
          <w:ilvl w:val="0"/>
          <w:numId w:val="36"/>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10MW;</w:t>
      </w:r>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77777777"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have taken place and all of the operating quantities that characterise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than the power frequency. They arise from modes of oscillation associated with interactions between certain elements on the system such as generator rotor circuits, generator shaft systems, series compensated lines, excitation system controllers, power system stabilisers,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r>
        <w:rPr>
          <w:rFonts w:ascii="Arial" w:hAnsi="Arial" w:cs="Arial"/>
          <w:spacing w:val="-4"/>
          <w:sz w:val="21"/>
          <w:szCs w:val="21"/>
        </w:rPr>
        <w:t>Supergrid</w:t>
      </w:r>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rsidSect="006C7961">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w:lastRenderedPageBreak/>
        <mc:AlternateContent>
          <mc:Choice Requires="wps">
            <w:drawing>
              <wp:anchor distT="0" distB="0" distL="0" distR="0" simplePos="0" relativeHeight="251658316"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090" type="#_x0000_t202" style="position:absolute;left:0;text-align:left;margin-left:72.5pt;margin-top:74.15pt;width:450.7pt;height:15.85pt;z-index:2516583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28461DB7" w:rsidR="009C1403" w:rsidRDefault="00C6386D">
      <w:pPr>
        <w:numPr>
          <w:ilvl w:val="0"/>
          <w:numId w:val="38"/>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r>
        <w:rPr>
          <w:rFonts w:ascii="Arial" w:hAnsi="Arial" w:cs="Arial"/>
          <w:i/>
          <w:iCs/>
          <w:spacing w:val="-4"/>
          <w:sz w:val="21"/>
          <w:szCs w:val="21"/>
        </w:rPr>
        <w:t>transmission licensees</w:t>
      </w:r>
      <w:r>
        <w:rPr>
          <w:rFonts w:ascii="Arial" w:hAnsi="Arial" w:cs="Arial"/>
          <w:spacing w:val="-4"/>
          <w:sz w:val="21"/>
          <w:szCs w:val="21"/>
        </w:rPr>
        <w:t>, clearance times consistent with the fault location together with the worst single failure in the main protection system should be used;</w:t>
      </w:r>
    </w:p>
    <w:p w14:paraId="529AFA71" w14:textId="77777777" w:rsidR="009C1403" w:rsidRDefault="00C6386D">
      <w:pPr>
        <w:numPr>
          <w:ilvl w:val="0"/>
          <w:numId w:val="38"/>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elsewhere, clearance times should be consistent with the fault location and appropriate to the actual protection, signalling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AVR and SVC take place. Load response may be assumed to have taken place. Typically 0 to 5 seconds after an initiating event.</w:t>
      </w:r>
    </w:p>
    <w:p w14:paraId="1B739FFD"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r>
        <w:rPr>
          <w:rFonts w:ascii="Arial" w:hAnsi="Arial" w:cs="Arial"/>
          <w:i/>
          <w:iCs/>
          <w:sz w:val="21"/>
          <w:szCs w:val="21"/>
        </w:rPr>
        <w:t xml:space="preserve">intertripping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rsidSect="006C7961">
          <w:pgSz w:w="11904" w:h="16834"/>
          <w:pgMar w:top="1800" w:right="2022" w:bottom="508" w:left="1562" w:header="720" w:footer="720" w:gutter="0"/>
          <w:cols w:space="720"/>
          <w:noEndnote/>
        </w:sectPr>
      </w:pPr>
    </w:p>
    <w:p w14:paraId="5A24E018" w14:textId="52E93F63" w:rsidR="00D0570B" w:rsidRPr="008C2E8C" w:rsidRDefault="00D0570B">
      <w:pPr>
        <w:tabs>
          <w:tab w:val="left" w:pos="3384"/>
        </w:tabs>
        <w:kinsoku w:val="0"/>
        <w:overflowPunct w:val="0"/>
        <w:autoSpaceDE/>
        <w:autoSpaceDN/>
        <w:adjustRightInd/>
        <w:spacing w:before="19" w:line="221" w:lineRule="exact"/>
        <w:ind w:left="3402" w:hanging="3260"/>
        <w:jc w:val="both"/>
        <w:textAlignment w:val="baseline"/>
        <w:rPr>
          <w:rFonts w:ascii="Arial" w:hAnsi="Arial" w:cs="Arial"/>
          <w:spacing w:val="-4"/>
          <w:sz w:val="21"/>
          <w:szCs w:val="21"/>
        </w:rPr>
        <w:pPrChange w:id="696" w:author="Tammy Meek (ESO)" w:date="2024-04-30T15:53:00Z">
          <w:pPr>
            <w:tabs>
              <w:tab w:val="left" w:pos="3384"/>
            </w:tabs>
            <w:kinsoku w:val="0"/>
            <w:overflowPunct w:val="0"/>
            <w:autoSpaceDE/>
            <w:autoSpaceDN/>
            <w:adjustRightInd/>
            <w:spacing w:before="19" w:line="221" w:lineRule="exact"/>
            <w:ind w:left="72"/>
            <w:textAlignment w:val="baseline"/>
          </w:pPr>
        </w:pPrChange>
      </w:pPr>
      <w:r w:rsidRPr="008C2E8C">
        <w:rPr>
          <w:rFonts w:ascii="Arial" w:hAnsi="Arial" w:cs="Arial"/>
          <w:spacing w:val="-4"/>
          <w:sz w:val="21"/>
          <w:szCs w:val="21"/>
        </w:rPr>
        <w:lastRenderedPageBreak/>
        <w:t xml:space="preserve">Transmission Licensee </w:t>
      </w:r>
      <w:r w:rsidRPr="008C2E8C">
        <w:rPr>
          <w:rFonts w:ascii="Arial" w:hAnsi="Arial" w:cs="Arial"/>
          <w:spacing w:val="-4"/>
          <w:sz w:val="21"/>
          <w:szCs w:val="21"/>
        </w:rPr>
        <w:tab/>
      </w:r>
      <w:r w:rsidR="00F26BAB" w:rsidRPr="008C2E8C">
        <w:rPr>
          <w:rStyle w:val="normaltextrun"/>
          <w:rFonts w:ascii="Arial" w:hAnsi="Arial" w:cs="Arial"/>
          <w:color w:val="000000"/>
          <w:sz w:val="21"/>
          <w:szCs w:val="21"/>
          <w:rPrChange w:id="697" w:author="Tammy Meek (ESO)" w:date="2024-05-01T11:10:00Z">
            <w:rPr>
              <w:rStyle w:val="normaltextrun"/>
              <w:rFonts w:ascii="Verdana" w:hAnsi="Verdana"/>
              <w:i/>
              <w:iCs/>
              <w:color w:val="000000"/>
            </w:rPr>
          </w:rPrChange>
        </w:rPr>
        <w:t xml:space="preserve">Means an onshore </w:t>
      </w:r>
      <w:r w:rsidR="00F26BAB" w:rsidRPr="00C9296B">
        <w:rPr>
          <w:rStyle w:val="normaltextrun"/>
          <w:rFonts w:ascii="Arial" w:hAnsi="Arial" w:cs="Arial"/>
          <w:i/>
          <w:iCs/>
          <w:color w:val="000000"/>
          <w:sz w:val="21"/>
          <w:szCs w:val="21"/>
          <w:rPrChange w:id="698" w:author="Tammy Meek (ESO)" w:date="2024-05-01T11:10:00Z">
            <w:rPr>
              <w:rStyle w:val="normaltextrun"/>
              <w:rFonts w:ascii="Verdana" w:hAnsi="Verdana"/>
              <w:i/>
              <w:iCs/>
              <w:color w:val="000000"/>
            </w:rPr>
          </w:rPrChange>
        </w:rPr>
        <w:t>transmission licensee</w:t>
      </w:r>
      <w:r w:rsidR="00F26BAB" w:rsidRPr="008C2E8C">
        <w:rPr>
          <w:rStyle w:val="normaltextrun"/>
          <w:rFonts w:ascii="Arial" w:hAnsi="Arial" w:cs="Arial"/>
          <w:color w:val="000000"/>
          <w:sz w:val="21"/>
          <w:szCs w:val="21"/>
          <w:rPrChange w:id="699" w:author="Tammy Meek (ESO)" w:date="2024-05-01T11:10:00Z">
            <w:rPr>
              <w:rStyle w:val="normaltextrun"/>
              <w:rFonts w:ascii="Verdana" w:hAnsi="Verdana"/>
              <w:i/>
              <w:iCs/>
              <w:color w:val="000000"/>
            </w:rPr>
          </w:rPrChange>
        </w:rPr>
        <w:t xml:space="preserve"> or an offshore transmission licensee or </w:t>
      </w:r>
      <w:r w:rsidR="00F26BAB" w:rsidRPr="008C2E8C">
        <w:rPr>
          <w:rStyle w:val="normaltextrun"/>
          <w:rFonts w:ascii="Arial" w:hAnsi="Arial" w:cs="Arial"/>
          <w:color w:val="FF0000"/>
          <w:sz w:val="21"/>
          <w:szCs w:val="21"/>
          <w:rPrChange w:id="700" w:author="Tammy Meek (ESO)" w:date="2024-05-01T11:10:00Z">
            <w:rPr>
              <w:rStyle w:val="normaltextrun"/>
              <w:rFonts w:ascii="Verdana" w:hAnsi="Verdana"/>
              <w:i/>
              <w:iCs/>
              <w:color w:val="FF0000"/>
            </w:rPr>
          </w:rPrChange>
        </w:rPr>
        <w:t xml:space="preserve">the </w:t>
      </w:r>
      <w:ins w:id="701" w:author="Tammy Meek (ESO)" w:date="2024-05-02T10:34:00Z">
        <w:r w:rsidR="00362AAE" w:rsidRPr="00362AAE">
          <w:rPr>
            <w:rStyle w:val="normaltextrun"/>
            <w:rFonts w:ascii="Arial" w:hAnsi="Arial" w:cs="Arial"/>
            <w:i/>
            <w:iCs/>
            <w:color w:val="FF0000"/>
            <w:sz w:val="21"/>
            <w:szCs w:val="21"/>
          </w:rPr>
          <w:t>ISOP</w:t>
        </w:r>
      </w:ins>
      <w:r w:rsidR="00F26BAB" w:rsidRPr="008C2E8C">
        <w:rPr>
          <w:rStyle w:val="normaltextrun"/>
          <w:rFonts w:ascii="Arial" w:hAnsi="Arial" w:cs="Arial"/>
          <w:color w:val="FF0000"/>
          <w:sz w:val="21"/>
          <w:szCs w:val="21"/>
          <w:rPrChange w:id="702" w:author="Tammy Meek (ESO)" w:date="2024-05-01T11:10:00Z">
            <w:rPr>
              <w:rStyle w:val="normaltextrun"/>
              <w:rFonts w:ascii="Verdana" w:hAnsi="Verdana"/>
              <w:i/>
              <w:iCs/>
              <w:color w:val="FF0000"/>
            </w:rPr>
          </w:rPrChange>
        </w:rPr>
        <w:t xml:space="preserve"> as the holder of the</w:t>
      </w:r>
      <w:r w:rsidR="004B2FFE">
        <w:rPr>
          <w:rStyle w:val="normaltextrun"/>
          <w:rFonts w:ascii="Arial" w:hAnsi="Arial" w:cs="Arial"/>
          <w:color w:val="FF0000"/>
          <w:sz w:val="21"/>
          <w:szCs w:val="21"/>
        </w:rPr>
        <w:t xml:space="preserve"> </w:t>
      </w:r>
      <w:ins w:id="703" w:author="Tammy Meek (ESO)" w:date="2024-05-02T10:32:00Z">
        <w:r w:rsidR="00362AAE" w:rsidRPr="00362AAE">
          <w:rPr>
            <w:rStyle w:val="normaltextrun"/>
            <w:rFonts w:ascii="Arial" w:hAnsi="Arial" w:cs="Arial"/>
            <w:i/>
            <w:iCs/>
            <w:color w:val="FF0000"/>
            <w:sz w:val="21"/>
            <w:szCs w:val="21"/>
          </w:rPr>
          <w:t>ESO Licence</w:t>
        </w:r>
      </w:ins>
      <w:r w:rsidR="00F26BAB" w:rsidRPr="008C2E8C">
        <w:rPr>
          <w:rStyle w:val="normaltextrun"/>
          <w:rFonts w:ascii="Arial" w:hAnsi="Arial" w:cs="Arial"/>
          <w:color w:val="FF0000"/>
          <w:sz w:val="21"/>
          <w:szCs w:val="21"/>
          <w:rPrChange w:id="704" w:author="Tammy Meek (ESO)" w:date="2024-05-01T11:10:00Z">
            <w:rPr>
              <w:rStyle w:val="normaltextrun"/>
              <w:rFonts w:ascii="Verdana" w:hAnsi="Verdana"/>
              <w:i/>
              <w:iCs/>
              <w:color w:val="FF0000"/>
            </w:rPr>
          </w:rPrChange>
        </w:rPr>
        <w:t>, and in each case being a party that is required by their licence to comply with the named version of this Security and Quality of Supply Standard</w:t>
      </w:r>
      <w:r w:rsidR="00F26BAB" w:rsidRPr="008C2E8C">
        <w:rPr>
          <w:rStyle w:val="normaltextrun"/>
          <w:rFonts w:ascii="Arial" w:hAnsi="Arial" w:cs="Arial"/>
          <w:color w:val="000000"/>
          <w:sz w:val="21"/>
          <w:szCs w:val="21"/>
          <w:rPrChange w:id="705" w:author="Tammy Meek (ESO)" w:date="2024-05-01T11:10:00Z">
            <w:rPr>
              <w:rStyle w:val="normaltextrun"/>
              <w:rFonts w:ascii="Verdana" w:hAnsi="Verdana"/>
              <w:i/>
              <w:iCs/>
              <w:color w:val="000000"/>
            </w:rPr>
          </w:rPrChange>
        </w:rPr>
        <w:t>, and shall be construed accordingly</w:t>
      </w:r>
      <w:r w:rsidRPr="008C2E8C">
        <w:rPr>
          <w:rFonts w:ascii="Arial" w:hAnsi="Arial" w:cs="Arial"/>
          <w:spacing w:val="-4"/>
          <w:sz w:val="21"/>
          <w:szCs w:val="21"/>
        </w:rPr>
        <w:t xml:space="preserve"> </w:t>
      </w:r>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385AB64E" w:rsidR="009C1403" w:rsidRDefault="00A73EC5">
      <w:pPr>
        <w:kinsoku w:val="0"/>
        <w:overflowPunct w:val="0"/>
        <w:autoSpaceDE/>
        <w:autoSpaceDN/>
        <w:adjustRightInd/>
        <w:spacing w:before="6" w:after="451" w:line="230" w:lineRule="exact"/>
        <w:ind w:left="3384" w:right="72"/>
        <w:jc w:val="both"/>
        <w:textAlignment w:val="baseline"/>
        <w:rPr>
          <w:rFonts w:ascii="Arial" w:hAnsi="Arial" w:cs="Arial"/>
          <w:sz w:val="21"/>
          <w:szCs w:val="21"/>
        </w:rPr>
        <w:pPrChange w:id="706" w:author="Tammy Meek (ESO)" w:date="2024-05-01T10:43:00Z">
          <w:pPr>
            <w:kinsoku w:val="0"/>
            <w:overflowPunct w:val="0"/>
            <w:autoSpaceDE/>
            <w:autoSpaceDN/>
            <w:adjustRightInd/>
            <w:spacing w:before="6" w:after="451" w:line="230" w:lineRule="exact"/>
            <w:ind w:left="3384" w:right="72"/>
            <w:textAlignment w:val="baseline"/>
          </w:pPr>
        </w:pPrChange>
      </w:pPr>
      <w:r>
        <w:rPr>
          <w:noProof/>
          <w:color w:val="2B579A"/>
          <w:shd w:val="clear" w:color="auto" w:fill="E6E6E6"/>
        </w:rPr>
        <mc:AlternateContent>
          <mc:Choice Requires="wps">
            <w:drawing>
              <wp:anchor distT="0" distB="0" distL="0" distR="0" simplePos="0" relativeHeight="251658317" behindDoc="0" locked="0" layoutInCell="0" allowOverlap="1" wp14:anchorId="011926D5" wp14:editId="6763756F">
                <wp:simplePos x="0" y="0"/>
                <wp:positionH relativeFrom="page">
                  <wp:posOffset>1127760</wp:posOffset>
                </wp:positionH>
                <wp:positionV relativeFrom="page">
                  <wp:posOffset>3095625</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091" type="#_x0000_t202" style="position:absolute;left:0;text-align:left;margin-left:88.8pt;margin-top:243.75pt;width:113.75pt;height:23.4pt;z-index:25165831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page" anchory="page"/>
              </v:shape>
            </w:pict>
          </mc:Fallback>
        </mc:AlternateContent>
      </w:r>
      <w:r w:rsidR="00C6386D">
        <w:rPr>
          <w:rFonts w:ascii="Arial" w:hAnsi="Arial" w:cs="Arial"/>
          <w:i/>
          <w:iCs/>
          <w:sz w:val="21"/>
          <w:szCs w:val="21"/>
        </w:rPr>
        <w:t xml:space="preserve">transmission </w:t>
      </w:r>
      <w:r w:rsidR="00C6386D">
        <w:rPr>
          <w:rFonts w:ascii="Arial" w:hAnsi="Arial" w:cs="Arial"/>
          <w:sz w:val="21"/>
          <w:szCs w:val="21"/>
        </w:rPr>
        <w:t xml:space="preserve">system” in the Transmission licence of a </w:t>
      </w:r>
      <w:del w:id="707" w:author="Matt Clover (ESO)" w:date="2024-05-02T16:27:00Z">
        <w:r w:rsidR="00C6386D" w:rsidDel="00540610">
          <w:rPr>
            <w:rFonts w:ascii="Arial" w:hAnsi="Arial" w:cs="Arial"/>
            <w:i/>
            <w:iCs/>
            <w:sz w:val="21"/>
            <w:szCs w:val="21"/>
          </w:rPr>
          <w:delText>Transmission</w:delText>
        </w:r>
      </w:del>
      <w:r w:rsidR="00C6386D">
        <w:rPr>
          <w:rFonts w:ascii="Arial" w:hAnsi="Arial" w:cs="Arial"/>
          <w:i/>
          <w:iCs/>
          <w:sz w:val="21"/>
          <w:szCs w:val="21"/>
        </w:rPr>
        <w:t xml:space="preserve"> licensee</w:t>
      </w:r>
      <w:ins w:id="708" w:author="Tammy Meek (ESO)" w:date="2024-05-01T10:43:00Z">
        <w:r w:rsidR="00492C0C">
          <w:rPr>
            <w:rFonts w:ascii="Arial" w:hAnsi="Arial" w:cs="Arial"/>
            <w:i/>
            <w:iCs/>
            <w:sz w:val="21"/>
            <w:szCs w:val="21"/>
          </w:rPr>
          <w:t xml:space="preserve"> </w:t>
        </w:r>
        <w:r w:rsidR="00492C0C" w:rsidRPr="00492C0C">
          <w:rPr>
            <w:rFonts w:ascii="Arial" w:hAnsi="Arial" w:cs="Arial"/>
            <w:sz w:val="21"/>
            <w:szCs w:val="21"/>
            <w:rPrChange w:id="709" w:author="Tammy Meek (ESO)" w:date="2024-05-01T10:43:00Z">
              <w:rPr>
                <w:rFonts w:ascii="Arial" w:hAnsi="Arial" w:cs="Arial"/>
                <w:i/>
                <w:iCs/>
                <w:sz w:val="21"/>
                <w:szCs w:val="21"/>
              </w:rPr>
            </w:rPrChange>
          </w:rPr>
          <w:t>and in the</w:t>
        </w:r>
        <w:r w:rsidR="00492C0C">
          <w:rPr>
            <w:rFonts w:ascii="Arial" w:hAnsi="Arial" w:cs="Arial"/>
            <w:i/>
            <w:iCs/>
            <w:sz w:val="21"/>
            <w:szCs w:val="21"/>
          </w:rPr>
          <w:t xml:space="preserve"> </w:t>
        </w:r>
      </w:ins>
      <w:ins w:id="710" w:author="Tammy Meek (ESO)" w:date="2024-05-02T10:32:00Z">
        <w:r w:rsidR="00362AAE" w:rsidRPr="00362AAE">
          <w:rPr>
            <w:rFonts w:ascii="Arial" w:hAnsi="Arial" w:cs="Arial"/>
            <w:i/>
            <w:iCs/>
            <w:sz w:val="21"/>
            <w:szCs w:val="21"/>
          </w:rPr>
          <w:t>ESO Licence</w:t>
        </w:r>
      </w:ins>
      <w:r w:rsidR="00C6386D">
        <w:rPr>
          <w:rFonts w:ascii="Arial" w:hAnsi="Arial" w:cs="Arial"/>
          <w:sz w:val="21"/>
          <w:szCs w:val="21"/>
        </w:rPr>
        <w:t>.</w:t>
      </w:r>
    </w:p>
    <w:p w14:paraId="75A43562" w14:textId="77777777" w:rsidR="009C1403" w:rsidRDefault="009C1403">
      <w:pPr>
        <w:widowControl/>
        <w:rPr>
          <w:sz w:val="24"/>
          <w:szCs w:val="24"/>
        </w:rPr>
        <w:sectPr w:rsidR="009C1403" w:rsidSect="006C7961">
          <w:pgSz w:w="11904" w:h="16834"/>
          <w:pgMar w:top="1440" w:right="2034" w:bottom="508" w:left="1550" w:header="720" w:footer="720" w:gutter="0"/>
          <w:cols w:space="720"/>
          <w:noEndnote/>
        </w:sectPr>
      </w:pPr>
    </w:p>
    <w:p w14:paraId="37A0EAE3" w14:textId="11D16D7A"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39"/>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0"/>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the </w:t>
      </w:r>
      <w:r>
        <w:rPr>
          <w:rFonts w:ascii="Arial" w:hAnsi="Arial" w:cs="Arial"/>
          <w:i/>
          <w:iCs/>
          <w:sz w:val="21"/>
          <w:szCs w:val="21"/>
        </w:rPr>
        <w:t xml:space="preserve">MITS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69FA427A"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del w:id="711" w:author="Tammy Meek (ESO)" w:date="2024-05-01T11:07:00Z">
        <w:r w:rsidDel="009B7408">
          <w:rPr>
            <w:rFonts w:ascii="Arial" w:hAnsi="Arial" w:cs="Arial"/>
            <w:spacing w:val="-7"/>
            <w:sz w:val="21"/>
            <w:szCs w:val="21"/>
          </w:rPr>
          <w:delText>NGESO</w:delText>
        </w:r>
      </w:del>
      <w:ins w:id="712" w:author="Tammy Meek (ESO)" w:date="2024-05-01T11:07:00Z">
        <w:r w:rsidR="009B7408">
          <w:rPr>
            <w:rFonts w:ascii="Arial" w:hAnsi="Arial" w:cs="Arial"/>
            <w:spacing w:val="-7"/>
            <w:sz w:val="21"/>
            <w:szCs w:val="21"/>
          </w:rPr>
          <w:t xml:space="preserve">the </w:t>
        </w:r>
      </w:ins>
      <w:ins w:id="713" w:author="Tammy Meek (ESO)" w:date="2024-05-02T10:34:00Z">
        <w:r w:rsidR="00362AAE" w:rsidRPr="00362AAE">
          <w:rPr>
            <w:rFonts w:ascii="Arial" w:hAnsi="Arial" w:cs="Arial"/>
            <w:i/>
            <w:iCs/>
            <w:spacing w:val="-7"/>
            <w:sz w:val="21"/>
            <w:szCs w:val="21"/>
          </w:rPr>
          <w:t>ISOP</w:t>
        </w:r>
      </w:ins>
      <w:r>
        <w:rPr>
          <w:rFonts w:ascii="Arial" w:hAnsi="Arial" w:cs="Arial"/>
          <w:spacing w:val="-7"/>
          <w:sz w:val="21"/>
          <w:szCs w:val="21"/>
        </w:rPr>
        <w:t xml:space="preserve"> adjust from time to time to meet the security and quality requirements of this Standard.</w:t>
      </w:r>
    </w:p>
    <w:p w14:paraId="127BE010" w14:textId="6F995781" w:rsidR="009C1403" w:rsidRDefault="0046730A">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8" behindDoc="0" locked="0" layoutInCell="0" allowOverlap="1" wp14:anchorId="5F289BD0" wp14:editId="7E4C2218">
                <wp:simplePos x="0" y="0"/>
                <wp:positionH relativeFrom="page">
                  <wp:posOffset>1051560</wp:posOffset>
                </wp:positionH>
                <wp:positionV relativeFrom="page">
                  <wp:posOffset>7416800</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092" type="#_x0000_t202" style="position:absolute;left:0;text-align:left;margin-left:82.8pt;margin-top:584pt;width:119pt;height:12.5pt;z-index:25165831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available.</w:t>
      </w:r>
    </w:p>
    <w:p w14:paraId="354F72EC" w14:textId="68BEE460" w:rsidR="009C1403" w:rsidRDefault="0046730A">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9" behindDoc="0" locked="0" layoutInCell="0" allowOverlap="1" wp14:anchorId="33EE5574" wp14:editId="1CB51520">
                <wp:simplePos x="0" y="0"/>
                <wp:positionH relativeFrom="page">
                  <wp:posOffset>1054735</wp:posOffset>
                </wp:positionH>
                <wp:positionV relativeFrom="page">
                  <wp:posOffset>8573135</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093" type="#_x0000_t202" style="position:absolute;left:0;text-align:left;margin-left:83.05pt;margin-top:675.05pt;width:145.45pt;height:35pt;z-index:25165831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Unacceptable Sub-Synchronous Oscillations are Sub-Synchronous Oscillations with the relevant modes of oscillation having negative or insufficient net damping. Unacceptable Sub</w:t>
      </w:r>
      <w:r w:rsidR="00C6386D">
        <w:rPr>
          <w:rFonts w:ascii="Arial" w:hAnsi="Arial" w:cs="Arial"/>
          <w:i/>
          <w:iCs/>
          <w:spacing w:val="-4"/>
          <w:sz w:val="21"/>
          <w:szCs w:val="21"/>
        </w:rPr>
        <w:t>-</w:t>
      </w:r>
      <w:r w:rsidR="00C6386D">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77777777" w:rsidR="009C1403" w:rsidRDefault="009C1403">
      <w:pPr>
        <w:widowControl/>
        <w:rPr>
          <w:sz w:val="24"/>
          <w:szCs w:val="24"/>
        </w:rPr>
        <w:sectPr w:rsidR="009C1403" w:rsidSect="006C7961">
          <w:type w:val="continuous"/>
          <w:pgSz w:w="11904" w:h="16834"/>
          <w:pgMar w:top="1440" w:right="2104" w:bottom="508" w:left="4920" w:header="720" w:footer="720" w:gutter="0"/>
          <w:cols w:space="720"/>
          <w:noEndnote/>
        </w:sectPr>
      </w:pPr>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lastRenderedPageBreak/>
        <w:t xml:space="preserve">Unacceptable Voltage Conditions </w:t>
      </w:r>
      <w:ins w:id="714" w:author="Tammy Meek (ESO)" w:date="2024-05-01T11:09:00Z">
        <w:r w:rsidR="0046730A">
          <w:rPr>
            <w:rFonts w:ascii="Arial" w:hAnsi="Arial" w:cs="Arial"/>
            <w:sz w:val="21"/>
            <w:szCs w:val="21"/>
          </w:rPr>
          <w:t xml:space="preserve"> </w:t>
        </w:r>
      </w:ins>
      <w:r>
        <w:rPr>
          <w:rFonts w:ascii="Arial" w:hAnsi="Arial" w:cs="Arial"/>
          <w:sz w:val="21"/>
          <w:szCs w:val="21"/>
        </w:rPr>
        <w:t xml:space="preserve">Voltages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77777777"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r>
        <w:rPr>
          <w:rFonts w:ascii="Arial" w:hAnsi="Arial" w:cs="Arial"/>
          <w:i/>
          <w:iCs/>
          <w:sz w:val="21"/>
          <w:szCs w:val="21"/>
        </w:rPr>
        <w:t xml:space="preserve">transmission licensee </w:t>
      </w:r>
      <w:r>
        <w:rPr>
          <w:rFonts w:ascii="Arial" w:hAnsi="Arial" w:cs="Arial"/>
          <w:sz w:val="21"/>
          <w:szCs w:val="21"/>
        </w:rPr>
        <w:t>comprising:</w:t>
      </w:r>
    </w:p>
    <w:p w14:paraId="25A39967" w14:textId="77777777" w:rsidR="009C1403" w:rsidRDefault="00C6386D">
      <w:pPr>
        <w:numPr>
          <w:ilvl w:val="0"/>
          <w:numId w:val="41"/>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2"/>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3"/>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1"/>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r>
        <w:rPr>
          <w:rFonts w:ascii="Arial" w:hAnsi="Arial" w:cs="Arial"/>
          <w:spacing w:val="-4"/>
          <w:sz w:val="21"/>
          <w:szCs w:val="21"/>
        </w:rPr>
        <w:t>equipment;</w:t>
      </w:r>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do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rsidSect="006C7961">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w:lastRenderedPageBreak/>
              <mc:AlternateContent>
                <mc:Choice Requires="wps">
                  <w:drawing>
                    <wp:anchor distT="0" distB="0" distL="0" distR="0" simplePos="0" relativeHeight="251658320"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094" type="#_x0000_t202" style="position:absolute;left:0;text-align:left;margin-left:72.5pt;margin-top:796.5pt;width:450.7pt;height:15pt;z-index:251658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77777777"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 xml:space="preserve">transmission licensee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Where progressive, fast or slow voltage decrease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and that at the end of the </w:t>
      </w:r>
      <w:r>
        <w:rPr>
          <w:rFonts w:ascii="Arial" w:hAnsi="Arial" w:cs="Arial"/>
          <w:i/>
          <w:iCs/>
          <w:sz w:val="21"/>
          <w:szCs w:val="21"/>
        </w:rPr>
        <w:t xml:space="preserve">transient time phase </w:t>
      </w:r>
      <w:r>
        <w:rPr>
          <w:rFonts w:ascii="Arial" w:hAnsi="Arial" w:cs="Arial"/>
          <w:sz w:val="21"/>
          <w:szCs w:val="21"/>
        </w:rPr>
        <w:t>after the event.</w:t>
      </w:r>
    </w:p>
    <w:p w14:paraId="7445E9AB" w14:textId="77777777" w:rsidR="009C1403" w:rsidRDefault="009C1403">
      <w:pPr>
        <w:widowControl/>
        <w:rPr>
          <w:sz w:val="24"/>
          <w:szCs w:val="24"/>
        </w:rPr>
        <w:sectPr w:rsidR="009C1403" w:rsidSect="006C7961">
          <w:pgSz w:w="11904" w:h="16834"/>
          <w:pgMar w:top="1440" w:right="2025" w:bottom="508" w:left="1559" w:header="720" w:footer="720" w:gutter="0"/>
          <w:cols w:space="720"/>
          <w:noEndnote/>
        </w:sectPr>
      </w:pPr>
    </w:p>
    <w:p w14:paraId="3922495F" w14:textId="20326A84" w:rsidR="009C1403" w:rsidRDefault="00C6386D">
      <w:pPr>
        <w:tabs>
          <w:tab w:val="right" w:pos="9000"/>
        </w:tabs>
        <w:kinsoku w:val="0"/>
        <w:overflowPunct w:val="0"/>
        <w:autoSpaceDE/>
        <w:autoSpaceDN/>
        <w:adjustRightInd/>
        <w:spacing w:before="16" w:line="327" w:lineRule="exact"/>
        <w:textAlignment w:val="baseline"/>
        <w:rPr>
          <w:rFonts w:ascii="Arial" w:hAnsi="Arial" w:cs="Arial"/>
          <w:b/>
          <w:bCs/>
          <w:sz w:val="29"/>
          <w:szCs w:val="29"/>
        </w:rPr>
      </w:pPr>
      <w:r>
        <w:rPr>
          <w:rFonts w:ascii="Arial" w:hAnsi="Arial" w:cs="Arial"/>
          <w:b/>
          <w:bCs/>
          <w:sz w:val="29"/>
          <w:szCs w:val="29"/>
        </w:rPr>
        <w:lastRenderedPageBreak/>
        <w:t>Appendix A</w:t>
      </w:r>
      <w:r>
        <w:rPr>
          <w:rFonts w:ascii="Arial" w:hAnsi="Arial" w:cs="Arial"/>
          <w:b/>
          <w:bCs/>
          <w:sz w:val="29"/>
          <w:szCs w:val="29"/>
        </w:rPr>
        <w:tab/>
        <w:t>Recommended Substation Configuration and</w:t>
      </w:r>
    </w:p>
    <w:p w14:paraId="7365A2D7" w14:textId="77777777" w:rsidR="009C1403" w:rsidRDefault="00C6386D">
      <w:pPr>
        <w:kinsoku w:val="0"/>
        <w:overflowPunct w:val="0"/>
        <w:autoSpaceDE/>
        <w:autoSpaceDN/>
        <w:adjustRightInd/>
        <w:spacing w:line="327" w:lineRule="exact"/>
        <w:ind w:left="2448"/>
        <w:textAlignment w:val="baseline"/>
        <w:rPr>
          <w:rFonts w:ascii="Arial" w:hAnsi="Arial" w:cs="Arial"/>
          <w:b/>
          <w:bCs/>
          <w:spacing w:val="-4"/>
          <w:sz w:val="29"/>
          <w:szCs w:val="29"/>
        </w:rPr>
      </w:pP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In accordance with the planning criteria for generation connection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may be selected to either);</w:t>
      </w:r>
    </w:p>
    <w:p w14:paraId="688C24C0" w14:textId="77777777" w:rsidR="009C1403" w:rsidRDefault="009C1403">
      <w:pPr>
        <w:widowControl/>
        <w:rPr>
          <w:sz w:val="24"/>
          <w:szCs w:val="24"/>
        </w:rPr>
        <w:sectPr w:rsidR="009C1403" w:rsidSect="006C7961">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lastRenderedPageBreak/>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may be selected to either);</w:t>
      </w:r>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sections to permit the requirements of paragraphs 2.6, 4.6 and 4.9 to be met;</w:t>
      </w:r>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In accordance with the planning criteria for demand connection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substation. The choice and need for the extendibility will depend on the circumstances as perceived in the planning time phase.</w:t>
      </w:r>
    </w:p>
    <w:p w14:paraId="3E169947" w14:textId="77777777" w:rsidR="009C1403" w:rsidRDefault="009C1403">
      <w:pPr>
        <w:widowControl/>
        <w:rPr>
          <w:sz w:val="24"/>
          <w:szCs w:val="24"/>
        </w:rPr>
        <w:sectPr w:rsidR="009C1403" w:rsidSect="006C7961">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lastRenderedPageBreak/>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generation connection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rsidSect="006C7961">
          <w:pgSz w:w="11904" w:h="16834"/>
          <w:pgMar w:top="1420" w:right="1402" w:bottom="508" w:left="1422" w:header="720" w:footer="720" w:gutter="0"/>
          <w:cols w:space="720"/>
          <w:noEndnote/>
        </w:sectPr>
      </w:pPr>
    </w:p>
    <w:p w14:paraId="4D3D10C9" w14:textId="31AF03EF" w:rsidR="009C1403" w:rsidRDefault="00C6386D">
      <w:pPr>
        <w:kinsoku w:val="0"/>
        <w:overflowPunct w:val="0"/>
        <w:autoSpaceDE/>
        <w:autoSpaceDN/>
        <w:adjustRightInd/>
        <w:spacing w:before="20" w:line="276" w:lineRule="exact"/>
        <w:ind w:left="720"/>
        <w:textAlignment w:val="baseline"/>
        <w:rPr>
          <w:rFonts w:ascii="Arial" w:hAnsi="Arial" w:cs="Arial"/>
          <w:spacing w:val="1"/>
          <w:sz w:val="24"/>
          <w:szCs w:val="24"/>
        </w:rPr>
      </w:pPr>
      <w:r>
        <w:rPr>
          <w:rFonts w:ascii="Arial" w:hAnsi="Arial" w:cs="Arial"/>
          <w:spacing w:val="1"/>
          <w:sz w:val="24"/>
          <w:szCs w:val="24"/>
        </w:rPr>
        <w:lastRenderedPageBreak/>
        <w:t xml:space="preserve">A.11.1 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77777777" w:rsidR="009C1403" w:rsidRDefault="00C6386D">
      <w:pPr>
        <w:kinsoku w:val="0"/>
        <w:overflowPunct w:val="0"/>
        <w:autoSpaceDE/>
        <w:autoSpaceDN/>
        <w:adjustRightInd/>
        <w:spacing w:before="286" w:line="276" w:lineRule="exact"/>
        <w:ind w:left="720"/>
        <w:textAlignment w:val="baseline"/>
        <w:rPr>
          <w:rFonts w:ascii="Arial" w:hAnsi="Arial" w:cs="Arial"/>
          <w:spacing w:val="-1"/>
          <w:sz w:val="24"/>
          <w:szCs w:val="24"/>
        </w:rPr>
      </w:pPr>
      <w:r>
        <w:rPr>
          <w:rFonts w:ascii="Arial" w:hAnsi="Arial" w:cs="Arial"/>
          <w:spacing w:val="-1"/>
          <w:sz w:val="24"/>
          <w:szCs w:val="24"/>
        </w:rPr>
        <w:t xml:space="preserve">A.11.2 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may be selected to either);</w:t>
      </w:r>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energised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r>
        <w:rPr>
          <w:rFonts w:ascii="Arial" w:hAnsi="Arial" w:cs="Arial"/>
          <w:sz w:val="24"/>
          <w:szCs w:val="24"/>
        </w:rPr>
        <w:t>design;</w:t>
      </w:r>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may be selected to either);</w:t>
      </w:r>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sections to permit the requirements of Section 7 to be met;</w:t>
      </w:r>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rsidSect="006C7961">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lastRenderedPageBreak/>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rsidSect="006C7961">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w:lastRenderedPageBreak/>
        <mc:AlternateContent>
          <mc:Choice Requires="wps">
            <w:drawing>
              <wp:anchor distT="0" distB="0" distL="0" distR="0" simplePos="0" relativeHeight="251658321"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095" type="#_x0000_t202" style="position:absolute;left:0;text-align:left;margin-left:71.2pt;margin-top:71.55pt;width:454pt;height:16.75pt;z-index:25165832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77777777"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i/>
          <w:iCs/>
          <w:sz w:val="24"/>
          <w:szCs w:val="24"/>
        </w:rPr>
        <w:t xml:space="preserve">transmission licensee </w:t>
      </w:r>
      <w:r>
        <w:rPr>
          <w:rFonts w:ascii="Arial" w:hAnsi="Arial" w:cs="Arial"/>
          <w:sz w:val="24"/>
          <w:szCs w:val="24"/>
        </w:rPr>
        <w:t xml:space="preserve">when </w:t>
      </w:r>
      <w:r>
        <w:rPr>
          <w:rFonts w:ascii="Arial" w:hAnsi="Arial" w:cs="Arial"/>
          <w:i/>
          <w:iCs/>
          <w:sz w:val="24"/>
          <w:szCs w:val="24"/>
        </w:rPr>
        <w:t xml:space="preserve">onshore </w:t>
      </w:r>
      <w:r>
        <w:rPr>
          <w:rFonts w:ascii="Arial" w:hAnsi="Arial" w:cs="Arial"/>
          <w:sz w:val="24"/>
          <w:szCs w:val="24"/>
        </w:rPr>
        <w:t>t</w:t>
      </w:r>
      <w:r>
        <w:rPr>
          <w:rFonts w:ascii="Arial" w:hAnsi="Arial" w:cs="Arial"/>
          <w:i/>
          <w:iCs/>
          <w:sz w:val="24"/>
          <w:szCs w:val="24"/>
        </w:rPr>
        <w:t xml:space="preserve">ransmission circuits </w:t>
      </w:r>
      <w:r>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part of the </w:t>
      </w:r>
      <w:r>
        <w:rPr>
          <w:rFonts w:ascii="Arial" w:hAnsi="Arial" w:cs="Arial"/>
          <w:i/>
          <w:iCs/>
          <w:sz w:val="24"/>
          <w:szCs w:val="24"/>
        </w:rPr>
        <w:t>MITS</w:t>
      </w:r>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r>
        <w:rPr>
          <w:rFonts w:ascii="Arial" w:hAnsi="Arial" w:cs="Arial"/>
          <w:b/>
          <w:bCs/>
          <w:i/>
          <w:iCs/>
          <w:sz w:val="24"/>
          <w:szCs w:val="24"/>
        </w:rPr>
        <w:t>Supergrid</w:t>
      </w:r>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supergrid</w:t>
      </w:r>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be located at more than three individual sites;</w:t>
      </w:r>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r>
        <w:rPr>
          <w:rFonts w:ascii="Arial" w:hAnsi="Arial" w:cs="Arial"/>
          <w:sz w:val="24"/>
          <w:szCs w:val="24"/>
        </w:rPr>
        <w:t>are within the same substation such that only one authorised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rsidSect="006C7961">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lastRenderedPageBreak/>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voltage windings in its construction shall be considered as single transformer.</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the limits of good planning. The majority of 132 kV circuits do not reach this limit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B.11 The normal operating procedure or protective gear operation for making dead any 132 kV circuit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t>B.13 No item of equipment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3EB36081"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B.13.2 Points of isolation on a circuit within an agreed reasonable walking distance to permit the efficient and effective use of one authorised</w:t>
      </w:r>
    </w:p>
    <w:p w14:paraId="0289F8C1" w14:textId="77777777" w:rsidR="009C1403" w:rsidRDefault="009C1403">
      <w:pPr>
        <w:widowControl/>
        <w:rPr>
          <w:sz w:val="24"/>
          <w:szCs w:val="24"/>
        </w:rPr>
        <w:sectPr w:rsidR="009C1403" w:rsidSect="006C7961">
          <w:pgSz w:w="11904" w:h="16834"/>
          <w:pgMar w:top="1440" w:right="1405" w:bottom="508" w:left="1419" w:header="720" w:footer="720" w:gutter="0"/>
          <w:cols w:space="720"/>
          <w:noEndnote/>
        </w:sectPr>
      </w:pPr>
    </w:p>
    <w:p w14:paraId="0218A6F6" w14:textId="07DED269" w:rsidR="009C1403" w:rsidRDefault="00C6386D">
      <w:pPr>
        <w:kinsoku w:val="0"/>
        <w:overflowPunct w:val="0"/>
        <w:autoSpaceDE/>
        <w:autoSpaceDN/>
        <w:adjustRightInd/>
        <w:spacing w:before="11" w:line="273" w:lineRule="exact"/>
        <w:ind w:left="864"/>
        <w:jc w:val="both"/>
        <w:textAlignment w:val="baseline"/>
        <w:rPr>
          <w:rFonts w:ascii="Arial" w:hAnsi="Arial" w:cs="Arial"/>
          <w:sz w:val="24"/>
          <w:szCs w:val="24"/>
        </w:rPr>
      </w:pPr>
      <w:r>
        <w:rPr>
          <w:rFonts w:ascii="Arial" w:hAnsi="Arial" w:cs="Arial"/>
          <w:sz w:val="24"/>
          <w:szCs w:val="24"/>
        </w:rPr>
        <w:lastRenderedPageBreak/>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normally-open isolator may be counted as an isolating facility for the equipment on either side of it. An example of this is an isolator in the route of a circuit bridging two </w:t>
      </w:r>
      <w:r>
        <w:rPr>
          <w:rFonts w:ascii="Arial" w:hAnsi="Arial" w:cs="Arial"/>
          <w:i/>
          <w:iCs/>
          <w:sz w:val="24"/>
          <w:szCs w:val="24"/>
        </w:rPr>
        <w:t xml:space="preserve">supergrid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rsidSect="006C7961">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r>
        <w:rPr>
          <w:rFonts w:ascii="Arial" w:hAnsi="Arial" w:cs="Arial"/>
          <w:b/>
          <w:bCs/>
          <w:sz w:val="24"/>
          <w:szCs w:val="24"/>
        </w:rPr>
        <w:t>Availability Factors</w:t>
      </w:r>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C.3.1 For stations powered by wind, wave, or tides, A</w:t>
      </w:r>
      <w:r>
        <w:rPr>
          <w:rFonts w:ascii="Arial" w:hAnsi="Arial" w:cs="Arial"/>
          <w:sz w:val="16"/>
          <w:szCs w:val="16"/>
        </w:rPr>
        <w:t xml:space="preserve">T </w:t>
      </w:r>
      <w:r>
        <w:rPr>
          <w:rFonts w:ascii="Arial" w:hAnsi="Arial" w:cs="Arial"/>
          <w:sz w:val="24"/>
          <w:szCs w:val="24"/>
        </w:rPr>
        <w:t xml:space="preserve">= 0. This zero factor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4E019BE6"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ins w:id="715" w:author="Tammy Meek (ESO)" w:date="2024-05-01T12:04:00Z">
        <w:r w:rsidR="001108F3">
          <w:rPr>
            <w:rFonts w:ascii="Arial" w:hAnsi="Arial" w:cs="Arial"/>
            <w:sz w:val="24"/>
            <w:szCs w:val="24"/>
          </w:rPr>
          <w:t xml:space="preserve">the </w:t>
        </w:r>
      </w:ins>
      <w:ins w:id="716" w:author="Tammy Meek (ESO)" w:date="2024-05-02T10:34:00Z">
        <w:r w:rsidR="00362AAE" w:rsidRPr="00362AAE">
          <w:rPr>
            <w:rFonts w:ascii="Arial" w:hAnsi="Arial" w:cs="Arial"/>
            <w:i/>
            <w:iCs/>
            <w:sz w:val="24"/>
            <w:szCs w:val="24"/>
          </w:rPr>
          <w:t>ISOP</w:t>
        </w:r>
      </w:ins>
      <w:del w:id="717" w:author="Tammy Meek (ESO)" w:date="2024-05-01T12:04:00Z">
        <w:r w:rsidDel="001108F3">
          <w:rPr>
            <w:rFonts w:ascii="Arial" w:hAnsi="Arial" w:cs="Arial"/>
            <w:sz w:val="24"/>
            <w:szCs w:val="24"/>
          </w:rPr>
          <w:delText>NGESO</w:delText>
        </w:r>
      </w:del>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non-contributory.</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pt;height:19.65pt" o:ole="" fillcolor="window">
            <v:imagedata r:id="rId28" o:title=""/>
          </v:shape>
          <o:OLEObject Type="Embed" ProgID="Equation.3" ShapeID="_x0000_i1025" DrawAspect="Content" ObjectID="_1777719899" r:id="rId29"/>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Where</w:t>
      </w:r>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1.9pt;height:61.7pt" o:ole="" fillcolor="red">
            <v:imagedata r:id="rId30" o:title=""/>
          </v:shape>
          <o:OLEObject Type="Embed" ProgID="Equation.3" ShapeID="_x0000_i1026" DrawAspect="Content" ObjectID="_1777719900" r:id="rId31"/>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605597">
        <w:tc>
          <w:tcPr>
            <w:tcW w:w="567" w:type="dxa"/>
          </w:tcPr>
          <w:p w14:paraId="4502CC48" w14:textId="77777777" w:rsidR="00A056AE" w:rsidRPr="00A056AE" w:rsidRDefault="00A056AE" w:rsidP="00605597">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5.9pt;height:19.65pt" o:ole="" fillcolor="window">
                  <v:imagedata r:id="rId32" o:title=""/>
                </v:shape>
                <o:OLEObject Type="Embed" ProgID="Equation.3" ShapeID="_x0000_i1027" DrawAspect="Content" ObjectID="_1777719901" r:id="rId33"/>
              </w:object>
            </w:r>
          </w:p>
        </w:tc>
        <w:tc>
          <w:tcPr>
            <w:tcW w:w="425" w:type="dxa"/>
          </w:tcPr>
          <w:p w14:paraId="1763D128" w14:textId="77777777" w:rsidR="00A056AE" w:rsidRPr="00A056AE" w:rsidRDefault="00A056AE" w:rsidP="00605597">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605597">
            <w:pPr>
              <w:spacing w:after="120"/>
              <w:rPr>
                <w:rFonts w:ascii="Arial" w:hAnsi="Arial" w:cs="Arial"/>
                <w:sz w:val="24"/>
                <w:szCs w:val="24"/>
              </w:rPr>
            </w:pPr>
            <w:r w:rsidRPr="00A056AE">
              <w:rPr>
                <w:rFonts w:ascii="Arial" w:hAnsi="Arial" w:cs="Arial"/>
                <w:sz w:val="24"/>
                <w:szCs w:val="24"/>
              </w:rPr>
              <w:t xml:space="preserve">the output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605597">
        <w:tc>
          <w:tcPr>
            <w:tcW w:w="567" w:type="dxa"/>
          </w:tcPr>
          <w:p w14:paraId="5F8FF22A" w14:textId="77777777" w:rsidR="00A056AE" w:rsidRPr="00A056AE" w:rsidRDefault="00A056AE" w:rsidP="00605597">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5.9pt;height:15.9pt" o:ole="" fillcolor="window">
                  <v:imagedata r:id="rId34" o:title=""/>
                </v:shape>
                <o:OLEObject Type="Embed" ProgID="Equation.3" ShapeID="_x0000_i1028" DrawAspect="Content" ObjectID="_1777719902" r:id="rId35"/>
              </w:object>
            </w:r>
          </w:p>
        </w:tc>
        <w:tc>
          <w:tcPr>
            <w:tcW w:w="425" w:type="dxa"/>
          </w:tcPr>
          <w:p w14:paraId="304A0E20" w14:textId="77777777" w:rsidR="00A056AE" w:rsidRPr="00A056AE" w:rsidRDefault="00A056AE" w:rsidP="00605597">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605597">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605597">
        <w:tc>
          <w:tcPr>
            <w:tcW w:w="567" w:type="dxa"/>
          </w:tcPr>
          <w:p w14:paraId="1625FC75" w14:textId="77777777" w:rsidR="00A056AE" w:rsidRPr="00A056AE" w:rsidRDefault="00A056AE" w:rsidP="00605597">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5.9pt;height:19.65pt" o:ole="" fillcolor="window">
                  <v:imagedata r:id="rId36" o:title=""/>
                </v:shape>
                <o:OLEObject Type="Embed" ProgID="Equation.3" ShapeID="_x0000_i1029" DrawAspect="Content" ObjectID="_1777719903" r:id="rId37"/>
              </w:object>
            </w:r>
          </w:p>
        </w:tc>
        <w:tc>
          <w:tcPr>
            <w:tcW w:w="425" w:type="dxa"/>
          </w:tcPr>
          <w:p w14:paraId="4A52C150" w14:textId="77777777" w:rsidR="00A056AE" w:rsidRPr="00A056AE" w:rsidRDefault="00A056AE" w:rsidP="00605597">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605597">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605597">
        <w:tc>
          <w:tcPr>
            <w:tcW w:w="567" w:type="dxa"/>
          </w:tcPr>
          <w:p w14:paraId="68605974" w14:textId="77777777" w:rsidR="00A056AE" w:rsidRPr="00A056AE" w:rsidRDefault="00A056AE" w:rsidP="00605597">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19.65pt;height:19.65pt" o:ole="" fillcolor="window">
                  <v:imagedata r:id="rId38" o:title=""/>
                </v:shape>
                <o:OLEObject Type="Embed" ProgID="Equation.3" ShapeID="_x0000_i1030" DrawAspect="Content" ObjectID="_1777719904" r:id="rId39"/>
              </w:object>
            </w:r>
          </w:p>
        </w:tc>
        <w:tc>
          <w:tcPr>
            <w:tcW w:w="425" w:type="dxa"/>
          </w:tcPr>
          <w:p w14:paraId="5354AFC6" w14:textId="77777777" w:rsidR="00A056AE" w:rsidRPr="00A056AE" w:rsidRDefault="00A056AE" w:rsidP="00605597">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605597">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605597">
        <w:tc>
          <w:tcPr>
            <w:tcW w:w="567" w:type="dxa"/>
          </w:tcPr>
          <w:p w14:paraId="167DEBD8" w14:textId="77777777" w:rsidR="00A056AE" w:rsidRPr="00A056AE" w:rsidRDefault="00A056AE" w:rsidP="00605597">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0.3pt;height:15.9pt" o:ole="" fillcolor="window">
                  <v:imagedata r:id="rId40" o:title=""/>
                </v:shape>
                <o:OLEObject Type="Embed" ProgID="Equation.3" ShapeID="_x0000_i1031" DrawAspect="Content" ObjectID="_1777719905" r:id="rId41"/>
              </w:object>
            </w:r>
          </w:p>
        </w:tc>
        <w:tc>
          <w:tcPr>
            <w:tcW w:w="425" w:type="dxa"/>
          </w:tcPr>
          <w:p w14:paraId="77CD6D45" w14:textId="77777777" w:rsidR="00A056AE" w:rsidRPr="00A056AE" w:rsidRDefault="00A056AE" w:rsidP="00605597">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605597">
            <w:pPr>
              <w:spacing w:after="120"/>
              <w:rPr>
                <w:rFonts w:ascii="Arial" w:hAnsi="Arial" w:cs="Arial"/>
                <w:sz w:val="24"/>
                <w:szCs w:val="24"/>
              </w:rPr>
            </w:pPr>
            <w:r w:rsidRPr="00A056AE">
              <w:rPr>
                <w:rFonts w:ascii="Arial" w:hAnsi="Arial" w:cs="Arial"/>
                <w:sz w:val="24"/>
                <w:szCs w:val="24"/>
              </w:rPr>
              <w:t xml:space="preserve">the active power demand at the </w:t>
            </w:r>
            <w:r w:rsidRPr="00A056AE">
              <w:rPr>
                <w:rFonts w:ascii="Arial" w:hAnsi="Arial" w:cs="Arial"/>
                <w:i/>
                <w:sz w:val="24"/>
                <w:szCs w:val="24"/>
              </w:rPr>
              <w:t>j</w:t>
            </w:r>
            <w:r w:rsidRPr="00A056AE">
              <w:rPr>
                <w:rFonts w:ascii="Arial" w:hAnsi="Arial" w:cs="Arial"/>
                <w:sz w:val="24"/>
                <w:szCs w:val="24"/>
              </w:rPr>
              <w:t xml:space="preserve">th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6C7961">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w:lastRenderedPageBreak/>
        <mc:AlternateContent>
          <mc:Choice Requires="wps">
            <w:drawing>
              <wp:anchor distT="0" distB="0" distL="0" distR="0" simplePos="0" relativeHeight="251658322"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096" type="#_x0000_t202" style="position:absolute;left:0;text-align:left;margin-left:71.6pt;margin-top:71.55pt;width:454pt;height:19.2pt;z-index:25165832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is then applied by:</w:t>
      </w:r>
      <w:r>
        <w:rPr>
          <w:rFonts w:ascii="Arial" w:hAnsi="Arial" w:cs="Arial"/>
          <w:sz w:val="24"/>
          <w:szCs w:val="24"/>
        </w:rPr>
        <w:noBreakHyphen/>
      </w:r>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ACS peak demand</w:t>
      </w:r>
      <w:r>
        <w:rPr>
          <w:rFonts w:ascii="Arial" w:hAnsi="Arial" w:cs="Arial"/>
          <w:sz w:val="22"/>
          <w:szCs w:val="22"/>
        </w:rPr>
        <w:t>;</w:t>
      </w:r>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ACS peak demand</w:t>
      </w:r>
      <w:r>
        <w:rPr>
          <w:rFonts w:ascii="Arial" w:hAnsi="Arial" w:cs="Arial"/>
          <w:sz w:val="22"/>
          <w:szCs w:val="22"/>
        </w:rPr>
        <w:t>;</w:t>
      </w:r>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D.5;</w:t>
      </w:r>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rsidSect="006C7961">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w:lastRenderedPageBreak/>
        <mc:AlternateContent>
          <mc:Choice Requires="wps">
            <w:drawing>
              <wp:anchor distT="0" distB="0" distL="0" distR="0" simplePos="0" relativeHeight="251658323"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097" type="#_x0000_t202" style="position:absolute;margin-left:71.1pt;margin-top:72.2pt;width:454pt;height:13.95pt;z-index:25165832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6.1pt;height:37.4pt" o:ole="" fillcolor="window">
            <v:imagedata r:id="rId42" o:title=""/>
          </v:shape>
          <o:OLEObject Type="Embed" ProgID="Equation.3" ShapeID="_x0000_i1032" DrawAspect="Content" ObjectID="_1777719906" r:id="rId43"/>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339"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r>
              <w:rPr>
                <w:i/>
                <w:iCs/>
                <w:sz w:val="24"/>
                <w:szCs w:val="24"/>
              </w:rPr>
              <w:t>k</w:t>
            </w:r>
            <w:r>
              <w:rPr>
                <w:i/>
                <w:iCs/>
                <w:sz w:val="24"/>
                <w:szCs w:val="24"/>
                <w:vertAlign w:val="subscript"/>
              </w:rPr>
              <w:t>d</w:t>
            </w:r>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r>
              <w:rPr>
                <w:i/>
                <w:iCs/>
                <w:sz w:val="24"/>
                <w:szCs w:val="24"/>
              </w:rPr>
              <w:t>k</w:t>
            </w:r>
            <w:r>
              <w:rPr>
                <w:i/>
                <w:iCs/>
                <w:sz w:val="24"/>
                <w:szCs w:val="24"/>
                <w:vertAlign w:val="subscript"/>
              </w:rPr>
              <w:t>d</w:t>
            </w:r>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rsidSect="006C7961">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w:lastRenderedPageBreak/>
        <mc:AlternateContent>
          <mc:Choice Requires="wps">
            <w:drawing>
              <wp:anchor distT="0" distB="0" distL="0" distR="0" simplePos="0" relativeHeight="251658324"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098" type="#_x0000_t202" style="position:absolute;left:0;text-align:left;margin-left:100.1pt;margin-top:108.4pt;width:17.9pt;height:31.2pt;z-index:2516583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5"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099" type="#_x0000_t202" style="position:absolute;left:0;text-align:left;margin-left:100.1pt;margin-top:170.8pt;width:17.9pt;height:31.2pt;z-index:2516583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6"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100" type="#_x0000_t202" style="position:absolute;left:0;text-align:left;margin-left:100.1pt;margin-top:295.6pt;width:17.9pt;height:31.2pt;z-index:25165832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lfZ0WfkBAADe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7"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101" type="#_x0000_t202" style="position:absolute;left:0;text-align:left;margin-left:100.1pt;margin-top:233.2pt;width:17.9pt;height:31.2pt;z-index:25165832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8"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102" type="#_x0000_t202" style="position:absolute;left:0;text-align:left;margin-left:103.55pt;margin-top:77.2pt;width:14.7pt;height:31.2pt;z-index:2516583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3sTKPPgBAADe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9"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103" type="#_x0000_t202" style="position:absolute;left:0;text-align:left;margin-left:103.75pt;margin-top:139.6pt;width:14.5pt;height:31.2pt;z-index:25165832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12CX2vkBAADe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0"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104" type="#_x0000_t202" style="position:absolute;left:0;text-align:left;margin-left:103.75pt;margin-top:202pt;width:14.25pt;height:31.2pt;z-index:2516583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1"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105" type="#_x0000_t202" style="position:absolute;left:0;text-align:left;margin-left:103.75pt;margin-top:326.8pt;width:14.5pt;height:31.2pt;z-index:2516583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2"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106" type="#_x0000_t202" style="position:absolute;left:0;text-align:left;margin-left:104.5pt;margin-top:264.4pt;width:12.55pt;height:31.2pt;z-index:2516583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3"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107" type="#_x0000_t202" style="position:absolute;left:0;text-align:left;margin-left:118.3pt;margin-top:102.7pt;width:396.25pt;height:252pt;z-index:2516583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4"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4"/>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108" type="#_x0000_t202" style="position:absolute;left:0;text-align:left;margin-left:314.65pt;margin-top:173.3pt;width:187.2pt;height:30.2pt;z-index:2516583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4"/>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5"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4"/>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109" type="#_x0000_t202" style="position:absolute;left:0;text-align:left;margin-left:314.65pt;margin-top:207.85pt;width:191.05pt;height:101.25pt;z-index:2516583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4"/>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6"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110" type="#_x0000_t202" style="position:absolute;left:0;text-align:left;margin-left:79.35pt;margin-top:132.7pt;width:20.75pt;height:197.3pt;z-index:251658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ArEd1I+wEAAOI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rsidSect="006C7961">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77777777"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r>
        <w:rPr>
          <w:rFonts w:ascii="Arial" w:hAnsi="Arial" w:cs="Arial"/>
          <w:i/>
          <w:iCs/>
          <w:sz w:val="24"/>
          <w:szCs w:val="24"/>
        </w:rPr>
        <w:t xml:space="preserve">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categorised in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E.1.2 directly scaled plant. The output of plant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E.1.3 variably scaled plant. The output of plant in this category is uniformly scaled by a variable factor that is calculated to ensure that generation and demand balance. This is described in E.5.</w:t>
      </w:r>
    </w:p>
    <w:p w14:paraId="45F139F6" w14:textId="14437D08"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del w:id="718" w:author="Tammy Meek (ESO)" w:date="2024-05-01T12:05:00Z">
        <w:r w:rsidDel="00CC7555">
          <w:rPr>
            <w:rFonts w:ascii="Arial" w:hAnsi="Arial" w:cs="Arial"/>
            <w:sz w:val="24"/>
            <w:szCs w:val="24"/>
          </w:rPr>
          <w:delText xml:space="preserve">NGESO </w:delText>
        </w:r>
      </w:del>
      <w:ins w:id="719" w:author="Tammy Meek (ESO)" w:date="2024-05-01T12:05:00Z">
        <w:r w:rsidR="00CC7555">
          <w:rPr>
            <w:rFonts w:ascii="Arial" w:hAnsi="Arial" w:cs="Arial"/>
            <w:sz w:val="24"/>
            <w:szCs w:val="24"/>
          </w:rPr>
          <w:t xml:space="preserve">the </w:t>
        </w:r>
      </w:ins>
      <w:ins w:id="720" w:author="Tammy Meek (ESO)" w:date="2024-05-02T10:34:00Z">
        <w:r w:rsidR="00362AAE" w:rsidRPr="00362AAE">
          <w:rPr>
            <w:rFonts w:ascii="Arial" w:hAnsi="Arial" w:cs="Arial"/>
            <w:i/>
            <w:iCs/>
            <w:sz w:val="24"/>
            <w:szCs w:val="24"/>
          </w:rPr>
          <w:t>ISOP</w:t>
        </w:r>
      </w:ins>
      <w:ins w:id="721" w:author="Tammy Meek (ESO)" w:date="2024-05-01T12:05:00Z">
        <w:r w:rsidR="00CC7555">
          <w:rPr>
            <w:rFonts w:ascii="Arial" w:hAnsi="Arial" w:cs="Arial"/>
            <w:sz w:val="24"/>
            <w:szCs w:val="24"/>
          </w:rPr>
          <w:t xml:space="preserve"> </w:t>
        </w:r>
      </w:ins>
      <w:r>
        <w:rPr>
          <w:rFonts w:ascii="Arial" w:hAnsi="Arial" w:cs="Arial"/>
          <w:sz w:val="24"/>
          <w:szCs w:val="24"/>
        </w:rPr>
        <w:t>will from time-to-time review, consult on, and publish the categorisation of plant.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E.3.2 For stations powered by wind, wave, or tides, D</w:t>
      </w:r>
      <w:r>
        <w:rPr>
          <w:rFonts w:ascii="Arial" w:hAnsi="Arial" w:cs="Arial"/>
          <w:sz w:val="16"/>
          <w:szCs w:val="16"/>
        </w:rPr>
        <w:t xml:space="preserve">T </w:t>
      </w:r>
      <w:r>
        <w:rPr>
          <w:rFonts w:ascii="Arial" w:hAnsi="Arial" w:cs="Arial"/>
          <w:sz w:val="24"/>
          <w:szCs w:val="24"/>
        </w:rPr>
        <w:t>= 0.70. E.3.3 For pumped storage based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7FA347FC"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del w:id="722" w:author="Tammy Meek (ESO)" w:date="2024-05-01T12:06:00Z">
        <w:r w:rsidDel="00572665">
          <w:rPr>
            <w:rFonts w:ascii="Arial" w:hAnsi="Arial" w:cs="Arial"/>
            <w:sz w:val="24"/>
            <w:szCs w:val="24"/>
          </w:rPr>
          <w:delText xml:space="preserve">NGESO </w:delText>
        </w:r>
      </w:del>
      <w:ins w:id="723" w:author="Tammy Meek (ESO)" w:date="2024-05-02T10:34:00Z">
        <w:r w:rsidR="00362AAE" w:rsidRPr="00362AAE">
          <w:rPr>
            <w:rFonts w:ascii="Arial" w:hAnsi="Arial" w:cs="Arial"/>
            <w:i/>
            <w:iCs/>
            <w:sz w:val="24"/>
            <w:szCs w:val="24"/>
          </w:rPr>
          <w:t>ISOP</w:t>
        </w:r>
      </w:ins>
      <w:ins w:id="724" w:author="Tammy Meek (ESO)" w:date="2024-05-01T12:06:00Z">
        <w:r w:rsidR="00572665">
          <w:rPr>
            <w:rFonts w:ascii="Arial" w:hAnsi="Arial" w:cs="Arial"/>
            <w:sz w:val="24"/>
            <w:szCs w:val="24"/>
          </w:rPr>
          <w:t xml:space="preserve"> </w:t>
        </w:r>
      </w:ins>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where necessary, based on alignment with cost benefit analysis. The period between reviews shall be no more than five years, but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r>
        <w:rPr>
          <w:rFonts w:ascii="Arial" w:hAnsi="Arial" w:cs="Arial"/>
          <w:sz w:val="24"/>
          <w:szCs w:val="24"/>
        </w:rPr>
        <w:t xml:space="preserve">are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8.35pt;height:56.1pt" o:ole="" fillcolor="window">
            <v:imagedata r:id="rId47" o:title=""/>
          </v:shape>
          <o:OLEObject Type="Embed" ProgID="Equation.3" ShapeID="_x0000_i1033" DrawAspect="Content" ObjectID="_1777719907" r:id="rId48"/>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r w:rsidRPr="00F60D9D">
        <w:rPr>
          <w:rFonts w:ascii="Arial" w:hAnsi="Arial" w:cs="Arial"/>
          <w:sz w:val="24"/>
          <w:szCs w:val="24"/>
        </w:rPr>
        <w:t>where</w:t>
      </w:r>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1.4pt;height:1in" o:ole="" fillcolor="window">
            <v:imagedata r:id="rId49" o:title=""/>
          </v:shape>
          <o:OLEObject Type="Embed" ProgID="Equation.3" ShapeID="_x0000_i1034" DrawAspect="Content" ObjectID="_1777719908" r:id="rId50"/>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605597">
        <w:tc>
          <w:tcPr>
            <w:tcW w:w="567" w:type="dxa"/>
          </w:tcPr>
          <w:p w14:paraId="1160FB8E" w14:textId="77777777" w:rsidR="00845DFD" w:rsidRPr="00087373" w:rsidRDefault="00845DFD" w:rsidP="00605597">
            <w:pPr>
              <w:rPr>
                <w:rFonts w:cs="Arial"/>
              </w:rPr>
            </w:pPr>
            <w:r w:rsidRPr="00087373">
              <w:rPr>
                <w:rFonts w:cs="Arial"/>
                <w:noProof/>
                <w:color w:val="2B579A"/>
                <w:position w:val="-14"/>
                <w:shd w:val="clear" w:color="auto" w:fill="E6E6E6"/>
              </w:rPr>
              <w:object w:dxaOrig="300" w:dyaOrig="380" w14:anchorId="03810AA0">
                <v:shape id="_x0000_i1035" type="#_x0000_t75" style="width:15.9pt;height:19.65pt" o:ole="" fillcolor="window">
                  <v:imagedata r:id="rId51" o:title=""/>
                </v:shape>
                <o:OLEObject Type="Embed" ProgID="Equation.3" ShapeID="_x0000_i1035" DrawAspect="Content" ObjectID="_1777719909" r:id="rId52"/>
              </w:object>
            </w:r>
          </w:p>
        </w:tc>
        <w:tc>
          <w:tcPr>
            <w:tcW w:w="425" w:type="dxa"/>
          </w:tcPr>
          <w:p w14:paraId="509F34ED" w14:textId="77777777" w:rsidR="00845DFD" w:rsidRPr="00087373" w:rsidRDefault="00845DFD" w:rsidP="00605597">
            <w:pPr>
              <w:rPr>
                <w:rFonts w:cs="Arial"/>
              </w:rPr>
            </w:pPr>
            <w:r w:rsidRPr="00087373">
              <w:rPr>
                <w:rFonts w:cs="Arial"/>
              </w:rPr>
              <w:t>=</w:t>
            </w:r>
          </w:p>
        </w:tc>
        <w:tc>
          <w:tcPr>
            <w:tcW w:w="7431" w:type="dxa"/>
          </w:tcPr>
          <w:p w14:paraId="06BE46BC" w14:textId="77777777" w:rsidR="00845DFD" w:rsidRPr="00087373" w:rsidRDefault="00845DFD" w:rsidP="00605597">
            <w:pPr>
              <w:spacing w:after="120"/>
              <w:rPr>
                <w:rFonts w:cs="Arial"/>
              </w:rPr>
            </w:pPr>
            <w:r w:rsidRPr="00087373">
              <w:rPr>
                <w:rFonts w:cs="Arial"/>
              </w:rPr>
              <w:t xml:space="preserve">the output of the </w:t>
            </w:r>
            <w:r w:rsidRPr="00087373">
              <w:rPr>
                <w:rFonts w:cs="Arial"/>
                <w:i/>
              </w:rPr>
              <w:t>i</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605597">
        <w:tc>
          <w:tcPr>
            <w:tcW w:w="567" w:type="dxa"/>
          </w:tcPr>
          <w:p w14:paraId="0B8EFB51" w14:textId="77777777" w:rsidR="00845DFD" w:rsidRPr="00087373" w:rsidRDefault="00845DFD" w:rsidP="00605597">
            <w:pPr>
              <w:rPr>
                <w:rFonts w:cs="Arial"/>
                <w:i/>
              </w:rPr>
            </w:pPr>
            <w:r w:rsidRPr="00087373">
              <w:rPr>
                <w:rFonts w:cs="Arial"/>
                <w:noProof/>
                <w:color w:val="2B579A"/>
                <w:position w:val="-10"/>
                <w:shd w:val="clear" w:color="auto" w:fill="E6E6E6"/>
              </w:rPr>
              <w:object w:dxaOrig="340" w:dyaOrig="340" w14:anchorId="088152D4">
                <v:shape id="_x0000_i1036" type="#_x0000_t75" style="width:15.9pt;height:15.9pt" o:ole="" fillcolor="window">
                  <v:imagedata r:id="rId53" o:title=""/>
                </v:shape>
                <o:OLEObject Type="Embed" ProgID="Equation.3" ShapeID="_x0000_i1036" DrawAspect="Content" ObjectID="_1777719910" r:id="rId54"/>
              </w:object>
            </w:r>
          </w:p>
        </w:tc>
        <w:tc>
          <w:tcPr>
            <w:tcW w:w="425" w:type="dxa"/>
          </w:tcPr>
          <w:p w14:paraId="074C1245" w14:textId="77777777" w:rsidR="00845DFD" w:rsidRPr="00087373" w:rsidRDefault="00845DFD" w:rsidP="00605597">
            <w:pPr>
              <w:rPr>
                <w:rFonts w:cs="Arial"/>
              </w:rPr>
            </w:pPr>
            <w:r w:rsidRPr="00087373">
              <w:rPr>
                <w:rFonts w:cs="Arial"/>
              </w:rPr>
              <w:t>=</w:t>
            </w:r>
          </w:p>
        </w:tc>
        <w:tc>
          <w:tcPr>
            <w:tcW w:w="7431" w:type="dxa"/>
          </w:tcPr>
          <w:p w14:paraId="0C658B41" w14:textId="77777777" w:rsidR="00845DFD" w:rsidRPr="00087373" w:rsidRDefault="00845DFD" w:rsidP="00605597">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605597">
        <w:tc>
          <w:tcPr>
            <w:tcW w:w="567" w:type="dxa"/>
          </w:tcPr>
          <w:p w14:paraId="30DA8292" w14:textId="77777777" w:rsidR="00845DFD" w:rsidRPr="00087373" w:rsidRDefault="00845DFD" w:rsidP="00605597">
            <w:pPr>
              <w:rPr>
                <w:rFonts w:cs="Arial"/>
                <w:i/>
              </w:rPr>
            </w:pPr>
            <w:r w:rsidRPr="00087373">
              <w:rPr>
                <w:rFonts w:cs="Arial"/>
                <w:noProof/>
                <w:color w:val="2B579A"/>
                <w:position w:val="-14"/>
                <w:shd w:val="clear" w:color="auto" w:fill="E6E6E6"/>
              </w:rPr>
              <w:object w:dxaOrig="460" w:dyaOrig="380" w14:anchorId="6453330E">
                <v:shape id="_x0000_i1037" type="#_x0000_t75" style="width:25.25pt;height:19.65pt" o:ole="" fillcolor="window">
                  <v:imagedata r:id="rId55" o:title=""/>
                </v:shape>
                <o:OLEObject Type="Embed" ProgID="Equation.3" ShapeID="_x0000_i1037" DrawAspect="Content" ObjectID="_1777719911" r:id="rId56"/>
              </w:object>
            </w:r>
          </w:p>
        </w:tc>
        <w:tc>
          <w:tcPr>
            <w:tcW w:w="425" w:type="dxa"/>
          </w:tcPr>
          <w:p w14:paraId="49CFE12C" w14:textId="77777777" w:rsidR="00845DFD" w:rsidRPr="00087373" w:rsidRDefault="00845DFD" w:rsidP="00605597">
            <w:pPr>
              <w:rPr>
                <w:rFonts w:cs="Arial"/>
              </w:rPr>
            </w:pPr>
            <w:r w:rsidRPr="00087373">
              <w:rPr>
                <w:rFonts w:cs="Arial"/>
              </w:rPr>
              <w:t>=</w:t>
            </w:r>
          </w:p>
        </w:tc>
        <w:tc>
          <w:tcPr>
            <w:tcW w:w="7431" w:type="dxa"/>
          </w:tcPr>
          <w:p w14:paraId="46FE2F6C" w14:textId="77777777" w:rsidR="00845DFD" w:rsidRPr="00087373" w:rsidRDefault="00845DFD" w:rsidP="00605597">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605597">
        <w:tc>
          <w:tcPr>
            <w:tcW w:w="567" w:type="dxa"/>
          </w:tcPr>
          <w:p w14:paraId="3C9966AB" w14:textId="77777777" w:rsidR="00845DFD" w:rsidRPr="00087373" w:rsidRDefault="00845DFD" w:rsidP="00605597">
            <w:pPr>
              <w:rPr>
                <w:rFonts w:cs="Arial"/>
                <w:i/>
              </w:rPr>
            </w:pPr>
            <w:r w:rsidRPr="00087373">
              <w:rPr>
                <w:rFonts w:cs="Arial"/>
                <w:noProof/>
                <w:color w:val="2B579A"/>
                <w:position w:val="-12"/>
                <w:shd w:val="clear" w:color="auto" w:fill="E6E6E6"/>
              </w:rPr>
              <w:object w:dxaOrig="460" w:dyaOrig="360" w14:anchorId="66DA8816">
                <v:shape id="_x0000_i1038" type="#_x0000_t75" style="width:25.25pt;height:19.65pt" o:ole="" fillcolor="window">
                  <v:imagedata r:id="rId57" o:title=""/>
                </v:shape>
                <o:OLEObject Type="Embed" ProgID="Equation.3" ShapeID="_x0000_i1038" DrawAspect="Content" ObjectID="_1777719912" r:id="rId58"/>
              </w:object>
            </w:r>
          </w:p>
        </w:tc>
        <w:tc>
          <w:tcPr>
            <w:tcW w:w="425" w:type="dxa"/>
          </w:tcPr>
          <w:p w14:paraId="64047F57" w14:textId="77777777" w:rsidR="00845DFD" w:rsidRPr="00087373" w:rsidRDefault="00845DFD" w:rsidP="00605597">
            <w:pPr>
              <w:rPr>
                <w:rFonts w:cs="Arial"/>
              </w:rPr>
            </w:pPr>
            <w:r w:rsidRPr="00087373">
              <w:rPr>
                <w:rFonts w:cs="Arial"/>
              </w:rPr>
              <w:t>=</w:t>
            </w:r>
          </w:p>
        </w:tc>
        <w:tc>
          <w:tcPr>
            <w:tcW w:w="7431" w:type="dxa"/>
          </w:tcPr>
          <w:p w14:paraId="1B9628EA" w14:textId="77777777" w:rsidR="00845DFD" w:rsidRPr="00087373" w:rsidRDefault="00845DFD" w:rsidP="00605597">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605597">
        <w:tc>
          <w:tcPr>
            <w:tcW w:w="567" w:type="dxa"/>
          </w:tcPr>
          <w:p w14:paraId="70F60C16" w14:textId="77777777" w:rsidR="00845DFD" w:rsidRPr="00087373" w:rsidRDefault="00845DFD" w:rsidP="00605597">
            <w:pPr>
              <w:rPr>
                <w:rFonts w:cs="Arial"/>
              </w:rPr>
            </w:pPr>
            <w:r w:rsidRPr="00087373">
              <w:rPr>
                <w:rFonts w:cs="Arial"/>
                <w:noProof/>
                <w:color w:val="2B579A"/>
                <w:position w:val="-12"/>
                <w:shd w:val="clear" w:color="auto" w:fill="E6E6E6"/>
              </w:rPr>
              <w:object w:dxaOrig="420" w:dyaOrig="360" w14:anchorId="68A39253">
                <v:shape id="_x0000_i1039" type="#_x0000_t75" style="width:19.65pt;height:19.65pt" o:ole="" fillcolor="window">
                  <v:imagedata r:id="rId38" o:title=""/>
                </v:shape>
                <o:OLEObject Type="Embed" ProgID="Equation.3" ShapeID="_x0000_i1039" DrawAspect="Content" ObjectID="_1777719913" r:id="rId59"/>
              </w:object>
            </w:r>
          </w:p>
        </w:tc>
        <w:tc>
          <w:tcPr>
            <w:tcW w:w="425" w:type="dxa"/>
          </w:tcPr>
          <w:p w14:paraId="2A3A891A" w14:textId="77777777" w:rsidR="00845DFD" w:rsidRPr="00087373" w:rsidRDefault="00845DFD" w:rsidP="00605597">
            <w:pPr>
              <w:rPr>
                <w:rFonts w:cs="Arial"/>
              </w:rPr>
            </w:pPr>
            <w:r w:rsidRPr="00087373">
              <w:rPr>
                <w:rFonts w:cs="Arial"/>
              </w:rPr>
              <w:t>=</w:t>
            </w:r>
          </w:p>
        </w:tc>
        <w:tc>
          <w:tcPr>
            <w:tcW w:w="7431" w:type="dxa"/>
          </w:tcPr>
          <w:p w14:paraId="22AA6D82" w14:textId="77777777" w:rsidR="00845DFD" w:rsidRPr="00087373" w:rsidRDefault="00845DFD" w:rsidP="00605597">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605597">
        <w:tc>
          <w:tcPr>
            <w:tcW w:w="567" w:type="dxa"/>
          </w:tcPr>
          <w:p w14:paraId="1D39906E" w14:textId="77777777" w:rsidR="00845DFD" w:rsidRPr="00087373" w:rsidRDefault="00845DFD" w:rsidP="00605597">
            <w:pPr>
              <w:rPr>
                <w:rFonts w:cs="Arial"/>
              </w:rPr>
            </w:pPr>
            <w:r w:rsidRPr="00087373">
              <w:rPr>
                <w:rFonts w:cs="Arial"/>
                <w:noProof/>
                <w:color w:val="2B579A"/>
                <w:position w:val="-8"/>
                <w:shd w:val="clear" w:color="auto" w:fill="E6E6E6"/>
              </w:rPr>
              <w:object w:dxaOrig="260" w:dyaOrig="300" w14:anchorId="66316E4A">
                <v:shape id="_x0000_i1040" type="#_x0000_t75" style="width:10.3pt;height:15.9pt" o:ole="" fillcolor="window">
                  <v:imagedata r:id="rId60" o:title=""/>
                </v:shape>
                <o:OLEObject Type="Embed" ProgID="Equation.3" ShapeID="_x0000_i1040" DrawAspect="Content" ObjectID="_1777719914" r:id="rId61"/>
              </w:object>
            </w:r>
          </w:p>
        </w:tc>
        <w:tc>
          <w:tcPr>
            <w:tcW w:w="425" w:type="dxa"/>
          </w:tcPr>
          <w:p w14:paraId="44669B76" w14:textId="77777777" w:rsidR="00845DFD" w:rsidRPr="00087373" w:rsidRDefault="00845DFD" w:rsidP="00605597">
            <w:pPr>
              <w:rPr>
                <w:rFonts w:cs="Arial"/>
              </w:rPr>
            </w:pPr>
            <w:r w:rsidRPr="00087373">
              <w:rPr>
                <w:rFonts w:cs="Arial"/>
              </w:rPr>
              <w:t>=</w:t>
            </w:r>
          </w:p>
        </w:tc>
        <w:tc>
          <w:tcPr>
            <w:tcW w:w="7431" w:type="dxa"/>
          </w:tcPr>
          <w:p w14:paraId="2F66CCFE" w14:textId="77777777" w:rsidR="00845DFD" w:rsidRPr="00087373" w:rsidRDefault="00845DFD" w:rsidP="00605597">
            <w:pPr>
              <w:spacing w:after="120"/>
              <w:rPr>
                <w:rFonts w:cs="Arial"/>
              </w:rPr>
            </w:pPr>
            <w:r w:rsidRPr="00087373">
              <w:rPr>
                <w:rFonts w:cs="Arial"/>
              </w:rPr>
              <w:t xml:space="preserve">the active power demand at the </w:t>
            </w:r>
            <w:r w:rsidRPr="00087373">
              <w:rPr>
                <w:rFonts w:cs="Arial"/>
                <w:i/>
              </w:rPr>
              <w:t>j</w:t>
            </w:r>
            <w:r w:rsidRPr="00087373">
              <w:rPr>
                <w:rFonts w:cs="Arial"/>
                <w:vertAlign w:val="superscript"/>
              </w:rPr>
              <w:t>th</w:t>
            </w:r>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rsidSect="006C7961">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is applied by:</w:t>
      </w:r>
      <w:r>
        <w:rPr>
          <w:rFonts w:ascii="Arial" w:hAnsi="Arial" w:cs="Arial"/>
          <w:sz w:val="24"/>
          <w:szCs w:val="24"/>
        </w:rPr>
        <w:noBreakHyphen/>
      </w:r>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condition </w:t>
      </w:r>
      <w:r>
        <w:rPr>
          <w:rFonts w:ascii="Arial" w:hAnsi="Arial" w:cs="Arial"/>
          <w:sz w:val="24"/>
          <w:szCs w:val="24"/>
        </w:rPr>
        <w:t>within the smaller of the two parts;</w:t>
      </w:r>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F.5;</w:t>
      </w:r>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condition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rsidSect="006C7961">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lastRenderedPageBreak/>
        <w:drawing>
          <wp:anchor distT="0" distB="0" distL="114300" distR="114300" simplePos="0" relativeHeight="251658340"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1"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Where</w:t>
      </w:r>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2"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3"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4"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rsidSect="006C7961">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rsidSect="006C7961">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lastRenderedPageBreak/>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transmission power losses;</w:t>
      </w:r>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frequency response;</w:t>
      </w:r>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reserve;</w:t>
      </w:r>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00C6386D">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rsidSect="006C7961">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lastRenderedPageBreak/>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rsidSect="006C7961">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w:lastRenderedPageBreak/>
        <mc:AlternateContent>
          <mc:Choice Requires="wps">
            <w:drawing>
              <wp:anchor distT="0" distB="0" distL="0" distR="0" simplePos="0" relativeHeight="251658337"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111" type="#_x0000_t202" style="position:absolute;margin-left:71.1pt;margin-top:71.55pt;width:454pt;height:16.75pt;z-index:2516583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3FEDFBB9" w:rsidR="009C1403" w:rsidRDefault="00C6386D">
      <w:pPr>
        <w:kinsoku w:val="0"/>
        <w:overflowPunct w:val="0"/>
        <w:autoSpaceDE/>
        <w:autoSpaceDN/>
        <w:adjustRightInd/>
        <w:spacing w:line="276" w:lineRule="exact"/>
        <w:ind w:left="1584"/>
        <w:jc w:val="both"/>
        <w:textAlignment w:val="baseline"/>
        <w:rPr>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National Electricity Transmission System. It will set out which of these frequency risks the system should be secured against by </w:t>
      </w:r>
      <w:del w:id="725" w:author="Tammy Meek (ESO)" w:date="2024-05-01T11:54:00Z">
        <w:r w:rsidDel="005F26FF">
          <w:rPr>
            <w:rFonts w:ascii="Arial" w:hAnsi="Arial" w:cs="Arial"/>
            <w:spacing w:val="-2"/>
            <w:sz w:val="24"/>
            <w:szCs w:val="24"/>
          </w:rPr>
          <w:delText xml:space="preserve">National Grid ESO </w:delText>
        </w:r>
      </w:del>
      <w:ins w:id="726" w:author="Tammy Meek (ESO)" w:date="2024-05-01T11:54:00Z">
        <w:r w:rsidR="002D6FD8">
          <w:rPr>
            <w:rFonts w:ascii="Arial" w:hAnsi="Arial" w:cs="Arial"/>
            <w:spacing w:val="-2"/>
            <w:sz w:val="24"/>
            <w:szCs w:val="24"/>
          </w:rPr>
          <w:t xml:space="preserve">the </w:t>
        </w:r>
      </w:ins>
      <w:ins w:id="727" w:author="Tammy Meek (ESO)" w:date="2024-05-02T10:34:00Z">
        <w:r w:rsidR="00362AAE" w:rsidRPr="00362AAE">
          <w:rPr>
            <w:rFonts w:ascii="Arial" w:hAnsi="Arial" w:cs="Arial"/>
            <w:i/>
            <w:iCs/>
            <w:spacing w:val="-2"/>
            <w:sz w:val="24"/>
            <w:szCs w:val="24"/>
          </w:rPr>
          <w:t>ISOP</w:t>
        </w:r>
      </w:ins>
      <w:ins w:id="728" w:author="Tammy Meek (ESO)" w:date="2024-05-01T11:54:00Z">
        <w:r w:rsidR="002D6FD8">
          <w:rPr>
            <w:rFonts w:ascii="Arial" w:hAnsi="Arial" w:cs="Arial"/>
            <w:spacing w:val="-2"/>
            <w:sz w:val="24"/>
            <w:szCs w:val="24"/>
          </w:rPr>
          <w:t xml:space="preserve"> </w:t>
        </w:r>
      </w:ins>
      <w:r>
        <w:rPr>
          <w:rFonts w:ascii="Arial" w:hAnsi="Arial" w:cs="Arial"/>
          <w:spacing w:val="-2"/>
          <w:sz w:val="24"/>
          <w:szCs w:val="24"/>
        </w:rPr>
        <w:t>in their operation of the system to allow a balance to be struck between the consideration of risks, the benefit of avoiding these risks materialising, and the economic and efficient costs that will be incurred in ensuring the safe and secure operation of the system to do so.</w:t>
      </w:r>
    </w:p>
    <w:p w14:paraId="4599167E"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2"/>
          <w:sz w:val="24"/>
          <w:szCs w:val="24"/>
        </w:rPr>
      </w:pPr>
      <w:r>
        <w:rPr>
          <w:rFonts w:ascii="Arial" w:hAnsi="Arial" w:cs="Arial"/>
          <w:spacing w:val="-2"/>
          <w:sz w:val="24"/>
          <w:szCs w:val="24"/>
        </w:rPr>
        <w:t>H.3</w:t>
      </w:r>
      <w:r>
        <w:rPr>
          <w:rFonts w:ascii="Arial" w:hAnsi="Arial" w:cs="Arial"/>
          <w:spacing w:val="-2"/>
          <w:sz w:val="24"/>
          <w:szCs w:val="24"/>
        </w:rPr>
        <w:tab/>
        <w:t>The methodology underpinning the FRCR process, along with how this</w:t>
      </w:r>
    </w:p>
    <w:p w14:paraId="1D00CBAC" w14:textId="77777777" w:rsidR="009C1403" w:rsidRDefault="00C6386D">
      <w:pPr>
        <w:kinsoku w:val="0"/>
        <w:overflowPunct w:val="0"/>
        <w:autoSpaceDE/>
        <w:autoSpaceDN/>
        <w:adjustRightInd/>
        <w:spacing w:line="275" w:lineRule="exact"/>
        <w:ind w:left="1584"/>
        <w:jc w:val="both"/>
        <w:textAlignment w:val="baseline"/>
        <w:rPr>
          <w:rFonts w:ascii="Arial" w:hAnsi="Arial" w:cs="Arial"/>
          <w:sz w:val="24"/>
          <w:szCs w:val="24"/>
        </w:rPr>
      </w:pPr>
      <w:r>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27B2F8F0"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del w:id="729" w:author="Tammy Meek (ESO)" w:date="2024-05-01T11:55:00Z">
        <w:r w:rsidDel="00E35EC2">
          <w:rPr>
            <w:rFonts w:ascii="Arial" w:hAnsi="Arial" w:cs="Arial"/>
            <w:spacing w:val="1"/>
            <w:sz w:val="24"/>
            <w:szCs w:val="24"/>
          </w:rPr>
          <w:delText>National Grid ESO</w:delText>
        </w:r>
      </w:del>
      <w:ins w:id="730" w:author="Tammy Meek (ESO)" w:date="2024-05-01T11:55:00Z">
        <w:r w:rsidR="00E35EC2">
          <w:rPr>
            <w:rFonts w:ascii="Arial" w:hAnsi="Arial" w:cs="Arial"/>
            <w:spacing w:val="1"/>
            <w:sz w:val="24"/>
            <w:szCs w:val="24"/>
          </w:rPr>
          <w:t xml:space="preserve">The </w:t>
        </w:r>
      </w:ins>
      <w:ins w:id="731" w:author="Tammy Meek (ESO)" w:date="2024-05-02T10:34:00Z">
        <w:r w:rsidR="00362AAE" w:rsidRPr="00362AAE">
          <w:rPr>
            <w:rFonts w:ascii="Arial" w:hAnsi="Arial" w:cs="Arial"/>
            <w:i/>
            <w:iCs/>
            <w:spacing w:val="1"/>
            <w:sz w:val="24"/>
            <w:szCs w:val="24"/>
          </w:rPr>
          <w:t>ISOP</w:t>
        </w:r>
      </w:ins>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w:t>
      </w:r>
    </w:p>
    <w:p w14:paraId="6D522AE1" w14:textId="0DEE346B"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Change w:id="732" w:author="Tammy Meek (ESO)" w:date="2024-05-01T11:56:00Z">
          <w:pPr>
            <w:kinsoku w:val="0"/>
            <w:overflowPunct w:val="0"/>
            <w:autoSpaceDE/>
            <w:autoSpaceDN/>
            <w:adjustRightInd/>
            <w:spacing w:line="274" w:lineRule="exact"/>
            <w:ind w:left="1584"/>
            <w:textAlignment w:val="baseline"/>
          </w:pPr>
        </w:pPrChange>
      </w:pPr>
      <w:r>
        <w:rPr>
          <w:rFonts w:ascii="Arial" w:hAnsi="Arial" w:cs="Arial"/>
          <w:spacing w:val="2"/>
          <w:sz w:val="24"/>
          <w:szCs w:val="24"/>
        </w:rPr>
        <w:t>H.5</w:t>
      </w:r>
      <w:r>
        <w:rPr>
          <w:rFonts w:ascii="Arial" w:hAnsi="Arial" w:cs="Arial"/>
          <w:spacing w:val="2"/>
          <w:sz w:val="24"/>
          <w:szCs w:val="24"/>
        </w:rPr>
        <w:tab/>
        <w:t xml:space="preserve">Following any consultation pursuant to paragraph H4, </w:t>
      </w:r>
      <w:del w:id="733" w:author="Tammy Meek (ESO)" w:date="2024-05-01T11:56:00Z">
        <w:r w:rsidDel="00567D05">
          <w:rPr>
            <w:rFonts w:ascii="Arial" w:hAnsi="Arial" w:cs="Arial"/>
            <w:spacing w:val="2"/>
            <w:sz w:val="24"/>
            <w:szCs w:val="24"/>
          </w:rPr>
          <w:delText>National Grid</w:delText>
        </w:r>
      </w:del>
      <w:r w:rsidR="00ED3183">
        <w:rPr>
          <w:rFonts w:ascii="Arial" w:hAnsi="Arial" w:cs="Arial"/>
          <w:spacing w:val="2"/>
          <w:sz w:val="24"/>
          <w:szCs w:val="24"/>
        </w:rPr>
        <w:t xml:space="preserve"> </w:t>
      </w:r>
      <w:del w:id="734" w:author="Tammy Meek (ESO)" w:date="2024-05-01T11:56:00Z">
        <w:r w:rsidDel="00567D05">
          <w:rPr>
            <w:rFonts w:ascii="Arial" w:hAnsi="Arial" w:cs="Arial"/>
            <w:spacing w:val="-3"/>
            <w:sz w:val="24"/>
            <w:szCs w:val="24"/>
          </w:rPr>
          <w:delText>ESO</w:delText>
        </w:r>
      </w:del>
      <w:ins w:id="735" w:author="Tammy Meek (ESO)" w:date="2024-05-01T11:56:00Z">
        <w:r w:rsidR="00567D05">
          <w:rPr>
            <w:rFonts w:ascii="Arial" w:hAnsi="Arial" w:cs="Arial"/>
            <w:spacing w:val="2"/>
            <w:sz w:val="24"/>
            <w:szCs w:val="24"/>
          </w:rPr>
          <w:t xml:space="preserve">the </w:t>
        </w:r>
      </w:ins>
      <w:ins w:id="736" w:author="Tammy Meek (ESO)" w:date="2024-05-02T10:34:00Z">
        <w:r w:rsidR="00362AAE" w:rsidRPr="00362AAE">
          <w:rPr>
            <w:rFonts w:ascii="Arial" w:hAnsi="Arial" w:cs="Arial"/>
            <w:i/>
            <w:iCs/>
            <w:spacing w:val="2"/>
            <w:sz w:val="24"/>
            <w:szCs w:val="24"/>
          </w:rPr>
          <w:t>ISOP</w:t>
        </w:r>
      </w:ins>
      <w:r>
        <w:rPr>
          <w:rFonts w:ascii="Arial" w:hAnsi="Arial" w:cs="Arial"/>
          <w:spacing w:val="-3"/>
          <w:sz w:val="24"/>
          <w:szCs w:val="24"/>
        </w:rPr>
        <w:t xml:space="preserve"> must:</w:t>
      </w:r>
    </w:p>
    <w:p w14:paraId="0443F5F9" w14:textId="77777777" w:rsidR="009C1403" w:rsidRDefault="00C6386D">
      <w:pPr>
        <w:numPr>
          <w:ilvl w:val="0"/>
          <w:numId w:val="45"/>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527295C5" w:rsidR="009C1403" w:rsidRDefault="00C6386D">
      <w:pPr>
        <w:numPr>
          <w:ilvl w:val="0"/>
          <w:numId w:val="45"/>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del w:id="737" w:author="Tammy Meek (ESO)" w:date="2024-05-01T11:56:00Z">
        <w:r w:rsidDel="008076BD">
          <w:rPr>
            <w:rFonts w:ascii="Arial" w:hAnsi="Arial" w:cs="Arial"/>
            <w:sz w:val="24"/>
            <w:szCs w:val="24"/>
          </w:rPr>
          <w:delText>National Grid ESO</w:delText>
        </w:r>
      </w:del>
      <w:ins w:id="738" w:author="Tammy Meek (ESO)" w:date="2024-05-01T11:56:00Z">
        <w:r w:rsidR="008076BD">
          <w:rPr>
            <w:rFonts w:ascii="Arial" w:hAnsi="Arial" w:cs="Arial"/>
            <w:sz w:val="24"/>
            <w:szCs w:val="24"/>
          </w:rPr>
          <w:t xml:space="preserve">the </w:t>
        </w:r>
      </w:ins>
      <w:ins w:id="739" w:author="Tammy Meek (ESO)" w:date="2024-05-02T10:34:00Z">
        <w:r w:rsidR="00362AAE" w:rsidRPr="00362AAE">
          <w:rPr>
            <w:rFonts w:ascii="Arial" w:hAnsi="Arial" w:cs="Arial"/>
            <w:i/>
            <w:iCs/>
            <w:sz w:val="24"/>
            <w:szCs w:val="24"/>
          </w:rPr>
          <w:t>ISOP</w:t>
        </w:r>
      </w:ins>
      <w:r>
        <w:rPr>
          <w:rFonts w:ascii="Arial" w:hAnsi="Arial" w:cs="Arial"/>
          <w:sz w:val="24"/>
          <w:szCs w:val="24"/>
        </w:rPr>
        <w:t xml:space="preserve"> may see fit, further submit to the SQSS Panel an updated FRCR methodology.</w:t>
      </w:r>
    </w:p>
    <w:p w14:paraId="02289E59" w14:textId="799B9D34"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338"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112" type="#_x0000_t202" style="position:absolute;left:0;text-align:left;margin-left:93pt;margin-top:196.85pt;width:452.75pt;height:14.15pt;z-index:2516583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DIvAAL/QEAAN8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del w:id="740" w:author="Tammy Meek (ESO)" w:date="2024-05-01T11:57:00Z">
        <w:r w:rsidR="00C6386D" w:rsidDel="00D951CB">
          <w:rPr>
            <w:rFonts w:ascii="Arial" w:hAnsi="Arial" w:cs="Arial"/>
            <w:sz w:val="24"/>
            <w:szCs w:val="24"/>
          </w:rPr>
          <w:delText>National Grid ESO</w:delText>
        </w:r>
      </w:del>
      <w:ins w:id="741" w:author="Tammy Meek (ESO)" w:date="2024-05-01T11:57:00Z">
        <w:r w:rsidR="00D951CB">
          <w:rPr>
            <w:rFonts w:ascii="Arial" w:hAnsi="Arial" w:cs="Arial"/>
            <w:sz w:val="24"/>
            <w:szCs w:val="24"/>
          </w:rPr>
          <w:t xml:space="preserve">The </w:t>
        </w:r>
      </w:ins>
      <w:ins w:id="742" w:author="Tammy Meek (ESO)" w:date="2024-05-02T10:34:00Z">
        <w:r w:rsidR="00362AAE" w:rsidRPr="00362AAE">
          <w:rPr>
            <w:rFonts w:ascii="Arial" w:hAnsi="Arial" w:cs="Arial"/>
            <w:i/>
            <w:iCs/>
            <w:sz w:val="24"/>
            <w:szCs w:val="24"/>
          </w:rPr>
          <w:t>ISOP</w:t>
        </w:r>
      </w:ins>
      <w:r w:rsidR="00C6386D">
        <w:rPr>
          <w:rFonts w:ascii="Arial" w:hAnsi="Arial" w:cs="Arial"/>
          <w:sz w:val="24"/>
          <w:szCs w:val="24"/>
        </w:rPr>
        <w:t xml:space="preserve"> must make reasonable endeavours to ensure the</w:t>
      </w:r>
      <w:r w:rsidR="00D951CB">
        <w:rPr>
          <w:rFonts w:ascii="Arial" w:hAnsi="Arial" w:cs="Arial"/>
          <w:sz w:val="24"/>
          <w:szCs w:val="24"/>
        </w:rPr>
        <w:t xml:space="preserve"> </w:t>
      </w:r>
      <w:r w:rsidR="00C6386D">
        <w:rPr>
          <w:rFonts w:ascii="Arial" w:hAnsi="Arial" w:cs="Arial"/>
          <w:spacing w:val="-1"/>
          <w:sz w:val="24"/>
          <w:szCs w:val="24"/>
        </w:rPr>
        <w:t xml:space="preserve">FRCR methodology includes the information set out in paragraph H9. Where this has not been possible, the </w:t>
      </w:r>
      <w:del w:id="743" w:author="Tammy Meek (ESO)" w:date="2024-05-01T11:59:00Z">
        <w:r w:rsidR="00C6386D" w:rsidDel="00E349FA">
          <w:rPr>
            <w:rFonts w:ascii="Arial" w:hAnsi="Arial" w:cs="Arial"/>
            <w:spacing w:val="-1"/>
            <w:sz w:val="24"/>
            <w:szCs w:val="24"/>
          </w:rPr>
          <w:delText xml:space="preserve">National Grid </w:delText>
        </w:r>
        <w:r w:rsidR="00C6386D" w:rsidDel="00E349FA">
          <w:rPr>
            <w:rFonts w:ascii="Arial" w:hAnsi="Arial" w:cs="Arial"/>
            <w:spacing w:val="-1"/>
            <w:sz w:val="24"/>
            <w:szCs w:val="24"/>
          </w:rPr>
          <w:lastRenderedPageBreak/>
          <w:delText>ESO</w:delText>
        </w:r>
      </w:del>
      <w:ins w:id="744" w:author="Tammy Meek (ESO)" w:date="2024-05-02T10:34:00Z">
        <w:r w:rsidR="00362AAE" w:rsidRPr="00362AAE">
          <w:rPr>
            <w:rFonts w:ascii="Arial" w:hAnsi="Arial" w:cs="Arial"/>
            <w:i/>
            <w:iCs/>
            <w:spacing w:val="-1"/>
            <w:sz w:val="24"/>
            <w:szCs w:val="24"/>
          </w:rPr>
          <w:t>ISOP</w:t>
        </w:r>
      </w:ins>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ins w:id="745" w:author="Tammy Meek (ESO)" w:date="2024-05-01T12:00:00Z"/>
          <w:sz w:val="24"/>
          <w:szCs w:val="24"/>
        </w:rPr>
      </w:pPr>
    </w:p>
    <w:p w14:paraId="5EBB29D1" w14:textId="5127AD67" w:rsidR="009C1403" w:rsidRDefault="00C6386D" w:rsidP="006D2A03">
      <w:pPr>
        <w:numPr>
          <w:ilvl w:val="0"/>
          <w:numId w:val="46"/>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detailed explanation of the consultation process undertaken in the development of the FRCR methodology;</w:t>
      </w:r>
    </w:p>
    <w:p w14:paraId="4D401569" w14:textId="77777777" w:rsidR="009C1403" w:rsidRDefault="00C6386D" w:rsidP="006D2A03">
      <w:pPr>
        <w:numPr>
          <w:ilvl w:val="0"/>
          <w:numId w:val="46"/>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a summary of the views received from interested parties as part of the consultation process and an explanation of how these were taken into account in the development of the FRCR methodology; and</w:t>
      </w:r>
    </w:p>
    <w:p w14:paraId="2E8238DC" w14:textId="77777777" w:rsidR="009C1403" w:rsidRDefault="00C6386D" w:rsidP="006D2A03">
      <w:pPr>
        <w:numPr>
          <w:ilvl w:val="0"/>
          <w:numId w:val="46"/>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77777777"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The SQSS Panel will on receipt of a submission under paragraph H5:</w:t>
      </w:r>
    </w:p>
    <w:p w14:paraId="338E1C00" w14:textId="77777777" w:rsidR="009C1403" w:rsidRDefault="00C6386D">
      <w:pPr>
        <w:numPr>
          <w:ilvl w:val="0"/>
          <w:numId w:val="47"/>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093C0A05" w:rsidR="009C1403" w:rsidRDefault="00C6386D">
      <w:pPr>
        <w:numPr>
          <w:ilvl w:val="0"/>
          <w:numId w:val="47"/>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del w:id="746" w:author="Tammy Meek (ESO)" w:date="2024-05-01T12:01:00Z">
        <w:r w:rsidDel="006D2A03">
          <w:rPr>
            <w:rFonts w:ascii="Arial" w:hAnsi="Arial" w:cs="Arial"/>
            <w:sz w:val="24"/>
            <w:szCs w:val="24"/>
          </w:rPr>
          <w:delText>National Grid ESO</w:delText>
        </w:r>
      </w:del>
      <w:ins w:id="747" w:author="Tammy Meek (ESO)" w:date="2024-05-01T12:01:00Z">
        <w:r w:rsidR="006D2A03">
          <w:rPr>
            <w:rFonts w:ascii="Arial" w:hAnsi="Arial" w:cs="Arial"/>
            <w:sz w:val="24"/>
            <w:szCs w:val="24"/>
          </w:rPr>
          <w:t xml:space="preserve">the </w:t>
        </w:r>
      </w:ins>
      <w:ins w:id="748" w:author="Tammy Meek (ESO)" w:date="2024-05-02T10:34:00Z">
        <w:r w:rsidR="00362AAE" w:rsidRPr="00362AAE">
          <w:rPr>
            <w:rFonts w:ascii="Arial" w:hAnsi="Arial" w:cs="Arial"/>
            <w:i/>
            <w:iCs/>
            <w:sz w:val="24"/>
            <w:szCs w:val="24"/>
          </w:rPr>
          <w:t>ISOP</w:t>
        </w:r>
      </w:ins>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The FRCR methodology must be designed to facilitate the economic</w:t>
      </w:r>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assessment of the risk of unacceptable frequency conditions occurring on the National Electricity Transmission System and which of these risks will be secured. The FRCR methodology must include (but need not be limited to):</w:t>
      </w:r>
    </w:p>
    <w:p w14:paraId="081E574F" w14:textId="77777777" w:rsidR="009C1403" w:rsidRDefault="00C6386D">
      <w:pPr>
        <w:numPr>
          <w:ilvl w:val="0"/>
          <w:numId w:val="48"/>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the approach to be used to determine the circumstances for which unacceptable frequency conditions should not occur;</w:t>
      </w:r>
    </w:p>
    <w:p w14:paraId="0F082999" w14:textId="77777777" w:rsidR="009C1403" w:rsidRDefault="00C6386D">
      <w:pPr>
        <w:numPr>
          <w:ilvl w:val="0"/>
          <w:numId w:val="48"/>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48"/>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00C6386D">
      <w:pPr>
        <w:numPr>
          <w:ilvl w:val="0"/>
          <w:numId w:val="49"/>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the approach used to assess the technical and economic impacts;</w:t>
      </w:r>
    </w:p>
    <w:p w14:paraId="010E9972"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the approach used to assess the likelihood and consequence of each such risk occurring; and</w:t>
      </w:r>
    </w:p>
    <w:p w14:paraId="28216635" w14:textId="77777777" w:rsidR="009C1403" w:rsidRDefault="00C6386D">
      <w:pPr>
        <w:numPr>
          <w:ilvl w:val="0"/>
          <w:numId w:val="51"/>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(iv) the sources of information as used to perform the assessment.</w:t>
      </w:r>
    </w:p>
    <w:p w14:paraId="32EA33B6" w14:textId="77777777" w:rsidR="009C1403" w:rsidRDefault="00C6386D">
      <w:pPr>
        <w:numPr>
          <w:ilvl w:val="0"/>
          <w:numId w:val="52"/>
        </w:numPr>
        <w:kinsoku w:val="0"/>
        <w:overflowPunct w:val="0"/>
        <w:autoSpaceDE/>
        <w:autoSpaceDN/>
        <w:adjustRightInd/>
        <w:spacing w:before="136" w:line="268" w:lineRule="exact"/>
        <w:ind w:right="72"/>
        <w:jc w:val="both"/>
        <w:textAlignment w:val="baseline"/>
        <w:rPr>
          <w:rFonts w:ascii="Arial" w:hAnsi="Arial" w:cs="Arial"/>
          <w:sz w:val="24"/>
          <w:szCs w:val="24"/>
        </w:rPr>
      </w:pPr>
      <w:r>
        <w:rPr>
          <w:rFonts w:ascii="Arial" w:hAnsi="Arial" w:cs="Arial"/>
          <w:sz w:val="24"/>
          <w:szCs w:val="24"/>
        </w:rPr>
        <w:t>the benefits to the consumer in mitigating risks to the secure operation of the system;</w:t>
      </w:r>
    </w:p>
    <w:p w14:paraId="5DCE920D" w14:textId="7539EAF2" w:rsidR="009C1403" w:rsidRDefault="00C6386D">
      <w:pPr>
        <w:numPr>
          <w:ilvl w:val="0"/>
          <w:numId w:val="52"/>
        </w:numPr>
        <w:kinsoku w:val="0"/>
        <w:overflowPunct w:val="0"/>
        <w:autoSpaceDE/>
        <w:autoSpaceDN/>
        <w:adjustRightInd/>
        <w:spacing w:before="133" w:line="271" w:lineRule="exact"/>
        <w:ind w:right="72"/>
        <w:jc w:val="both"/>
        <w:textAlignment w:val="baseline"/>
        <w:rPr>
          <w:rFonts w:ascii="Arial" w:hAnsi="Arial" w:cs="Arial"/>
          <w:sz w:val="24"/>
          <w:szCs w:val="24"/>
        </w:rPr>
      </w:pPr>
      <w:r>
        <w:rPr>
          <w:rFonts w:ascii="Arial" w:hAnsi="Arial" w:cs="Arial"/>
          <w:sz w:val="24"/>
          <w:szCs w:val="24"/>
        </w:rPr>
        <w:t xml:space="preserve">how </w:t>
      </w:r>
      <w:del w:id="749" w:author="Tammy Meek (ESO)" w:date="2024-05-01T12:09:00Z">
        <w:r w:rsidDel="007F7DDE">
          <w:rPr>
            <w:rFonts w:ascii="Arial" w:hAnsi="Arial" w:cs="Arial"/>
            <w:sz w:val="24"/>
            <w:szCs w:val="24"/>
          </w:rPr>
          <w:delText>National Grid ESO</w:delText>
        </w:r>
      </w:del>
      <w:ins w:id="750" w:author="Tammy Meek (ESO)" w:date="2024-05-01T12:09:00Z">
        <w:r w:rsidR="007F7DDE">
          <w:rPr>
            <w:rFonts w:ascii="Arial" w:hAnsi="Arial" w:cs="Arial"/>
            <w:sz w:val="24"/>
            <w:szCs w:val="24"/>
          </w:rPr>
          <w:t xml:space="preserve">the </w:t>
        </w:r>
      </w:ins>
      <w:ins w:id="751" w:author="Tammy Meek (ESO)" w:date="2024-05-02T10:34:00Z">
        <w:r w:rsidR="00362AAE" w:rsidRPr="00362AAE">
          <w:rPr>
            <w:rFonts w:ascii="Arial" w:hAnsi="Arial" w:cs="Arial"/>
            <w:i/>
            <w:iCs/>
            <w:sz w:val="24"/>
            <w:szCs w:val="24"/>
          </w:rPr>
          <w:t>ISOP</w:t>
        </w:r>
      </w:ins>
      <w:r>
        <w:rPr>
          <w:rFonts w:ascii="Arial" w:hAnsi="Arial" w:cs="Arial"/>
          <w:sz w:val="24"/>
          <w:szCs w:val="24"/>
        </w:rPr>
        <w:t xml:space="preserve"> will engage with interested parties to share relevant information and how that information will be</w:t>
      </w:r>
      <w:r w:rsidR="007F7DDE">
        <w:rPr>
          <w:rFonts w:ascii="Arial" w:hAnsi="Arial" w:cs="Arial"/>
          <w:sz w:val="24"/>
          <w:szCs w:val="24"/>
        </w:rPr>
        <w:t xml:space="preserve"> </w:t>
      </w:r>
      <w:r w:rsidR="007F7DDE">
        <w:rPr>
          <w:rFonts w:ascii="Arial" w:hAnsi="Arial" w:cs="Arial"/>
          <w:sz w:val="24"/>
          <w:szCs w:val="24"/>
        </w:rPr>
        <w:lastRenderedPageBreak/>
        <w:t>used to re</w:t>
      </w:r>
      <w:r>
        <w:rPr>
          <w:rFonts w:ascii="Arial" w:hAnsi="Arial" w:cs="Arial"/>
          <w:sz w:val="24"/>
          <w:szCs w:val="24"/>
        </w:rPr>
        <w:t>view and revise the FRCR methodology; and</w:t>
      </w:r>
      <w:ins w:id="752" w:author="Tammy Meek (ESO)" w:date="2024-05-01T12:10:00Z">
        <w:r w:rsidR="007F7DDE">
          <w:rPr>
            <w:rFonts w:ascii="Arial" w:hAnsi="Arial" w:cs="Arial"/>
            <w:sz w:val="24"/>
            <w:szCs w:val="24"/>
          </w:rPr>
          <w:t xml:space="preserve"> </w:t>
        </w:r>
      </w:ins>
    </w:p>
    <w:p w14:paraId="58C5DAC2" w14:textId="2B10C3B0" w:rsidR="009C1403" w:rsidRDefault="007F7DDE">
      <w:pPr>
        <w:numPr>
          <w:ilvl w:val="0"/>
          <w:numId w:val="53"/>
        </w:numPr>
        <w:kinsoku w:val="0"/>
        <w:overflowPunct w:val="0"/>
        <w:autoSpaceDE/>
        <w:autoSpaceDN/>
        <w:adjustRightInd/>
        <w:spacing w:before="134" w:line="269" w:lineRule="exact"/>
        <w:ind w:right="72"/>
        <w:jc w:val="both"/>
        <w:textAlignment w:val="baseline"/>
        <w:rPr>
          <w:rFonts w:ascii="Arial" w:hAnsi="Arial" w:cs="Arial"/>
          <w:sz w:val="24"/>
          <w:szCs w:val="24"/>
        </w:rPr>
      </w:pPr>
      <w:r>
        <w:rPr>
          <w:rFonts w:ascii="Arial" w:hAnsi="Arial" w:cs="Arial"/>
          <w:sz w:val="24"/>
          <w:szCs w:val="24"/>
        </w:rPr>
        <w:t xml:space="preserve">detailed of </w:t>
      </w:r>
      <w:del w:id="753" w:author="Tammy Meek (ESO)" w:date="2024-05-01T12:11:00Z">
        <w:r w:rsidR="00C6386D" w:rsidDel="007F7DDE">
          <w:rPr>
            <w:rFonts w:ascii="Arial" w:hAnsi="Arial" w:cs="Arial"/>
            <w:sz w:val="24"/>
            <w:szCs w:val="24"/>
          </w:rPr>
          <w:delText>National Grid ESO</w:delText>
        </w:r>
      </w:del>
      <w:ins w:id="754" w:author="Tammy Meek (ESO)" w:date="2024-05-01T12:11:00Z">
        <w:r>
          <w:rPr>
            <w:rFonts w:ascii="Arial" w:hAnsi="Arial" w:cs="Arial"/>
            <w:sz w:val="24"/>
            <w:szCs w:val="24"/>
          </w:rPr>
          <w:t xml:space="preserve">the </w:t>
        </w:r>
      </w:ins>
      <w:ins w:id="755" w:author="Tammy Meek (ESO)" w:date="2024-05-02T10:34:00Z">
        <w:r w:rsidR="00362AAE" w:rsidRPr="00362AAE">
          <w:rPr>
            <w:rFonts w:ascii="Arial" w:hAnsi="Arial" w:cs="Arial"/>
            <w:i/>
            <w:iCs/>
            <w:sz w:val="24"/>
            <w:szCs w:val="24"/>
          </w:rPr>
          <w:t>ISOP</w:t>
        </w:r>
      </w:ins>
      <w:r w:rsidR="00C6386D">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0A84E4A2"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ins w:id="756" w:author="Tammy Meek (ESO)" w:date="2024-05-01T12:12:00Z">
        <w:r w:rsidR="00050AC3">
          <w:rPr>
            <w:rFonts w:ascii="Arial" w:hAnsi="Arial" w:cs="Arial"/>
            <w:sz w:val="24"/>
            <w:szCs w:val="24"/>
          </w:rPr>
          <w:t xml:space="preserve">The </w:t>
        </w:r>
      </w:ins>
      <w:ins w:id="757" w:author="Tammy Meek (ESO)" w:date="2024-05-02T10:34:00Z">
        <w:r w:rsidR="00362AAE" w:rsidRPr="00362AAE">
          <w:rPr>
            <w:rFonts w:ascii="Arial" w:hAnsi="Arial" w:cs="Arial"/>
            <w:i/>
            <w:iCs/>
            <w:sz w:val="24"/>
            <w:szCs w:val="24"/>
          </w:rPr>
          <w:t>ISOP</w:t>
        </w:r>
      </w:ins>
      <w:del w:id="758" w:author="Tammy Meek (ESO)" w:date="2024-05-01T12:12:00Z">
        <w:r w:rsidDel="00050AC3">
          <w:rPr>
            <w:rFonts w:ascii="Arial" w:hAnsi="Arial" w:cs="Arial"/>
            <w:sz w:val="24"/>
            <w:szCs w:val="24"/>
          </w:rPr>
          <w:delText>National Grid ESO</w:delText>
        </w:r>
      </w:del>
      <w:r>
        <w:rPr>
          <w:rFonts w:ascii="Arial" w:hAnsi="Arial" w:cs="Arial"/>
          <w:sz w:val="24"/>
          <w:szCs w:val="24"/>
        </w:rPr>
        <w:t xml:space="preserve"> shall initially and at such other times as </w:t>
      </w:r>
      <w:ins w:id="759" w:author="Tammy Meek (ESO)" w:date="2024-05-01T12:12:00Z">
        <w:r w:rsidR="00E3732E">
          <w:rPr>
            <w:rFonts w:ascii="Arial" w:hAnsi="Arial" w:cs="Arial"/>
            <w:sz w:val="24"/>
            <w:szCs w:val="24"/>
          </w:rPr>
          <w:t xml:space="preserve">the </w:t>
        </w:r>
      </w:ins>
      <w:ins w:id="760" w:author="Tammy Meek (ESO)" w:date="2024-05-02T10:34:00Z">
        <w:r w:rsidR="00362AAE" w:rsidRPr="00362AAE">
          <w:rPr>
            <w:rFonts w:ascii="Arial" w:hAnsi="Arial" w:cs="Arial"/>
            <w:i/>
            <w:iCs/>
            <w:sz w:val="24"/>
            <w:szCs w:val="24"/>
          </w:rPr>
          <w:t>ISOP</w:t>
        </w:r>
      </w:ins>
      <w:del w:id="761" w:author="Tammy Meek (ESO)" w:date="2024-05-01T12:12:00Z">
        <w:r w:rsidDel="00E3732E">
          <w:rPr>
            <w:rFonts w:ascii="Arial" w:hAnsi="Arial" w:cs="Arial"/>
            <w:sz w:val="24"/>
            <w:szCs w:val="24"/>
          </w:rPr>
          <w:delText>National</w:delText>
        </w:r>
        <w:r w:rsidR="00050AC3" w:rsidDel="00E3732E">
          <w:rPr>
            <w:rFonts w:ascii="Arial" w:hAnsi="Arial" w:cs="Arial"/>
            <w:sz w:val="24"/>
            <w:szCs w:val="24"/>
          </w:rPr>
          <w:delText xml:space="preserve"> </w:delText>
        </w:r>
        <w:r w:rsidDel="00E3732E">
          <w:rPr>
            <w:rFonts w:ascii="Arial" w:hAnsi="Arial" w:cs="Arial"/>
            <w:sz w:val="24"/>
            <w:szCs w:val="24"/>
          </w:rPr>
          <w:delText>Grid ESO</w:delText>
        </w:r>
      </w:del>
      <w:r>
        <w:rPr>
          <w:rFonts w:ascii="Arial" w:hAnsi="Arial" w:cs="Arial"/>
          <w:sz w:val="24"/>
          <w:szCs w:val="24"/>
        </w:rPr>
        <w:t xml:space="preserve"> may see fit or the Authority may direct, develop proposals for the FRCR in consultation with interested parties. The consultation shall be of such a form and duration as to reasonably allow all interested parties to contribute.</w:t>
      </w:r>
    </w:p>
    <w:p w14:paraId="405B86ED" w14:textId="704952EF" w:rsidR="009C1403" w:rsidDel="00416A54" w:rsidRDefault="00C6386D">
      <w:pPr>
        <w:tabs>
          <w:tab w:val="decimal" w:pos="864"/>
          <w:tab w:val="left" w:pos="1584"/>
        </w:tabs>
        <w:kinsoku w:val="0"/>
        <w:overflowPunct w:val="0"/>
        <w:autoSpaceDE/>
        <w:autoSpaceDN/>
        <w:adjustRightInd/>
        <w:spacing w:before="122" w:line="275" w:lineRule="exact"/>
        <w:ind w:left="720"/>
        <w:textAlignment w:val="baseline"/>
        <w:rPr>
          <w:del w:id="762" w:author="Tammy Meek (ESO)" w:date="2024-05-01T12:20:00Z"/>
          <w:rFonts w:ascii="Arial" w:hAnsi="Arial" w:cs="Arial"/>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ins w:id="763" w:author="Tammy Meek (ESO)" w:date="2024-05-01T12:20:00Z">
        <w:r w:rsidR="00416A54">
          <w:rPr>
            <w:rFonts w:ascii="Arial" w:hAnsi="Arial" w:cs="Arial"/>
            <w:sz w:val="24"/>
            <w:szCs w:val="24"/>
          </w:rPr>
          <w:t>the</w:t>
        </w:r>
      </w:ins>
      <w:r w:rsidR="00E70033">
        <w:rPr>
          <w:rFonts w:ascii="Arial" w:hAnsi="Arial" w:cs="Arial"/>
          <w:sz w:val="24"/>
          <w:szCs w:val="24"/>
        </w:rPr>
        <w:t xml:space="preserve"> </w:t>
      </w:r>
      <w:ins w:id="764" w:author="Tammy Meek (ESO)" w:date="2024-05-02T10:34:00Z">
        <w:r w:rsidR="00362AAE" w:rsidRPr="00362AAE">
          <w:rPr>
            <w:rFonts w:ascii="Arial" w:hAnsi="Arial" w:cs="Arial"/>
            <w:i/>
            <w:iCs/>
            <w:sz w:val="24"/>
            <w:szCs w:val="24"/>
          </w:rPr>
          <w:t>ISOP</w:t>
        </w:r>
      </w:ins>
      <w:del w:id="765" w:author="Tammy Meek (ESO)" w:date="2024-05-01T12:20:00Z">
        <w:r w:rsidDel="00416A54">
          <w:rPr>
            <w:rFonts w:ascii="Arial" w:hAnsi="Arial" w:cs="Arial"/>
            <w:sz w:val="24"/>
            <w:szCs w:val="24"/>
          </w:rPr>
          <w:delText>National Grid</w:delText>
        </w:r>
      </w:del>
    </w:p>
    <w:p w14:paraId="1253FB28" w14:textId="77C2D928" w:rsidR="009C1403" w:rsidRDefault="00C6386D">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Change w:id="766" w:author="Tammy Meek (ESO)" w:date="2024-05-01T12:20:00Z">
          <w:pPr>
            <w:kinsoku w:val="0"/>
            <w:overflowPunct w:val="0"/>
            <w:autoSpaceDE/>
            <w:autoSpaceDN/>
            <w:adjustRightInd/>
            <w:spacing w:line="275" w:lineRule="exact"/>
            <w:ind w:left="1584"/>
            <w:textAlignment w:val="baseline"/>
          </w:pPr>
        </w:pPrChange>
      </w:pPr>
      <w:del w:id="767" w:author="Tammy Meek (ESO)" w:date="2024-05-01T12:20:00Z">
        <w:r w:rsidDel="00416A54">
          <w:rPr>
            <w:rFonts w:ascii="Arial" w:hAnsi="Arial" w:cs="Arial"/>
            <w:spacing w:val="-3"/>
            <w:sz w:val="24"/>
            <w:szCs w:val="24"/>
          </w:rPr>
          <w:delText xml:space="preserve">ESO </w:delText>
        </w:r>
      </w:del>
      <w:r>
        <w:rPr>
          <w:rFonts w:ascii="Arial" w:hAnsi="Arial" w:cs="Arial"/>
          <w:spacing w:val="-3"/>
          <w:sz w:val="24"/>
          <w:szCs w:val="24"/>
        </w:rPr>
        <w:t>must:</w:t>
      </w:r>
    </w:p>
    <w:p w14:paraId="3AD6E4D4" w14:textId="77777777" w:rsidR="009C1403" w:rsidRDefault="00C6386D">
      <w:pPr>
        <w:numPr>
          <w:ilvl w:val="0"/>
          <w:numId w:val="54"/>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31DD24E2" w:rsidR="009C1403" w:rsidRDefault="00C6386D">
      <w:pPr>
        <w:numPr>
          <w:ilvl w:val="0"/>
          <w:numId w:val="54"/>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del w:id="768" w:author="Tammy Meek (ESO)" w:date="2024-05-02T10:29:00Z">
        <w:r w:rsidDel="00362AAE">
          <w:rPr>
            <w:rFonts w:ascii="Arial" w:hAnsi="Arial" w:cs="Arial"/>
            <w:sz w:val="24"/>
            <w:szCs w:val="24"/>
          </w:rPr>
          <w:delText>National Grid ESO</w:delText>
        </w:r>
      </w:del>
      <w:ins w:id="769" w:author="Tammy Meek (ESO)" w:date="2024-05-02T10:29:00Z">
        <w:r w:rsidR="00362AAE" w:rsidRPr="00362AAE">
          <w:rPr>
            <w:rFonts w:ascii="Arial" w:hAnsi="Arial" w:cs="Arial"/>
            <w:i/>
            <w:iCs/>
            <w:sz w:val="24"/>
            <w:szCs w:val="24"/>
          </w:rPr>
          <w:t xml:space="preserve">The </w:t>
        </w:r>
      </w:ins>
      <w:ins w:id="770" w:author="Tammy Meek (ESO)" w:date="2024-05-02T10:34:00Z">
        <w:r w:rsidR="00362AAE" w:rsidRPr="00362AAE">
          <w:rPr>
            <w:rFonts w:ascii="Arial" w:hAnsi="Arial" w:cs="Arial"/>
            <w:i/>
            <w:iCs/>
            <w:sz w:val="24"/>
            <w:szCs w:val="24"/>
          </w:rPr>
          <w:t>ISOP</w:t>
        </w:r>
      </w:ins>
      <w:r>
        <w:rPr>
          <w:rFonts w:ascii="Arial" w:hAnsi="Arial" w:cs="Arial"/>
          <w:sz w:val="24"/>
          <w:szCs w:val="24"/>
        </w:rPr>
        <w:t xml:space="preserve"> may see fit, and as set out in paragraph H12, publish a revised FRCR.</w:t>
      </w:r>
    </w:p>
    <w:p w14:paraId="0F2EC9DF" w14:textId="2E8065A2"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del w:id="771" w:author="Tammy Meek (ESO)" w:date="2024-05-01T12:20:00Z">
        <w:r w:rsidDel="007F09B1">
          <w:rPr>
            <w:rFonts w:ascii="Arial" w:hAnsi="Arial" w:cs="Arial"/>
            <w:sz w:val="24"/>
            <w:szCs w:val="24"/>
          </w:rPr>
          <w:delText>National Grid ESO</w:delText>
        </w:r>
      </w:del>
      <w:ins w:id="772" w:author="Tammy Meek (ESO)" w:date="2024-05-01T12:20:00Z">
        <w:r w:rsidR="007F09B1">
          <w:rPr>
            <w:rFonts w:ascii="Arial" w:hAnsi="Arial" w:cs="Arial"/>
            <w:sz w:val="24"/>
            <w:szCs w:val="24"/>
          </w:rPr>
          <w:t xml:space="preserve">the </w:t>
        </w:r>
      </w:ins>
      <w:ins w:id="773" w:author="Tammy Meek (ESO)" w:date="2024-05-02T10:34:00Z">
        <w:r w:rsidR="00362AAE" w:rsidRPr="00362AAE">
          <w:rPr>
            <w:rFonts w:ascii="Arial" w:hAnsi="Arial" w:cs="Arial"/>
            <w:i/>
            <w:iCs/>
            <w:sz w:val="24"/>
            <w:szCs w:val="24"/>
          </w:rPr>
          <w:t>ISOP</w:t>
        </w:r>
      </w:ins>
      <w:r>
        <w:rPr>
          <w:rFonts w:ascii="Arial" w:hAnsi="Arial" w:cs="Arial"/>
          <w:sz w:val="24"/>
          <w:szCs w:val="24"/>
        </w:rPr>
        <w:t xml:space="preserve"> must:</w:t>
      </w:r>
    </w:p>
    <w:p w14:paraId="11032AFC" w14:textId="77777777" w:rsidR="009C1403" w:rsidRDefault="00C6386D">
      <w:pPr>
        <w:numPr>
          <w:ilvl w:val="0"/>
          <w:numId w:val="55"/>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5"/>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1D0A710E"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del w:id="774" w:author="Tammy Meek (ESO)" w:date="2024-05-01T12:21:00Z">
        <w:r w:rsidDel="001C08FE">
          <w:rPr>
            <w:rFonts w:ascii="Arial" w:hAnsi="Arial" w:cs="Arial"/>
            <w:spacing w:val="-3"/>
            <w:sz w:val="24"/>
            <w:szCs w:val="24"/>
          </w:rPr>
          <w:delText>National Grid ESO</w:delText>
        </w:r>
      </w:del>
      <w:ins w:id="775" w:author="Tammy Meek (ESO)" w:date="2024-05-01T12:21:00Z">
        <w:r w:rsidR="001C08FE">
          <w:rPr>
            <w:rFonts w:ascii="Arial" w:hAnsi="Arial" w:cs="Arial"/>
            <w:spacing w:val="-3"/>
            <w:sz w:val="24"/>
            <w:szCs w:val="24"/>
          </w:rPr>
          <w:t xml:space="preserve">The </w:t>
        </w:r>
      </w:ins>
      <w:ins w:id="776" w:author="Tammy Meek (ESO)" w:date="2024-05-02T10:34:00Z">
        <w:r w:rsidR="00362AAE" w:rsidRPr="00362AAE">
          <w:rPr>
            <w:rFonts w:ascii="Arial" w:hAnsi="Arial" w:cs="Arial"/>
            <w:i/>
            <w:iCs/>
            <w:spacing w:val="-3"/>
            <w:sz w:val="24"/>
            <w:szCs w:val="24"/>
          </w:rPr>
          <w:t>ISOP</w:t>
        </w:r>
      </w:ins>
      <w:r>
        <w:rPr>
          <w:rFonts w:ascii="Arial" w:hAnsi="Arial" w:cs="Arial"/>
          <w:spacing w:val="-3"/>
          <w:sz w:val="24"/>
          <w:szCs w:val="24"/>
        </w:rPr>
        <w:t xml:space="preserve"> must make reasonable endeavours to ensure any FRCR submitted under paragraph H11 or H12 includes the information set out in paragraph H14. Where this has not been possible, </w:t>
      </w:r>
      <w:del w:id="777" w:author="Tammy Meek (ESO)" w:date="2024-05-01T12:22:00Z">
        <w:r w:rsidDel="00C63721">
          <w:rPr>
            <w:rFonts w:ascii="Arial" w:hAnsi="Arial" w:cs="Arial"/>
            <w:spacing w:val="-3"/>
            <w:sz w:val="24"/>
            <w:szCs w:val="24"/>
          </w:rPr>
          <w:delText>National Grid ESO</w:delText>
        </w:r>
      </w:del>
      <w:ins w:id="778" w:author="Tammy Meek (ESO)" w:date="2024-05-01T12:22:00Z">
        <w:r w:rsidR="00C63721">
          <w:rPr>
            <w:rFonts w:ascii="Arial" w:hAnsi="Arial" w:cs="Arial"/>
            <w:spacing w:val="-3"/>
            <w:sz w:val="24"/>
            <w:szCs w:val="24"/>
          </w:rPr>
          <w:t xml:space="preserve">the </w:t>
        </w:r>
      </w:ins>
      <w:ins w:id="779" w:author="Tammy Meek (ESO)" w:date="2024-05-02T10:34:00Z">
        <w:r w:rsidR="00362AAE" w:rsidRPr="00362AAE">
          <w:rPr>
            <w:rFonts w:ascii="Arial" w:hAnsi="Arial" w:cs="Arial"/>
            <w:i/>
            <w:iCs/>
            <w:spacing w:val="-3"/>
            <w:sz w:val="24"/>
            <w:szCs w:val="24"/>
          </w:rPr>
          <w:t>ISOP</w:t>
        </w:r>
      </w:ins>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rsidSect="006C7961">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lastRenderedPageBreak/>
        <w:t>H.14 Submissions made under paragraphs H11 or H12 must include:</w:t>
      </w:r>
    </w:p>
    <w:p w14:paraId="0F3BC9DF" w14:textId="77777777" w:rsidR="009C1403" w:rsidRDefault="00C6386D">
      <w:pPr>
        <w:numPr>
          <w:ilvl w:val="0"/>
          <w:numId w:val="56"/>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a detailed explanation of the consultation process undertaken in the development of the FRCR;</w:t>
      </w:r>
    </w:p>
    <w:p w14:paraId="03BC2D15" w14:textId="77777777" w:rsidR="009C1403" w:rsidRDefault="00C6386D">
      <w:pPr>
        <w:numPr>
          <w:ilvl w:val="0"/>
          <w:numId w:val="56"/>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a summary of the views received from interested parties as part of the consultation process and an explanation of how these were taken into account in the development of the FRCR; and</w:t>
      </w:r>
    </w:p>
    <w:p w14:paraId="651A3387" w14:textId="75670417" w:rsidR="009C1403" w:rsidRDefault="00C6386D">
      <w:pPr>
        <w:numPr>
          <w:ilvl w:val="0"/>
          <w:numId w:val="56"/>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the </w:t>
      </w:r>
      <w:del w:id="780" w:author="Tammy Meek (ESO)" w:date="2024-05-01T12:22:00Z">
        <w:r w:rsidDel="00C63721">
          <w:rPr>
            <w:rFonts w:ascii="Arial" w:hAnsi="Arial" w:cs="Arial"/>
            <w:sz w:val="24"/>
            <w:szCs w:val="24"/>
          </w:rPr>
          <w:delText>National Grid ESO</w:delText>
        </w:r>
      </w:del>
      <w:ins w:id="781" w:author="Tammy Meek (ESO)" w:date="2024-05-01T12:22:00Z">
        <w:r w:rsidR="00C63721">
          <w:rPr>
            <w:rFonts w:ascii="Arial" w:hAnsi="Arial" w:cs="Arial"/>
            <w:sz w:val="24"/>
            <w:szCs w:val="24"/>
          </w:rPr>
          <w:t xml:space="preserve">the </w:t>
        </w:r>
      </w:ins>
      <w:ins w:id="782" w:author="Tammy Meek (ESO)" w:date="2024-05-02T10:34:00Z">
        <w:r w:rsidR="00362AAE" w:rsidRPr="00362AAE">
          <w:rPr>
            <w:rFonts w:ascii="Arial" w:hAnsi="Arial" w:cs="Arial"/>
            <w:i/>
            <w:iCs/>
            <w:sz w:val="24"/>
            <w:szCs w:val="24"/>
          </w:rPr>
          <w:t>ISOP</w:t>
        </w:r>
      </w:ins>
      <w:r>
        <w:rPr>
          <w:rFonts w:ascii="Arial" w:hAnsi="Arial" w:cs="Arial"/>
          <w:sz w:val="24"/>
          <w:szCs w:val="24"/>
        </w:rPr>
        <w:t xml:space="preserve"> as part of its consultation process.</w:t>
      </w:r>
    </w:p>
    <w:p w14:paraId="3937A506" w14:textId="18B86F74"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del w:id="783" w:author="Tammy Meek (ESO)" w:date="2024-05-01T12:23:00Z">
        <w:r w:rsidDel="009834BA">
          <w:rPr>
            <w:rFonts w:ascii="Arial" w:hAnsi="Arial" w:cs="Arial"/>
            <w:sz w:val="24"/>
            <w:szCs w:val="24"/>
          </w:rPr>
          <w:delText>National Grid ESO</w:delText>
        </w:r>
      </w:del>
      <w:ins w:id="784" w:author="Tammy Meek (ESO)" w:date="2024-05-01T12:23:00Z">
        <w:r w:rsidR="009834BA">
          <w:rPr>
            <w:rFonts w:ascii="Arial" w:hAnsi="Arial" w:cs="Arial"/>
            <w:sz w:val="24"/>
            <w:szCs w:val="24"/>
          </w:rPr>
          <w:t xml:space="preserve">the </w:t>
        </w:r>
      </w:ins>
      <w:ins w:id="785" w:author="Tammy Meek (ESO)" w:date="2024-05-02T10:34:00Z">
        <w:r w:rsidR="00362AAE" w:rsidRPr="00362AAE">
          <w:rPr>
            <w:rFonts w:ascii="Arial" w:hAnsi="Arial" w:cs="Arial"/>
            <w:i/>
            <w:iCs/>
            <w:sz w:val="24"/>
            <w:szCs w:val="24"/>
          </w:rPr>
          <w:t>ISOP</w:t>
        </w:r>
      </w:ins>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4A4B9437" w:rsidR="009C1403" w:rsidRDefault="00C6386D">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Change w:id="786" w:author="Tammy Meek (ESO)" w:date="2024-05-01T12:24:00Z">
          <w:pPr>
            <w:kinsoku w:val="0"/>
            <w:overflowPunct w:val="0"/>
            <w:autoSpaceDE/>
            <w:autoSpaceDN/>
            <w:adjustRightInd/>
            <w:spacing w:line="275" w:lineRule="exact"/>
            <w:ind w:left="864"/>
            <w:jc w:val="both"/>
            <w:textAlignment w:val="baseline"/>
          </w:pPr>
        </w:pPrChange>
      </w:pPr>
      <w:r>
        <w:rPr>
          <w:rFonts w:ascii="Arial" w:hAnsi="Arial" w:cs="Arial"/>
          <w:sz w:val="24"/>
          <w:szCs w:val="24"/>
        </w:rPr>
        <w:t>H.16</w:t>
      </w:r>
      <w:r>
        <w:rPr>
          <w:rFonts w:ascii="Arial" w:hAnsi="Arial" w:cs="Arial"/>
          <w:sz w:val="24"/>
          <w:szCs w:val="24"/>
        </w:rPr>
        <w:tab/>
        <w:t xml:space="preserve">In complying with the requirements of paragraph H15, </w:t>
      </w:r>
      <w:del w:id="787" w:author="Tammy Meek (ESO)" w:date="2024-05-01T12:24:00Z">
        <w:r w:rsidDel="0010168B">
          <w:rPr>
            <w:rFonts w:ascii="Arial" w:hAnsi="Arial" w:cs="Arial"/>
            <w:sz w:val="24"/>
            <w:szCs w:val="24"/>
          </w:rPr>
          <w:delText>National Grid</w:delText>
        </w:r>
      </w:del>
      <w:r w:rsidR="0010168B">
        <w:rPr>
          <w:rFonts w:ascii="Arial" w:hAnsi="Arial" w:cs="Arial"/>
          <w:sz w:val="24"/>
          <w:szCs w:val="24"/>
        </w:rPr>
        <w:t xml:space="preserve"> </w:t>
      </w:r>
      <w:del w:id="788" w:author="Tammy Meek (ESO)" w:date="2024-05-01T12:24:00Z">
        <w:r w:rsidDel="0010168B">
          <w:rPr>
            <w:rFonts w:ascii="Arial" w:hAnsi="Arial" w:cs="Arial"/>
            <w:spacing w:val="-3"/>
            <w:sz w:val="24"/>
            <w:szCs w:val="24"/>
          </w:rPr>
          <w:delText>ESO</w:delText>
        </w:r>
      </w:del>
      <w:ins w:id="789" w:author="Tammy Meek (ESO)" w:date="2024-05-01T12:24:00Z">
        <w:r w:rsidR="0010168B">
          <w:rPr>
            <w:rFonts w:ascii="Arial" w:hAnsi="Arial" w:cs="Arial"/>
            <w:sz w:val="24"/>
            <w:szCs w:val="24"/>
          </w:rPr>
          <w:t xml:space="preserve">the </w:t>
        </w:r>
      </w:ins>
      <w:ins w:id="790" w:author="Tammy Meek (ESO)" w:date="2024-05-02T10:34:00Z">
        <w:r w:rsidR="00362AAE" w:rsidRPr="00362AAE">
          <w:rPr>
            <w:rFonts w:ascii="Arial" w:hAnsi="Arial" w:cs="Arial"/>
            <w:i/>
            <w:iCs/>
            <w:sz w:val="24"/>
            <w:szCs w:val="24"/>
          </w:rPr>
          <w:t>ISOP</w:t>
        </w:r>
      </w:ins>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del w:id="791" w:author="Tammy Meek (ESO)" w:date="2024-05-02T10:30:00Z">
        <w:r w:rsidDel="00362AAE">
          <w:rPr>
            <w:rFonts w:ascii="Arial" w:hAnsi="Arial" w:cs="Arial"/>
            <w:spacing w:val="-3"/>
            <w:sz w:val="24"/>
            <w:szCs w:val="24"/>
          </w:rPr>
          <w:delText>National Grid ESO</w:delText>
        </w:r>
      </w:del>
      <w:ins w:id="792" w:author="Tammy Meek (ESO)" w:date="2024-05-02T10:30:00Z">
        <w:r w:rsidR="00362AAE" w:rsidRPr="00362AAE">
          <w:rPr>
            <w:rFonts w:ascii="Arial" w:hAnsi="Arial" w:cs="Arial"/>
            <w:i/>
            <w:iCs/>
            <w:spacing w:val="-3"/>
            <w:sz w:val="24"/>
            <w:szCs w:val="24"/>
          </w:rPr>
          <w:t xml:space="preserve">The </w:t>
        </w:r>
      </w:ins>
      <w:ins w:id="793" w:author="Tammy Meek (ESO)" w:date="2024-05-02T10:34:00Z">
        <w:r w:rsidR="00362AAE" w:rsidRPr="00362AAE">
          <w:rPr>
            <w:rFonts w:ascii="Arial" w:hAnsi="Arial" w:cs="Arial"/>
            <w:i/>
            <w:iCs/>
            <w:spacing w:val="-3"/>
            <w:sz w:val="24"/>
            <w:szCs w:val="24"/>
          </w:rPr>
          <w:t>ISOP</w:t>
        </w:r>
      </w:ins>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7"/>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those risks to the secure operation of the system considered under the FRCR;</w:t>
      </w:r>
    </w:p>
    <w:p w14:paraId="2D367429" w14:textId="77777777" w:rsidR="009C1403" w:rsidRDefault="00C6386D">
      <w:pPr>
        <w:numPr>
          <w:ilvl w:val="0"/>
          <w:numId w:val="57"/>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the likelihood and consequence of each such risk occurring;</w:t>
      </w:r>
    </w:p>
    <w:p w14:paraId="1D131D91" w14:textId="77777777" w:rsidR="009C1403" w:rsidRDefault="00C6386D">
      <w:pPr>
        <w:numPr>
          <w:ilvl w:val="0"/>
          <w:numId w:val="57"/>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the likely cost of securing the system against such risks;</w:t>
      </w:r>
    </w:p>
    <w:p w14:paraId="016217E6" w14:textId="77777777" w:rsidR="009C1403" w:rsidRDefault="00C6386D">
      <w:pPr>
        <w:numPr>
          <w:ilvl w:val="0"/>
          <w:numId w:val="57"/>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the benefits to the consumer in mitigating such risks;</w:t>
      </w:r>
    </w:p>
    <w:p w14:paraId="2B3B8C53" w14:textId="22F740A6"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del w:id="794" w:author="Tammy Meek (ESO)" w:date="2024-05-01T12:27:00Z">
        <w:r w:rsidDel="005A4707">
          <w:rPr>
            <w:rFonts w:ascii="Arial" w:hAnsi="Arial" w:cs="Arial"/>
            <w:sz w:val="24"/>
            <w:szCs w:val="24"/>
          </w:rPr>
          <w:delText>National Grid ESO</w:delText>
        </w:r>
      </w:del>
      <w:ins w:id="795" w:author="Tammy Meek (ESO)" w:date="2024-05-01T12:27:00Z">
        <w:r w:rsidR="005A4707">
          <w:rPr>
            <w:rFonts w:ascii="Arial" w:hAnsi="Arial" w:cs="Arial"/>
            <w:sz w:val="24"/>
            <w:szCs w:val="24"/>
          </w:rPr>
          <w:t xml:space="preserve">the </w:t>
        </w:r>
      </w:ins>
      <w:ins w:id="796" w:author="Tammy Meek (ESO)" w:date="2024-05-02T10:34:00Z">
        <w:r w:rsidR="00362AAE" w:rsidRPr="00362AAE">
          <w:rPr>
            <w:rFonts w:ascii="Arial" w:hAnsi="Arial" w:cs="Arial"/>
            <w:i/>
            <w:iCs/>
            <w:sz w:val="24"/>
            <w:szCs w:val="24"/>
          </w:rPr>
          <w:t>ISOP</w:t>
        </w:r>
      </w:ins>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4E937CD2"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del w:id="797" w:author="Tammy Meek (ESO)" w:date="2024-05-01T12:27:00Z">
        <w:r w:rsidDel="005A4707">
          <w:rPr>
            <w:rFonts w:ascii="Arial" w:hAnsi="Arial" w:cs="Arial"/>
            <w:sz w:val="24"/>
            <w:szCs w:val="24"/>
          </w:rPr>
          <w:delText>National Grid ESO</w:delText>
        </w:r>
      </w:del>
      <w:ins w:id="798" w:author="Tammy Meek (ESO)" w:date="2024-05-01T12:27:00Z">
        <w:r w:rsidR="005A4707">
          <w:rPr>
            <w:rFonts w:ascii="Arial" w:hAnsi="Arial" w:cs="Arial"/>
            <w:sz w:val="24"/>
            <w:szCs w:val="24"/>
          </w:rPr>
          <w:t xml:space="preserve">the </w:t>
        </w:r>
      </w:ins>
      <w:ins w:id="799" w:author="Tammy Meek (ESO)" w:date="2024-05-02T10:34:00Z">
        <w:r w:rsidR="00362AAE" w:rsidRPr="00362AAE">
          <w:rPr>
            <w:rFonts w:ascii="Arial" w:hAnsi="Arial" w:cs="Arial"/>
            <w:i/>
            <w:iCs/>
            <w:sz w:val="24"/>
            <w:szCs w:val="24"/>
          </w:rPr>
          <w:t>ISOP</w:t>
        </w:r>
      </w:ins>
      <w:r>
        <w:rPr>
          <w:rFonts w:ascii="Arial" w:hAnsi="Arial" w:cs="Arial"/>
          <w:sz w:val="24"/>
          <w:szCs w:val="24"/>
        </w:rPr>
        <w:t xml:space="preserve"> under paragraph H11 or H12:</w:t>
      </w:r>
    </w:p>
    <w:p w14:paraId="10977B7A" w14:textId="77777777" w:rsidR="009C1403" w:rsidRDefault="00C6386D">
      <w:pPr>
        <w:numPr>
          <w:ilvl w:val="0"/>
          <w:numId w:val="58"/>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28D7E7D6" w:rsidR="009C1403" w:rsidRDefault="00C6386D">
      <w:pPr>
        <w:numPr>
          <w:ilvl w:val="0"/>
          <w:numId w:val="58"/>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direction to </w:t>
      </w:r>
      <w:del w:id="800" w:author="Tammy Meek (ESO)" w:date="2024-05-01T12:27:00Z">
        <w:r w:rsidDel="005A4707">
          <w:rPr>
            <w:rFonts w:ascii="Arial" w:hAnsi="Arial" w:cs="Arial"/>
            <w:sz w:val="24"/>
            <w:szCs w:val="24"/>
          </w:rPr>
          <w:delText>National Grid ESO</w:delText>
        </w:r>
      </w:del>
      <w:ins w:id="801" w:author="Tammy Meek (ESO)" w:date="2024-05-01T12:27:00Z">
        <w:r w:rsidR="005A4707">
          <w:rPr>
            <w:rFonts w:ascii="Arial" w:hAnsi="Arial" w:cs="Arial"/>
            <w:sz w:val="24"/>
            <w:szCs w:val="24"/>
          </w:rPr>
          <w:t xml:space="preserve">the </w:t>
        </w:r>
      </w:ins>
      <w:ins w:id="802" w:author="Tammy Meek (ESO)" w:date="2024-05-02T10:34:00Z">
        <w:r w:rsidR="00362AAE" w:rsidRPr="00362AAE">
          <w:rPr>
            <w:rFonts w:ascii="Arial" w:hAnsi="Arial" w:cs="Arial"/>
            <w:i/>
            <w:iCs/>
            <w:sz w:val="24"/>
            <w:szCs w:val="24"/>
          </w:rPr>
          <w:t>ISOP</w:t>
        </w:r>
      </w:ins>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rsidSect="006C7961">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lastRenderedPageBreak/>
        <w:t>In making its recommendation the SQSS Panel will give due regard to its expertise in the matters covered by the proposed FRCR and will seek appropriate advice and guidance where required.</w:t>
      </w:r>
    </w:p>
    <w:p w14:paraId="1FF1CF25" w14:textId="7060FD9B"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 xml:space="preserve">H.19 The Authority will on receipt of a submission made by the </w:t>
      </w:r>
      <w:del w:id="803" w:author="Tammy Meek (ESO)" w:date="2024-05-01T12:27:00Z">
        <w:r w:rsidDel="005A4707">
          <w:rPr>
            <w:rFonts w:ascii="Arial" w:hAnsi="Arial" w:cs="Arial"/>
            <w:sz w:val="24"/>
            <w:szCs w:val="24"/>
          </w:rPr>
          <w:delText>National Grid ESO</w:delText>
        </w:r>
      </w:del>
      <w:ins w:id="804" w:author="Tammy Meek (ESO)" w:date="2024-05-01T12:27:00Z">
        <w:r w:rsidR="005A4707">
          <w:rPr>
            <w:rFonts w:ascii="Arial" w:hAnsi="Arial" w:cs="Arial"/>
            <w:sz w:val="24"/>
            <w:szCs w:val="24"/>
          </w:rPr>
          <w:t xml:space="preserve">the </w:t>
        </w:r>
      </w:ins>
      <w:ins w:id="805" w:author="Tammy Meek (ESO)" w:date="2024-05-02T10:34:00Z">
        <w:r w:rsidR="00362AAE" w:rsidRPr="00362AAE">
          <w:rPr>
            <w:rFonts w:ascii="Arial" w:hAnsi="Arial" w:cs="Arial"/>
            <w:i/>
            <w:iCs/>
            <w:sz w:val="24"/>
            <w:szCs w:val="24"/>
          </w:rPr>
          <w:t>ISOP</w:t>
        </w:r>
      </w:ins>
      <w:r>
        <w:rPr>
          <w:rFonts w:ascii="Arial" w:hAnsi="Arial" w:cs="Arial"/>
          <w:sz w:val="24"/>
          <w:szCs w:val="24"/>
        </w:rPr>
        <w:t xml:space="preserve"> under paragraph H11:</w:t>
      </w:r>
    </w:p>
    <w:p w14:paraId="1AA47FC8" w14:textId="71E0A9D1" w:rsidR="009C1403" w:rsidRDefault="00C6386D">
      <w:pPr>
        <w:numPr>
          <w:ilvl w:val="0"/>
          <w:numId w:val="59"/>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the </w:t>
      </w:r>
      <w:del w:id="806" w:author="Tammy Meek (ESO)" w:date="2024-05-01T12:27:00Z">
        <w:r w:rsidDel="005A4707">
          <w:rPr>
            <w:rFonts w:ascii="Arial" w:hAnsi="Arial" w:cs="Arial"/>
            <w:spacing w:val="-3"/>
            <w:sz w:val="24"/>
            <w:szCs w:val="24"/>
          </w:rPr>
          <w:delText>National Grid ESO</w:delText>
        </w:r>
      </w:del>
      <w:ins w:id="807" w:author="Tammy Meek (ESO)" w:date="2024-05-01T12:27:00Z">
        <w:r w:rsidR="005A4707">
          <w:rPr>
            <w:rFonts w:ascii="Arial" w:hAnsi="Arial" w:cs="Arial"/>
            <w:spacing w:val="-3"/>
            <w:sz w:val="24"/>
            <w:szCs w:val="24"/>
          </w:rPr>
          <w:t xml:space="preserve">the </w:t>
        </w:r>
      </w:ins>
      <w:ins w:id="808" w:author="Tammy Meek (ESO)" w:date="2024-05-02T10:34:00Z">
        <w:r w:rsidR="00362AAE" w:rsidRPr="00362AAE">
          <w:rPr>
            <w:rFonts w:ascii="Arial" w:hAnsi="Arial" w:cs="Arial"/>
            <w:i/>
            <w:iCs/>
            <w:spacing w:val="-3"/>
            <w:sz w:val="24"/>
            <w:szCs w:val="24"/>
          </w:rPr>
          <w:t>ISOP</w:t>
        </w:r>
      </w:ins>
      <w:r>
        <w:rPr>
          <w:rFonts w:ascii="Arial" w:hAnsi="Arial" w:cs="Arial"/>
          <w:spacing w:val="-3"/>
          <w:sz w:val="24"/>
          <w:szCs w:val="24"/>
        </w:rPr>
        <w:t xml:space="preserve"> will incur costs in securing the system against to avoid unacceptable frequency conditions; or</w:t>
      </w:r>
    </w:p>
    <w:p w14:paraId="33C6DE1E" w14:textId="5DB7C00E"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direction to </w:t>
      </w:r>
      <w:del w:id="809" w:author="Tammy Meek (ESO)" w:date="2024-05-01T12:27:00Z">
        <w:r w:rsidDel="005A4707">
          <w:rPr>
            <w:rFonts w:ascii="Arial" w:hAnsi="Arial" w:cs="Arial"/>
            <w:spacing w:val="-4"/>
            <w:sz w:val="24"/>
            <w:szCs w:val="24"/>
          </w:rPr>
          <w:delText>National Grid ESO</w:delText>
        </w:r>
      </w:del>
      <w:ins w:id="810" w:author="Tammy Meek (ESO)" w:date="2024-05-01T12:27:00Z">
        <w:r w:rsidR="005A4707">
          <w:rPr>
            <w:rFonts w:ascii="Arial" w:hAnsi="Arial" w:cs="Arial"/>
            <w:spacing w:val="-4"/>
            <w:sz w:val="24"/>
            <w:szCs w:val="24"/>
          </w:rPr>
          <w:t xml:space="preserve">the </w:t>
        </w:r>
      </w:ins>
      <w:ins w:id="811" w:author="Tammy Meek (ESO)" w:date="2024-05-02T10:34:00Z">
        <w:r w:rsidR="00362AAE" w:rsidRPr="00362AAE">
          <w:rPr>
            <w:rFonts w:ascii="Arial" w:hAnsi="Arial" w:cs="Arial"/>
            <w:i/>
            <w:iCs/>
            <w:spacing w:val="-4"/>
            <w:sz w:val="24"/>
            <w:szCs w:val="24"/>
          </w:rPr>
          <w:t>ISOP</w:t>
        </w:r>
      </w:ins>
      <w:r>
        <w:rPr>
          <w:rFonts w:ascii="Arial" w:hAnsi="Arial" w:cs="Arial"/>
          <w:spacing w:val="-4"/>
          <w:sz w:val="24"/>
          <w:szCs w:val="24"/>
        </w:rPr>
        <w:t xml:space="preserve"> that the FRCR requires further development, and the date by which </w:t>
      </w:r>
      <w:del w:id="812" w:author="Tammy Meek (ESO)" w:date="2024-05-01T12:27:00Z">
        <w:r w:rsidDel="005A4707">
          <w:rPr>
            <w:rFonts w:ascii="Arial" w:hAnsi="Arial" w:cs="Arial"/>
            <w:spacing w:val="-4"/>
            <w:sz w:val="24"/>
            <w:szCs w:val="24"/>
          </w:rPr>
          <w:delText>National Grid ESO</w:delText>
        </w:r>
      </w:del>
      <w:ins w:id="813" w:author="Tammy Meek (ESO)" w:date="2024-05-01T12:27:00Z">
        <w:r w:rsidR="005A4707">
          <w:rPr>
            <w:rFonts w:ascii="Arial" w:hAnsi="Arial" w:cs="Arial"/>
            <w:spacing w:val="-4"/>
            <w:sz w:val="24"/>
            <w:szCs w:val="24"/>
          </w:rPr>
          <w:t xml:space="preserve">the </w:t>
        </w:r>
      </w:ins>
      <w:ins w:id="814" w:author="Tammy Meek (ESO)" w:date="2024-05-02T10:34:00Z">
        <w:r w:rsidR="00362AAE" w:rsidRPr="00362AAE">
          <w:rPr>
            <w:rFonts w:ascii="Arial" w:hAnsi="Arial" w:cs="Arial"/>
            <w:i/>
            <w:iCs/>
            <w:spacing w:val="-4"/>
            <w:sz w:val="24"/>
            <w:szCs w:val="24"/>
          </w:rPr>
          <w:t>ISOP</w:t>
        </w:r>
      </w:ins>
      <w:r>
        <w:rPr>
          <w:rFonts w:ascii="Arial" w:hAnsi="Arial" w:cs="Arial"/>
          <w:spacing w:val="-4"/>
          <w:sz w:val="24"/>
          <w:szCs w:val="24"/>
        </w:rPr>
        <w:t xml:space="preserve"> is required to submit a revised FRCR to the Authority for approval.</w:t>
      </w:r>
    </w:p>
    <w:p w14:paraId="6F440328" w14:textId="2A83A6BD"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del w:id="815" w:author="Tammy Meek (ESO)" w:date="2024-05-01T12:27:00Z">
        <w:r w:rsidDel="005A4707">
          <w:rPr>
            <w:rFonts w:ascii="Arial" w:hAnsi="Arial" w:cs="Arial"/>
            <w:sz w:val="24"/>
            <w:szCs w:val="24"/>
          </w:rPr>
          <w:delText>National Grid ESO</w:delText>
        </w:r>
      </w:del>
      <w:ins w:id="816" w:author="Tammy Meek (ESO)" w:date="2024-05-01T12:27:00Z">
        <w:r w:rsidR="005A4707">
          <w:rPr>
            <w:rFonts w:ascii="Arial" w:hAnsi="Arial" w:cs="Arial"/>
            <w:sz w:val="24"/>
            <w:szCs w:val="24"/>
          </w:rPr>
          <w:t xml:space="preserve">the </w:t>
        </w:r>
      </w:ins>
      <w:ins w:id="817" w:author="Tammy Meek (ESO)" w:date="2024-05-02T10:34:00Z">
        <w:r w:rsidR="00362AAE" w:rsidRPr="00362AAE">
          <w:rPr>
            <w:rFonts w:ascii="Arial" w:hAnsi="Arial" w:cs="Arial"/>
            <w:i/>
            <w:iCs/>
            <w:sz w:val="24"/>
            <w:szCs w:val="24"/>
          </w:rPr>
          <w:t>ISOP</w:t>
        </w:r>
      </w:ins>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0054EB86"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del w:id="818" w:author="Tammy Meek (ESO)" w:date="2024-05-01T12:28:00Z">
        <w:r w:rsidDel="00757CC4">
          <w:rPr>
            <w:rFonts w:ascii="Arial" w:hAnsi="Arial" w:cs="Arial"/>
            <w:sz w:val="24"/>
            <w:szCs w:val="24"/>
          </w:rPr>
          <w:delText>National Grid ESO</w:delText>
        </w:r>
      </w:del>
      <w:ins w:id="819" w:author="Tammy Meek (ESO)" w:date="2024-05-01T12:28:00Z">
        <w:r w:rsidR="00757CC4">
          <w:rPr>
            <w:rFonts w:ascii="Arial" w:hAnsi="Arial" w:cs="Arial"/>
            <w:sz w:val="24"/>
            <w:szCs w:val="24"/>
          </w:rPr>
          <w:t xml:space="preserve">the </w:t>
        </w:r>
      </w:ins>
      <w:ins w:id="820" w:author="Tammy Meek (ESO)" w:date="2024-05-02T10:34:00Z">
        <w:r w:rsidR="00362AAE" w:rsidRPr="00362AAE">
          <w:rPr>
            <w:rFonts w:ascii="Arial" w:hAnsi="Arial" w:cs="Arial"/>
            <w:i/>
            <w:iCs/>
            <w:sz w:val="24"/>
            <w:szCs w:val="24"/>
          </w:rPr>
          <w:t>ISOP</w:t>
        </w:r>
      </w:ins>
      <w:r>
        <w:rPr>
          <w:rFonts w:ascii="Arial" w:hAnsi="Arial" w:cs="Arial"/>
          <w:sz w:val="24"/>
          <w:szCs w:val="24"/>
        </w:rPr>
        <w:t xml:space="preserve"> must provide licenced electricity operators if reasonably requested to do so:</w:t>
      </w:r>
    </w:p>
    <w:p w14:paraId="35E53920" w14:textId="77777777" w:rsidR="009C1403" w:rsidRDefault="00C6386D">
      <w:pPr>
        <w:numPr>
          <w:ilvl w:val="0"/>
          <w:numId w:val="60"/>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with information and analysis to support them in their decision-making on, for example, operation of their plant and equipment;</w:t>
      </w:r>
    </w:p>
    <w:p w14:paraId="35CD5EA9" w14:textId="1D16385D" w:rsidR="009C1403" w:rsidRDefault="00C6386D">
      <w:pPr>
        <w:numPr>
          <w:ilvl w:val="0"/>
          <w:numId w:val="60"/>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del w:id="821" w:author="Tammy Meek (ESO)" w:date="2024-05-01T12:28:00Z">
        <w:r w:rsidDel="00757CC4">
          <w:rPr>
            <w:rFonts w:ascii="Arial" w:hAnsi="Arial" w:cs="Arial"/>
            <w:sz w:val="24"/>
            <w:szCs w:val="24"/>
          </w:rPr>
          <w:delText>National Grid ESO</w:delText>
        </w:r>
      </w:del>
      <w:ins w:id="822" w:author="Tammy Meek (ESO)" w:date="2024-05-01T12:28:00Z">
        <w:r w:rsidR="00757CC4">
          <w:rPr>
            <w:rFonts w:ascii="Arial" w:hAnsi="Arial" w:cs="Arial"/>
            <w:sz w:val="24"/>
            <w:szCs w:val="24"/>
          </w:rPr>
          <w:t xml:space="preserve">the </w:t>
        </w:r>
      </w:ins>
      <w:ins w:id="823" w:author="Tammy Meek (ESO)" w:date="2024-05-02T10:34:00Z">
        <w:r w:rsidR="00362AAE" w:rsidRPr="00362AAE">
          <w:rPr>
            <w:rFonts w:ascii="Arial" w:hAnsi="Arial" w:cs="Arial"/>
            <w:i/>
            <w:iCs/>
            <w:sz w:val="24"/>
            <w:szCs w:val="24"/>
          </w:rPr>
          <w:t>ISOP</w:t>
        </w:r>
      </w:ins>
      <w:r>
        <w:rPr>
          <w:rFonts w:ascii="Arial" w:hAnsi="Arial" w:cs="Arial"/>
          <w:sz w:val="24"/>
          <w:szCs w:val="24"/>
        </w:rPr>
        <w:t xml:space="preserve"> and in such form and within such timescales as reasonably requested; and</w:t>
      </w:r>
    </w:p>
    <w:p w14:paraId="22B551AA" w14:textId="11293BBA" w:rsidR="009C1403" w:rsidRDefault="00C6386D">
      <w:pPr>
        <w:numPr>
          <w:ilvl w:val="0"/>
          <w:numId w:val="60"/>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del w:id="824" w:author="Tammy Meek (ESO)" w:date="2024-05-01T12:28:00Z">
        <w:r w:rsidDel="00757CC4">
          <w:rPr>
            <w:rFonts w:ascii="Arial" w:hAnsi="Arial" w:cs="Arial"/>
            <w:spacing w:val="-2"/>
            <w:sz w:val="24"/>
            <w:szCs w:val="24"/>
          </w:rPr>
          <w:delText>National Grid ESO</w:delText>
        </w:r>
      </w:del>
      <w:ins w:id="825" w:author="Tammy Meek (ESO)" w:date="2024-05-01T12:28:00Z">
        <w:r w:rsidR="00757CC4">
          <w:rPr>
            <w:rFonts w:ascii="Arial" w:hAnsi="Arial" w:cs="Arial"/>
            <w:spacing w:val="-2"/>
            <w:sz w:val="24"/>
            <w:szCs w:val="24"/>
          </w:rPr>
          <w:t xml:space="preserve">the </w:t>
        </w:r>
      </w:ins>
      <w:ins w:id="826" w:author="Tammy Meek (ESO)" w:date="2024-05-02T10:34:00Z">
        <w:r w:rsidR="00362AAE" w:rsidRPr="00362AAE">
          <w:rPr>
            <w:rFonts w:ascii="Arial" w:hAnsi="Arial" w:cs="Arial"/>
            <w:i/>
            <w:iCs/>
            <w:spacing w:val="-2"/>
            <w:sz w:val="24"/>
            <w:szCs w:val="24"/>
          </w:rPr>
          <w:t>ISOP</w:t>
        </w:r>
      </w:ins>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del w:id="827" w:author="Tammy Meek (ESO)" w:date="2024-05-01T12:28:00Z">
        <w:r w:rsidDel="00757CC4">
          <w:rPr>
            <w:rFonts w:ascii="Arial" w:hAnsi="Arial" w:cs="Arial"/>
            <w:spacing w:val="-2"/>
            <w:sz w:val="24"/>
            <w:szCs w:val="24"/>
          </w:rPr>
          <w:delText>National Grid ESO</w:delText>
        </w:r>
      </w:del>
      <w:ins w:id="828" w:author="Tammy Meek (ESO)" w:date="2024-05-01T12:28:00Z">
        <w:r w:rsidR="00757CC4">
          <w:rPr>
            <w:rFonts w:ascii="Arial" w:hAnsi="Arial" w:cs="Arial"/>
            <w:spacing w:val="-2"/>
            <w:sz w:val="24"/>
            <w:szCs w:val="24"/>
          </w:rPr>
          <w:t xml:space="preserve">the </w:t>
        </w:r>
      </w:ins>
      <w:ins w:id="829" w:author="Tammy Meek (ESO)" w:date="2024-05-02T10:34:00Z">
        <w:r w:rsidR="00362AAE" w:rsidRPr="00362AAE">
          <w:rPr>
            <w:rFonts w:ascii="Arial" w:hAnsi="Arial" w:cs="Arial"/>
            <w:i/>
            <w:iCs/>
            <w:spacing w:val="-2"/>
            <w:sz w:val="24"/>
            <w:szCs w:val="24"/>
          </w:rPr>
          <w:t>ISOP</w:t>
        </w:r>
      </w:ins>
      <w:r>
        <w:rPr>
          <w:rFonts w:ascii="Arial" w:hAnsi="Arial" w:cs="Arial"/>
          <w:spacing w:val="-2"/>
          <w:sz w:val="24"/>
          <w:szCs w:val="24"/>
        </w:rPr>
        <w:t xml:space="preserve"> must provide to the Authority its reasons for any non</w:t>
      </w:r>
      <w:r>
        <w:rPr>
          <w:rFonts w:ascii="Arial" w:hAnsi="Arial" w:cs="Arial"/>
          <w:spacing w:val="-2"/>
          <w:sz w:val="24"/>
          <w:szCs w:val="24"/>
        </w:rPr>
        <w:softHyphen/>
        <w:t>disclosure of information.</w:t>
      </w:r>
    </w:p>
    <w:p w14:paraId="210A9930" w14:textId="7101B032"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del w:id="830" w:author="Tammy Meek (ESO)" w:date="2024-05-01T12:28:00Z">
        <w:r w:rsidDel="00757CC4">
          <w:rPr>
            <w:rFonts w:ascii="Arial" w:hAnsi="Arial" w:cs="Arial"/>
            <w:sz w:val="24"/>
            <w:szCs w:val="24"/>
          </w:rPr>
          <w:delText>National Grid ESO</w:delText>
        </w:r>
      </w:del>
      <w:ins w:id="831" w:author="Tammy Meek (ESO)" w:date="2024-05-01T12:28:00Z">
        <w:r w:rsidR="00757CC4">
          <w:rPr>
            <w:rFonts w:ascii="Arial" w:hAnsi="Arial" w:cs="Arial"/>
            <w:sz w:val="24"/>
            <w:szCs w:val="24"/>
          </w:rPr>
          <w:t xml:space="preserve">the </w:t>
        </w:r>
      </w:ins>
      <w:ins w:id="832" w:author="Tammy Meek (ESO)" w:date="2024-05-02T10:34:00Z">
        <w:r w:rsidR="00362AAE" w:rsidRPr="00362AAE">
          <w:rPr>
            <w:rFonts w:ascii="Arial" w:hAnsi="Arial" w:cs="Arial"/>
            <w:i/>
            <w:iCs/>
            <w:sz w:val="24"/>
            <w:szCs w:val="24"/>
          </w:rPr>
          <w:t>ISOP</w:t>
        </w:r>
      </w:ins>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lastRenderedPageBreak/>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6425C" w14:textId="77777777" w:rsidR="00FB558D" w:rsidRDefault="00FB558D" w:rsidP="008031CD">
      <w:r>
        <w:separator/>
      </w:r>
    </w:p>
  </w:endnote>
  <w:endnote w:type="continuationSeparator" w:id="0">
    <w:p w14:paraId="67EF19B8" w14:textId="77777777" w:rsidR="00FB558D" w:rsidRDefault="00FB558D" w:rsidP="008031CD">
      <w:r>
        <w:continuationSeparator/>
      </w:r>
    </w:p>
  </w:endnote>
  <w:endnote w:type="continuationNotice" w:id="1">
    <w:p w14:paraId="42107119" w14:textId="77777777" w:rsidR="00FB558D" w:rsidRDefault="00FB55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ordVisi_MSFontService">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F7729" w14:textId="77777777" w:rsidR="0049301B" w:rsidRDefault="004930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CBC15" w14:textId="4DFE9A6C" w:rsidR="002C36D2" w:rsidRDefault="002C36D2" w:rsidP="00080847">
    <w:pPr>
      <w:pStyle w:val="Footer"/>
      <w:tabs>
        <w:tab w:val="left" w:pos="0"/>
      </w:tabs>
      <w:rPr>
        <w:rFonts w:ascii="Arial" w:hAnsi="Arial" w:cs="Arial"/>
        <w:sz w:val="16"/>
        <w:szCs w:val="16"/>
      </w:rPr>
    </w:pPr>
    <w:r>
      <w:rPr>
        <w:rFonts w:ascii="Arial" w:hAnsi="Arial" w:cs="Arial"/>
        <w:sz w:val="16"/>
        <w:szCs w:val="16"/>
      </w:rPr>
      <w:t>National Electricity</w:t>
    </w:r>
    <w:r w:rsidR="00184667">
      <w:rPr>
        <w:rFonts w:ascii="Arial" w:hAnsi="Arial" w:cs="Arial"/>
        <w:sz w:val="16"/>
        <w:szCs w:val="16"/>
      </w:rPr>
      <w:t xml:space="preserve"> </w:t>
    </w:r>
    <w:r>
      <w:rPr>
        <w:rFonts w:ascii="Arial" w:hAnsi="Arial" w:cs="Arial"/>
        <w:sz w:val="16"/>
        <w:szCs w:val="16"/>
      </w:rPr>
      <w:t>Transmission System Security and Quality of Supply Standard, Version 2.</w:t>
    </w:r>
    <w:del w:id="2" w:author="Tammy Meek (ESO)" w:date="2024-05-01T13:40:00Z">
      <w:r w:rsidDel="005E4FBD">
        <w:rPr>
          <w:rFonts w:ascii="Arial" w:hAnsi="Arial" w:cs="Arial"/>
          <w:sz w:val="16"/>
          <w:szCs w:val="16"/>
        </w:rPr>
        <w:delText>7</w:delText>
      </w:r>
    </w:del>
    <w:ins w:id="3" w:author="Tammy Meek (ESO)" w:date="2024-05-01T13:40:00Z">
      <w:r w:rsidR="00601460">
        <w:rPr>
          <w:rFonts w:ascii="Arial" w:hAnsi="Arial" w:cs="Arial"/>
          <w:sz w:val="16"/>
          <w:szCs w:val="16"/>
        </w:rPr>
        <w:t>8</w:t>
      </w:r>
    </w:ins>
    <w:r>
      <w:rPr>
        <w:rFonts w:ascii="Arial" w:hAnsi="Arial" w:cs="Arial"/>
        <w:sz w:val="16"/>
        <w:szCs w:val="16"/>
      </w:rPr>
      <w:t xml:space="preserve">,  </w:t>
    </w:r>
    <w:ins w:id="4" w:author="Tammy Meek (ESO)" w:date="2024-05-01T13:40:00Z">
      <w:r w:rsidR="00601460">
        <w:rPr>
          <w:rFonts w:ascii="Arial" w:hAnsi="Arial" w:cs="Arial"/>
          <w:sz w:val="16"/>
          <w:szCs w:val="16"/>
        </w:rPr>
        <w:t>[TBC]</w:t>
      </w:r>
    </w:ins>
    <w:del w:id="5" w:author="Tammy Meek (ESO)" w:date="2024-05-01T13:40:00Z">
      <w:r w:rsidDel="00601460">
        <w:rPr>
          <w:rFonts w:ascii="Arial" w:hAnsi="Arial" w:cs="Arial"/>
          <w:sz w:val="16"/>
          <w:szCs w:val="16"/>
        </w:rPr>
        <w:delText>04 March 2024</w:delText>
      </w:r>
    </w:del>
    <w:r w:rsidR="00DF0098">
      <w:rPr>
        <w:rFonts w:ascii="Arial" w:hAnsi="Arial" w:cs="Arial"/>
        <w:sz w:val="16"/>
        <w:szCs w:val="16"/>
      </w:rPr>
      <w:t xml:space="preserve">  </w:t>
    </w:r>
  </w:p>
  <w:p w14:paraId="09C8492D" w14:textId="77777777" w:rsidR="00DF0098" w:rsidRDefault="00DF0098" w:rsidP="00080847">
    <w:pPr>
      <w:pStyle w:val="Footer"/>
      <w:tabs>
        <w:tab w:val="left" w:pos="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F4BAB" w14:textId="77777777" w:rsidR="0049301B" w:rsidRDefault="004930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53901" w14:textId="77777777" w:rsidR="00FB558D" w:rsidRDefault="00FB558D" w:rsidP="008031CD">
      <w:r>
        <w:separator/>
      </w:r>
    </w:p>
  </w:footnote>
  <w:footnote w:type="continuationSeparator" w:id="0">
    <w:p w14:paraId="72112EF2" w14:textId="77777777" w:rsidR="00FB558D" w:rsidRDefault="00FB558D" w:rsidP="008031CD">
      <w:r>
        <w:continuationSeparator/>
      </w:r>
    </w:p>
  </w:footnote>
  <w:footnote w:type="continuationNotice" w:id="1">
    <w:p w14:paraId="5BA4CCAD" w14:textId="77777777" w:rsidR="00FB558D" w:rsidRDefault="00FB55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45183" w14:textId="77777777" w:rsidR="0049301B" w:rsidRDefault="00493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A06B5" w14:textId="77777777" w:rsidR="0049301B" w:rsidRDefault="004930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A135C" w14:textId="77777777" w:rsidR="0049301B" w:rsidRDefault="00493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2"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3"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4"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5"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6"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7"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8"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9"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0"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1"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2"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3"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4"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15"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6"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17"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18"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19"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20"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21"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22"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23"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4"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5"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26"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27"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28"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29"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30"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3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32"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33"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34"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35"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36"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37"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38"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39"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40"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41"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16cid:durableId="997727125">
    <w:abstractNumId w:val="4"/>
  </w:num>
  <w:num w:numId="2" w16cid:durableId="1443458991">
    <w:abstractNumId w:val="36"/>
  </w:num>
  <w:num w:numId="3" w16cid:durableId="1355691025">
    <w:abstractNumId w:val="36"/>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4" w16cid:durableId="766274324">
    <w:abstractNumId w:val="1"/>
  </w:num>
  <w:num w:numId="5" w16cid:durableId="999309917">
    <w:abstractNumId w:val="5"/>
  </w:num>
  <w:num w:numId="6" w16cid:durableId="540361637">
    <w:abstractNumId w:val="5"/>
    <w:lvlOverride w:ilvl="0">
      <w:lvl w:ilvl="0">
        <w:numFmt w:val="lowerLetter"/>
        <w:lvlText w:val="(%1)"/>
        <w:lvlJc w:val="left"/>
        <w:pPr>
          <w:tabs>
            <w:tab w:val="num" w:pos="504"/>
          </w:tabs>
          <w:ind w:left="144"/>
        </w:pPr>
        <w:rPr>
          <w:rFonts w:ascii="Arial" w:hAnsi="Arial" w:cs="Arial"/>
          <w:b/>
          <w:bCs/>
          <w:snapToGrid/>
          <w:sz w:val="24"/>
          <w:szCs w:val="24"/>
        </w:rPr>
      </w:lvl>
    </w:lvlOverride>
  </w:num>
  <w:num w:numId="7" w16cid:durableId="1470711270">
    <w:abstractNumId w:val="28"/>
  </w:num>
  <w:num w:numId="8" w16cid:durableId="1476605477">
    <w:abstractNumId w:val="28"/>
    <w:lvlOverride w:ilvl="0">
      <w:lvl w:ilvl="0">
        <w:numFmt w:val="lowerRoman"/>
        <w:lvlText w:val="(%1)"/>
        <w:lvlJc w:val="left"/>
        <w:pPr>
          <w:tabs>
            <w:tab w:val="num" w:pos="1872"/>
          </w:tabs>
          <w:ind w:left="1872" w:hanging="360"/>
        </w:pPr>
        <w:rPr>
          <w:rFonts w:ascii="Arial" w:hAnsi="Arial" w:cs="Arial"/>
          <w:snapToGrid/>
          <w:sz w:val="21"/>
          <w:szCs w:val="21"/>
        </w:rPr>
      </w:lvl>
    </w:lvlOverride>
  </w:num>
  <w:num w:numId="9" w16cid:durableId="1551261017">
    <w:abstractNumId w:val="3"/>
  </w:num>
  <w:num w:numId="10" w16cid:durableId="1627202911">
    <w:abstractNumId w:val="27"/>
  </w:num>
  <w:num w:numId="11" w16cid:durableId="1428649264">
    <w:abstractNumId w:val="32"/>
  </w:num>
  <w:num w:numId="12" w16cid:durableId="196091147">
    <w:abstractNumId w:val="32"/>
    <w:lvlOverride w:ilvl="0">
      <w:lvl w:ilvl="0">
        <w:numFmt w:val="lowerLetter"/>
        <w:lvlText w:val="(%1)"/>
        <w:lvlJc w:val="left"/>
        <w:pPr>
          <w:tabs>
            <w:tab w:val="num" w:pos="504"/>
          </w:tabs>
          <w:ind w:left="144"/>
        </w:pPr>
        <w:rPr>
          <w:rFonts w:ascii="Arial" w:hAnsi="Arial" w:cs="Arial"/>
          <w:b/>
          <w:bCs/>
          <w:snapToGrid/>
          <w:sz w:val="24"/>
          <w:szCs w:val="24"/>
        </w:rPr>
      </w:lvl>
    </w:lvlOverride>
  </w:num>
  <w:num w:numId="13" w16cid:durableId="1974482972">
    <w:abstractNumId w:val="38"/>
  </w:num>
  <w:num w:numId="14" w16cid:durableId="1083456551">
    <w:abstractNumId w:val="19"/>
  </w:num>
  <w:num w:numId="15" w16cid:durableId="1966689837">
    <w:abstractNumId w:val="19"/>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6" w16cid:durableId="1409158828">
    <w:abstractNumId w:val="39"/>
  </w:num>
  <w:num w:numId="17" w16cid:durableId="34084331">
    <w:abstractNumId w:val="39"/>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18" w16cid:durableId="101271167">
    <w:abstractNumId w:val="20"/>
  </w:num>
  <w:num w:numId="19" w16cid:durableId="743575257">
    <w:abstractNumId w:val="16"/>
  </w:num>
  <w:num w:numId="20" w16cid:durableId="1325158363">
    <w:abstractNumId w:val="16"/>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1" w16cid:durableId="1022975909">
    <w:abstractNumId w:val="0"/>
  </w:num>
  <w:num w:numId="22"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3" w16cid:durableId="353073087">
    <w:abstractNumId w:val="12"/>
  </w:num>
  <w:num w:numId="24" w16cid:durableId="913976774">
    <w:abstractNumId w:val="12"/>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5" w16cid:durableId="1368870645">
    <w:abstractNumId w:val="34"/>
  </w:num>
  <w:num w:numId="26" w16cid:durableId="1563518001">
    <w:abstractNumId w:val="17"/>
  </w:num>
  <w:num w:numId="27" w16cid:durableId="2127307470">
    <w:abstractNumId w:val="17"/>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28" w16cid:durableId="1979647742">
    <w:abstractNumId w:val="37"/>
  </w:num>
  <w:num w:numId="29" w16cid:durableId="1896551617">
    <w:abstractNumId w:val="37"/>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0" w16cid:durableId="1703822816">
    <w:abstractNumId w:val="18"/>
  </w:num>
  <w:num w:numId="31" w16cid:durableId="2013949720">
    <w:abstractNumId w:val="25"/>
  </w:num>
  <w:num w:numId="32" w16cid:durableId="811943081">
    <w:abstractNumId w:val="26"/>
  </w:num>
  <w:num w:numId="33" w16cid:durableId="1141575523">
    <w:abstractNumId w:val="29"/>
  </w:num>
  <w:num w:numId="34" w16cid:durableId="24140229">
    <w:abstractNumId w:val="29"/>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5" w16cid:durableId="897207576">
    <w:abstractNumId w:val="30"/>
  </w:num>
  <w:num w:numId="36" w16cid:durableId="1638560428">
    <w:abstractNumId w:val="21"/>
  </w:num>
  <w:num w:numId="37" w16cid:durableId="201987296">
    <w:abstractNumId w:val="21"/>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38" w16cid:durableId="314141634">
    <w:abstractNumId w:val="33"/>
  </w:num>
  <w:num w:numId="39" w16cid:durableId="783891335">
    <w:abstractNumId w:val="31"/>
  </w:num>
  <w:num w:numId="40" w16cid:durableId="1743598353">
    <w:abstractNumId w:val="31"/>
    <w:lvlOverride w:ilvl="0">
      <w:lvl w:ilvl="0">
        <w:numFmt w:val="lowerRoman"/>
        <w:lvlText w:val="%1)"/>
        <w:lvlJc w:val="left"/>
        <w:pPr>
          <w:tabs>
            <w:tab w:val="num" w:pos="360"/>
          </w:tabs>
        </w:pPr>
        <w:rPr>
          <w:rFonts w:ascii="Arial" w:hAnsi="Arial" w:cs="Arial"/>
          <w:snapToGrid/>
          <w:sz w:val="21"/>
          <w:szCs w:val="21"/>
        </w:rPr>
      </w:lvl>
    </w:lvlOverride>
  </w:num>
  <w:num w:numId="41" w16cid:durableId="1223834399">
    <w:abstractNumId w:val="22"/>
  </w:num>
  <w:num w:numId="42" w16cid:durableId="1330018546">
    <w:abstractNumId w:val="22"/>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3" w16cid:durableId="877164786">
    <w:abstractNumId w:val="22"/>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4" w16cid:durableId="743915574">
    <w:abstractNumId w:val="2"/>
  </w:num>
  <w:num w:numId="45" w16cid:durableId="303170089">
    <w:abstractNumId w:val="6"/>
  </w:num>
  <w:num w:numId="46" w16cid:durableId="249899390">
    <w:abstractNumId w:val="13"/>
  </w:num>
  <w:num w:numId="47" w16cid:durableId="271789786">
    <w:abstractNumId w:val="24"/>
  </w:num>
  <w:num w:numId="48" w16cid:durableId="219826498">
    <w:abstractNumId w:val="10"/>
  </w:num>
  <w:num w:numId="49" w16cid:durableId="861626528">
    <w:abstractNumId w:val="35"/>
  </w:num>
  <w:num w:numId="50" w16cid:durableId="439835333">
    <w:abstractNumId w:val="35"/>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1" w16cid:durableId="214902234">
    <w:abstractNumId w:val="35"/>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2" w16cid:durableId="1466700527">
    <w:abstractNumId w:val="14"/>
  </w:num>
  <w:num w:numId="53" w16cid:durableId="174881030">
    <w:abstractNumId w:val="14"/>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4" w16cid:durableId="514613834">
    <w:abstractNumId w:val="8"/>
  </w:num>
  <w:num w:numId="55" w16cid:durableId="207569363">
    <w:abstractNumId w:val="11"/>
  </w:num>
  <w:num w:numId="56" w16cid:durableId="1826168653">
    <w:abstractNumId w:val="23"/>
  </w:num>
  <w:num w:numId="57" w16cid:durableId="1930001194">
    <w:abstractNumId w:val="40"/>
  </w:num>
  <w:num w:numId="58" w16cid:durableId="1103762250">
    <w:abstractNumId w:val="7"/>
  </w:num>
  <w:num w:numId="59" w16cid:durableId="560671729">
    <w:abstractNumId w:val="9"/>
  </w:num>
  <w:num w:numId="60" w16cid:durableId="2036080370">
    <w:abstractNumId w:val="15"/>
  </w:num>
  <w:num w:numId="61" w16cid:durableId="1314944698">
    <w:abstractNumId w:val="41"/>
  </w:num>
  <w:num w:numId="62" w16cid:durableId="1244342962">
    <w:abstractNumId w:val="42"/>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ly Malcolm">
    <w15:presenceInfo w15:providerId="AD" w15:userId="S::Carly.Malcolm@ofgem.gov.uk::dd7b8827-d3e7-4eda-9bc9-532ac7e6ff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trackRevision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66"/>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0547"/>
    <w:rsid w:val="0001014D"/>
    <w:rsid w:val="00025717"/>
    <w:rsid w:val="00030D18"/>
    <w:rsid w:val="0003460D"/>
    <w:rsid w:val="000349FD"/>
    <w:rsid w:val="00047978"/>
    <w:rsid w:val="00050AC3"/>
    <w:rsid w:val="000634D2"/>
    <w:rsid w:val="00080847"/>
    <w:rsid w:val="0009711A"/>
    <w:rsid w:val="000B2A90"/>
    <w:rsid w:val="000B43AA"/>
    <w:rsid w:val="000C0739"/>
    <w:rsid w:val="000C7946"/>
    <w:rsid w:val="000D4273"/>
    <w:rsid w:val="000D5EAD"/>
    <w:rsid w:val="000E28CC"/>
    <w:rsid w:val="0010168B"/>
    <w:rsid w:val="00106D06"/>
    <w:rsid w:val="001108F3"/>
    <w:rsid w:val="00110C06"/>
    <w:rsid w:val="00113BB2"/>
    <w:rsid w:val="00114D5B"/>
    <w:rsid w:val="00115A9B"/>
    <w:rsid w:val="001235B0"/>
    <w:rsid w:val="001306D7"/>
    <w:rsid w:val="00135C2A"/>
    <w:rsid w:val="001514B6"/>
    <w:rsid w:val="00154A2F"/>
    <w:rsid w:val="001645D3"/>
    <w:rsid w:val="0016537E"/>
    <w:rsid w:val="00184667"/>
    <w:rsid w:val="00185291"/>
    <w:rsid w:val="001B580E"/>
    <w:rsid w:val="001C08FE"/>
    <w:rsid w:val="001D7326"/>
    <w:rsid w:val="001E4796"/>
    <w:rsid w:val="001F7F80"/>
    <w:rsid w:val="00205266"/>
    <w:rsid w:val="002058D3"/>
    <w:rsid w:val="00227075"/>
    <w:rsid w:val="0023166C"/>
    <w:rsid w:val="002373A1"/>
    <w:rsid w:val="00240E27"/>
    <w:rsid w:val="00242F14"/>
    <w:rsid w:val="00260FEB"/>
    <w:rsid w:val="00266D27"/>
    <w:rsid w:val="002844BE"/>
    <w:rsid w:val="00284AD5"/>
    <w:rsid w:val="00290FDF"/>
    <w:rsid w:val="0029232C"/>
    <w:rsid w:val="002A201B"/>
    <w:rsid w:val="002C2FBD"/>
    <w:rsid w:val="002C36D2"/>
    <w:rsid w:val="002D16A5"/>
    <w:rsid w:val="002D1B9D"/>
    <w:rsid w:val="002D648B"/>
    <w:rsid w:val="002D6FD8"/>
    <w:rsid w:val="002E1C2F"/>
    <w:rsid w:val="002E2241"/>
    <w:rsid w:val="002F17FE"/>
    <w:rsid w:val="002F24A7"/>
    <w:rsid w:val="002F284A"/>
    <w:rsid w:val="002F320B"/>
    <w:rsid w:val="002F421D"/>
    <w:rsid w:val="002F7D99"/>
    <w:rsid w:val="00301BF8"/>
    <w:rsid w:val="003210EC"/>
    <w:rsid w:val="00322FB4"/>
    <w:rsid w:val="00324180"/>
    <w:rsid w:val="0033391B"/>
    <w:rsid w:val="00347E26"/>
    <w:rsid w:val="003515DE"/>
    <w:rsid w:val="0035600B"/>
    <w:rsid w:val="00362AAE"/>
    <w:rsid w:val="003748D1"/>
    <w:rsid w:val="0037502B"/>
    <w:rsid w:val="00380791"/>
    <w:rsid w:val="00390BF9"/>
    <w:rsid w:val="0039477D"/>
    <w:rsid w:val="00397977"/>
    <w:rsid w:val="003B6311"/>
    <w:rsid w:val="003B757F"/>
    <w:rsid w:val="003C271F"/>
    <w:rsid w:val="003D7A99"/>
    <w:rsid w:val="003E1599"/>
    <w:rsid w:val="003E41AB"/>
    <w:rsid w:val="003F5314"/>
    <w:rsid w:val="004106CA"/>
    <w:rsid w:val="0041408B"/>
    <w:rsid w:val="00415594"/>
    <w:rsid w:val="00416A54"/>
    <w:rsid w:val="004279AC"/>
    <w:rsid w:val="004279FD"/>
    <w:rsid w:val="00435931"/>
    <w:rsid w:val="00443716"/>
    <w:rsid w:val="00450C33"/>
    <w:rsid w:val="00453867"/>
    <w:rsid w:val="004629CA"/>
    <w:rsid w:val="00463659"/>
    <w:rsid w:val="0046730A"/>
    <w:rsid w:val="004715BA"/>
    <w:rsid w:val="00475186"/>
    <w:rsid w:val="00482AAA"/>
    <w:rsid w:val="004846E8"/>
    <w:rsid w:val="00492C0C"/>
    <w:rsid w:val="0049301B"/>
    <w:rsid w:val="004A432A"/>
    <w:rsid w:val="004A56D2"/>
    <w:rsid w:val="004A5B8D"/>
    <w:rsid w:val="004A678C"/>
    <w:rsid w:val="004B2FFE"/>
    <w:rsid w:val="004B346F"/>
    <w:rsid w:val="004B58B4"/>
    <w:rsid w:val="004C703F"/>
    <w:rsid w:val="004E4730"/>
    <w:rsid w:val="004E56FB"/>
    <w:rsid w:val="004F56DB"/>
    <w:rsid w:val="005036B9"/>
    <w:rsid w:val="00503C28"/>
    <w:rsid w:val="00513999"/>
    <w:rsid w:val="00526D6F"/>
    <w:rsid w:val="00531343"/>
    <w:rsid w:val="00540610"/>
    <w:rsid w:val="005415D1"/>
    <w:rsid w:val="0054277B"/>
    <w:rsid w:val="0054329A"/>
    <w:rsid w:val="00567D05"/>
    <w:rsid w:val="0057127E"/>
    <w:rsid w:val="00572665"/>
    <w:rsid w:val="005729A7"/>
    <w:rsid w:val="00584393"/>
    <w:rsid w:val="00596EEE"/>
    <w:rsid w:val="005A4707"/>
    <w:rsid w:val="005B0811"/>
    <w:rsid w:val="005B1EA0"/>
    <w:rsid w:val="005B274F"/>
    <w:rsid w:val="005B5546"/>
    <w:rsid w:val="005C1E23"/>
    <w:rsid w:val="005C47CC"/>
    <w:rsid w:val="005C6579"/>
    <w:rsid w:val="005D08F0"/>
    <w:rsid w:val="005D4836"/>
    <w:rsid w:val="005E0565"/>
    <w:rsid w:val="005E4FBD"/>
    <w:rsid w:val="005F0EA1"/>
    <w:rsid w:val="005F26FF"/>
    <w:rsid w:val="00601460"/>
    <w:rsid w:val="00605597"/>
    <w:rsid w:val="00607947"/>
    <w:rsid w:val="00607A1D"/>
    <w:rsid w:val="00640E6F"/>
    <w:rsid w:val="00647656"/>
    <w:rsid w:val="00651F98"/>
    <w:rsid w:val="00666ADE"/>
    <w:rsid w:val="00680DAE"/>
    <w:rsid w:val="0069708D"/>
    <w:rsid w:val="006A05DF"/>
    <w:rsid w:val="006A542D"/>
    <w:rsid w:val="006A57EF"/>
    <w:rsid w:val="006B25B7"/>
    <w:rsid w:val="006B2DC8"/>
    <w:rsid w:val="006B3F78"/>
    <w:rsid w:val="006B4B3A"/>
    <w:rsid w:val="006B7BA7"/>
    <w:rsid w:val="006C7961"/>
    <w:rsid w:val="006D2A03"/>
    <w:rsid w:val="006D4C63"/>
    <w:rsid w:val="006D7E22"/>
    <w:rsid w:val="006F772F"/>
    <w:rsid w:val="00710782"/>
    <w:rsid w:val="00722DD3"/>
    <w:rsid w:val="00733770"/>
    <w:rsid w:val="00757CC4"/>
    <w:rsid w:val="007622B6"/>
    <w:rsid w:val="00763767"/>
    <w:rsid w:val="00773A18"/>
    <w:rsid w:val="007860F0"/>
    <w:rsid w:val="00791FB4"/>
    <w:rsid w:val="00792D75"/>
    <w:rsid w:val="007C070A"/>
    <w:rsid w:val="007D2B05"/>
    <w:rsid w:val="007D32D6"/>
    <w:rsid w:val="007E1944"/>
    <w:rsid w:val="007E2D3A"/>
    <w:rsid w:val="007F09B1"/>
    <w:rsid w:val="007F7DDE"/>
    <w:rsid w:val="00801AA8"/>
    <w:rsid w:val="008031CD"/>
    <w:rsid w:val="00804082"/>
    <w:rsid w:val="008076BD"/>
    <w:rsid w:val="00811108"/>
    <w:rsid w:val="0081719F"/>
    <w:rsid w:val="00822D01"/>
    <w:rsid w:val="00832714"/>
    <w:rsid w:val="00845DFD"/>
    <w:rsid w:val="00850D55"/>
    <w:rsid w:val="00851217"/>
    <w:rsid w:val="00852F10"/>
    <w:rsid w:val="00856B08"/>
    <w:rsid w:val="0086557A"/>
    <w:rsid w:val="008673D1"/>
    <w:rsid w:val="008A022D"/>
    <w:rsid w:val="008A721B"/>
    <w:rsid w:val="008C0DA6"/>
    <w:rsid w:val="008C2E8C"/>
    <w:rsid w:val="008D0AE0"/>
    <w:rsid w:val="008F47E9"/>
    <w:rsid w:val="008F666A"/>
    <w:rsid w:val="00901F8A"/>
    <w:rsid w:val="00907E74"/>
    <w:rsid w:val="00907F92"/>
    <w:rsid w:val="00924488"/>
    <w:rsid w:val="00927B6D"/>
    <w:rsid w:val="00954295"/>
    <w:rsid w:val="00957A8F"/>
    <w:rsid w:val="00965BE3"/>
    <w:rsid w:val="00981DA1"/>
    <w:rsid w:val="009834BA"/>
    <w:rsid w:val="0099771B"/>
    <w:rsid w:val="009A7C4A"/>
    <w:rsid w:val="009B63DF"/>
    <w:rsid w:val="009B678C"/>
    <w:rsid w:val="009B7408"/>
    <w:rsid w:val="009C1403"/>
    <w:rsid w:val="009E2940"/>
    <w:rsid w:val="00A01C4A"/>
    <w:rsid w:val="00A056AE"/>
    <w:rsid w:val="00A05F73"/>
    <w:rsid w:val="00A123D6"/>
    <w:rsid w:val="00A207DF"/>
    <w:rsid w:val="00A23D9C"/>
    <w:rsid w:val="00A31636"/>
    <w:rsid w:val="00A3504F"/>
    <w:rsid w:val="00A364C1"/>
    <w:rsid w:val="00A364F4"/>
    <w:rsid w:val="00A50DED"/>
    <w:rsid w:val="00A51BB0"/>
    <w:rsid w:val="00A569B3"/>
    <w:rsid w:val="00A73EC5"/>
    <w:rsid w:val="00AA59B6"/>
    <w:rsid w:val="00AC07E9"/>
    <w:rsid w:val="00AC540E"/>
    <w:rsid w:val="00AD12BA"/>
    <w:rsid w:val="00AD68E7"/>
    <w:rsid w:val="00AE32DF"/>
    <w:rsid w:val="00AF2354"/>
    <w:rsid w:val="00B004CC"/>
    <w:rsid w:val="00B16A6A"/>
    <w:rsid w:val="00B34187"/>
    <w:rsid w:val="00B4142B"/>
    <w:rsid w:val="00B57B31"/>
    <w:rsid w:val="00B62C78"/>
    <w:rsid w:val="00B765A0"/>
    <w:rsid w:val="00B86F36"/>
    <w:rsid w:val="00B8732A"/>
    <w:rsid w:val="00BA7507"/>
    <w:rsid w:val="00BB3EAE"/>
    <w:rsid w:val="00BC1601"/>
    <w:rsid w:val="00BC1685"/>
    <w:rsid w:val="00BC46DE"/>
    <w:rsid w:val="00BE2D29"/>
    <w:rsid w:val="00BF15E7"/>
    <w:rsid w:val="00C0070E"/>
    <w:rsid w:val="00C01F84"/>
    <w:rsid w:val="00C0791A"/>
    <w:rsid w:val="00C13E5A"/>
    <w:rsid w:val="00C153AF"/>
    <w:rsid w:val="00C3185C"/>
    <w:rsid w:val="00C331D8"/>
    <w:rsid w:val="00C35DCB"/>
    <w:rsid w:val="00C42F6F"/>
    <w:rsid w:val="00C53B5F"/>
    <w:rsid w:val="00C545A2"/>
    <w:rsid w:val="00C63721"/>
    <w:rsid w:val="00C6386D"/>
    <w:rsid w:val="00C9296B"/>
    <w:rsid w:val="00C9627F"/>
    <w:rsid w:val="00CA2C42"/>
    <w:rsid w:val="00CB42C7"/>
    <w:rsid w:val="00CB7327"/>
    <w:rsid w:val="00CC7555"/>
    <w:rsid w:val="00CE0208"/>
    <w:rsid w:val="00CE0AF6"/>
    <w:rsid w:val="00CE5F89"/>
    <w:rsid w:val="00D01C42"/>
    <w:rsid w:val="00D0570B"/>
    <w:rsid w:val="00D073AD"/>
    <w:rsid w:val="00D35BAB"/>
    <w:rsid w:val="00D379CA"/>
    <w:rsid w:val="00D40066"/>
    <w:rsid w:val="00D51F1E"/>
    <w:rsid w:val="00D53E84"/>
    <w:rsid w:val="00D70BC9"/>
    <w:rsid w:val="00D82CCC"/>
    <w:rsid w:val="00D863B8"/>
    <w:rsid w:val="00D870CB"/>
    <w:rsid w:val="00D87DEA"/>
    <w:rsid w:val="00D92465"/>
    <w:rsid w:val="00D951CB"/>
    <w:rsid w:val="00DA5791"/>
    <w:rsid w:val="00DC63F8"/>
    <w:rsid w:val="00DD4DD3"/>
    <w:rsid w:val="00DF0098"/>
    <w:rsid w:val="00DF7919"/>
    <w:rsid w:val="00E03023"/>
    <w:rsid w:val="00E26F39"/>
    <w:rsid w:val="00E349FA"/>
    <w:rsid w:val="00E35EC2"/>
    <w:rsid w:val="00E3732E"/>
    <w:rsid w:val="00E4466D"/>
    <w:rsid w:val="00E5371E"/>
    <w:rsid w:val="00E60331"/>
    <w:rsid w:val="00E70033"/>
    <w:rsid w:val="00E85C80"/>
    <w:rsid w:val="00E94590"/>
    <w:rsid w:val="00EB5F4E"/>
    <w:rsid w:val="00ED1CCB"/>
    <w:rsid w:val="00ED3183"/>
    <w:rsid w:val="00EE26D6"/>
    <w:rsid w:val="00EE40A1"/>
    <w:rsid w:val="00EF1A1F"/>
    <w:rsid w:val="00EF1BD7"/>
    <w:rsid w:val="00F02527"/>
    <w:rsid w:val="00F03850"/>
    <w:rsid w:val="00F03C44"/>
    <w:rsid w:val="00F17BAA"/>
    <w:rsid w:val="00F220B3"/>
    <w:rsid w:val="00F26BAB"/>
    <w:rsid w:val="00F4437F"/>
    <w:rsid w:val="00F60D9D"/>
    <w:rsid w:val="00F61484"/>
    <w:rsid w:val="00F67AD3"/>
    <w:rsid w:val="00F721FB"/>
    <w:rsid w:val="00F75527"/>
    <w:rsid w:val="00F83187"/>
    <w:rsid w:val="00F96A3B"/>
    <w:rsid w:val="00FA4B75"/>
    <w:rsid w:val="00FB558D"/>
    <w:rsid w:val="00FE317F"/>
    <w:rsid w:val="00FE50EA"/>
    <w:rsid w:val="00FF66B7"/>
    <w:rsid w:val="01903583"/>
    <w:rsid w:val="03A9D18B"/>
    <w:rsid w:val="095841EB"/>
    <w:rsid w:val="3C4BC4C4"/>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6"/>
    <o:shapelayout v:ext="edit">
      <o:idmap v:ext="edit" data="2"/>
    </o:shapelayout>
  </w:shapeDefaults>
  <w:decimalSymbol w:val="."/>
  <w:listSeparator w:val=","/>
  <w14:docId w14:val="5D89460E"/>
  <w14:defaultImageDpi w14:val="0"/>
  <w15:docId w15:val="{1B970444-69F7-4509-BCB8-0329F43D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1"/>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1"/>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1"/>
      </w:numPr>
      <w:overflowPunct w:val="0"/>
      <w:spacing w:after="120"/>
      <w:jc w:val="both"/>
      <w:textAlignment w:val="baseline"/>
    </w:pPr>
    <w:rPr>
      <w:rFonts w:ascii="Arial" w:eastAsia="Times New Roman" w:hAnsi="Arial"/>
      <w:sz w:val="24"/>
      <w:lang w:val="en-GB" w:eastAsia="en-US"/>
    </w:rPr>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7799278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1703281838">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65630481">
          <w:marLeft w:val="0"/>
          <w:marRight w:val="0"/>
          <w:marTop w:val="0"/>
          <w:marBottom w:val="0"/>
          <w:divBdr>
            <w:top w:val="none" w:sz="0" w:space="0" w:color="auto"/>
            <w:left w:val="none" w:sz="0" w:space="0" w:color="auto"/>
            <w:bottom w:val="none" w:sz="0" w:space="0" w:color="auto"/>
            <w:right w:val="none" w:sz="0" w:space="0" w:color="auto"/>
          </w:divBdr>
        </w:div>
        <w:div w:id="182091270">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144245525">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348802601">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248540840">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666976780">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50.jpeg"/><Relationship Id="rId21" Type="http://schemas.openxmlformats.org/officeDocument/2006/relationships/image" Target="media/image3.png"/><Relationship Id="rId34" Type="http://schemas.openxmlformats.org/officeDocument/2006/relationships/image" Target="media/image10.wmf"/><Relationship Id="rId42" Type="http://schemas.openxmlformats.org/officeDocument/2006/relationships/image" Target="media/image14.wmf"/><Relationship Id="rId47" Type="http://schemas.openxmlformats.org/officeDocument/2006/relationships/image" Target="media/image17.wmf"/><Relationship Id="rId50" Type="http://schemas.openxmlformats.org/officeDocument/2006/relationships/oleObject" Target="embeddings/oleObject10.bin"/><Relationship Id="rId55" Type="http://schemas.openxmlformats.org/officeDocument/2006/relationships/image" Target="media/image21.wmf"/><Relationship Id="rId63" Type="http://schemas.openxmlformats.org/officeDocument/2006/relationships/image" Target="media/image25.png"/><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oleObject" Target="embeddings/oleObject1.bin"/><Relationship Id="rId11" Type="http://schemas.openxmlformats.org/officeDocument/2006/relationships/header" Target="header1.xml"/><Relationship Id="rId24" Type="http://schemas.openxmlformats.org/officeDocument/2006/relationships/image" Target="media/image40.png"/><Relationship Id="rId32" Type="http://schemas.openxmlformats.org/officeDocument/2006/relationships/image" Target="media/image9.wmf"/><Relationship Id="rId37" Type="http://schemas.openxmlformats.org/officeDocument/2006/relationships/oleObject" Target="embeddings/oleObject5.bin"/><Relationship Id="rId40" Type="http://schemas.openxmlformats.org/officeDocument/2006/relationships/image" Target="media/image13.wmf"/><Relationship Id="rId45" Type="http://schemas.openxmlformats.org/officeDocument/2006/relationships/image" Target="media/image16.png"/><Relationship Id="rId53" Type="http://schemas.openxmlformats.org/officeDocument/2006/relationships/image" Target="media/image20.wmf"/><Relationship Id="rId58" Type="http://schemas.openxmlformats.org/officeDocument/2006/relationships/oleObject" Target="embeddings/oleObject14.bin"/><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oleObject" Target="embeddings/oleObject16.bin"/><Relationship Id="rId1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image" Target="media/image30.png"/><Relationship Id="rId27" Type="http://schemas.openxmlformats.org/officeDocument/2006/relationships/image" Target="media/image6.emf"/><Relationship Id="rId30" Type="http://schemas.openxmlformats.org/officeDocument/2006/relationships/image" Target="media/image8.wmf"/><Relationship Id="rId35" Type="http://schemas.openxmlformats.org/officeDocument/2006/relationships/oleObject" Target="embeddings/oleObject4.bin"/><Relationship Id="rId43" Type="http://schemas.openxmlformats.org/officeDocument/2006/relationships/oleObject" Target="embeddings/oleObject8.bin"/><Relationship Id="rId48" Type="http://schemas.openxmlformats.org/officeDocument/2006/relationships/oleObject" Target="embeddings/oleObject9.bin"/><Relationship Id="rId56" Type="http://schemas.openxmlformats.org/officeDocument/2006/relationships/oleObject" Target="embeddings/oleObject13.bin"/><Relationship Id="rId64" Type="http://schemas.openxmlformats.org/officeDocument/2006/relationships/image" Target="media/image26.png"/><Relationship Id="rId8" Type="http://schemas.openxmlformats.org/officeDocument/2006/relationships/webSettings" Target="webSettings.xml"/><Relationship Id="rId51" Type="http://schemas.openxmlformats.org/officeDocument/2006/relationships/image" Target="media/image19.wmf"/><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image" Target="media/image5.jpeg"/><Relationship Id="rId33" Type="http://schemas.openxmlformats.org/officeDocument/2006/relationships/oleObject" Target="embeddings/oleObject3.bin"/><Relationship Id="rId38" Type="http://schemas.openxmlformats.org/officeDocument/2006/relationships/image" Target="media/image12.wmf"/><Relationship Id="rId46" Type="http://schemas.openxmlformats.org/officeDocument/2006/relationships/image" Target="media/image160.png"/><Relationship Id="rId59" Type="http://schemas.openxmlformats.org/officeDocument/2006/relationships/oleObject" Target="embeddings/oleObject15.bin"/><Relationship Id="rId67" Type="http://schemas.microsoft.com/office/2011/relationships/people" Target="people.xml"/><Relationship Id="rId20" Type="http://schemas.openxmlformats.org/officeDocument/2006/relationships/image" Target="media/image20.png"/><Relationship Id="rId41" Type="http://schemas.openxmlformats.org/officeDocument/2006/relationships/oleObject" Target="embeddings/oleObject7.bin"/><Relationship Id="rId54" Type="http://schemas.openxmlformats.org/officeDocument/2006/relationships/oleObject" Target="embeddings/oleObject12.bin"/><Relationship Id="rId62"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image" Target="media/image7.wmf"/><Relationship Id="rId36" Type="http://schemas.openxmlformats.org/officeDocument/2006/relationships/image" Target="media/image11.wmf"/><Relationship Id="rId49" Type="http://schemas.openxmlformats.org/officeDocument/2006/relationships/image" Target="media/image18.wmf"/><Relationship Id="rId57" Type="http://schemas.openxmlformats.org/officeDocument/2006/relationships/image" Target="media/image22.wmf"/><Relationship Id="rId10" Type="http://schemas.openxmlformats.org/officeDocument/2006/relationships/endnotes" Target="endnotes.xml"/><Relationship Id="rId31" Type="http://schemas.openxmlformats.org/officeDocument/2006/relationships/oleObject" Target="embeddings/oleObject2.bin"/><Relationship Id="rId44" Type="http://schemas.openxmlformats.org/officeDocument/2006/relationships/image" Target="media/image15.png"/><Relationship Id="rId52" Type="http://schemas.openxmlformats.org/officeDocument/2006/relationships/oleObject" Target="embeddings/oleObject11.bin"/><Relationship Id="rId60" Type="http://schemas.openxmlformats.org/officeDocument/2006/relationships/image" Target="media/image23.wmf"/><Relationship Id="rId65" Type="http://schemas.openxmlformats.org/officeDocument/2006/relationships/image" Target="media/image27.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10.png"/><Relationship Id="rId39" Type="http://schemas.openxmlformats.org/officeDocument/2006/relationships/oleObject" Target="embeddings/oleObject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2AF02C1-78BB-4D15-A6A4-165FC8F32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74C4A-8D88-43BC-9FB4-C50B6365DD58}">
  <ds:schemaRefs>
    <ds:schemaRef ds:uri="http://schemas.microsoft.com/sharepoint/v3/contenttype/forms"/>
  </ds:schemaRefs>
</ds:datastoreItem>
</file>

<file path=customXml/itemProps3.xml><?xml version="1.0" encoding="utf-8"?>
<ds:datastoreItem xmlns:ds="http://schemas.openxmlformats.org/officeDocument/2006/customXml" ds:itemID="{91D0B1A3-2121-419A-A103-AA2BE3667D8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F83479A-6D72-4D8F-B63B-BF26E02CE70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102</Pages>
  <Words>29569</Words>
  <Characters>160791</Characters>
  <Application>Microsoft Office Word</Application>
  <DocSecurity>0</DocSecurity>
  <Lines>1339</Lines>
  <Paragraphs>379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Carly Malcolm</cp:lastModifiedBy>
  <cp:revision>55</cp:revision>
  <cp:lastPrinted>2024-03-04T08:55:00Z</cp:lastPrinted>
  <dcterms:created xsi:type="dcterms:W3CDTF">2024-05-02T15:17:00Z</dcterms:created>
  <dcterms:modified xsi:type="dcterms:W3CDTF">2024-05-20T13:18:00Z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0x010100FCB0F6552D2533449E6986FAC6B0DD0F</vt:lpwstr>
  </property>
  <property fmtid="{D5CDD505-2E9C-101B-9397-08002B2CF9AE}" pid="3" name="MediaServiceImageTags">
    <vt:lpwstr/>
  </property>
  <property fmtid="{D5CDD505-2E9C-101B-9397-08002B2CF9AE}" pid="4" name="MSIP_Label_8dbff476-1836-4f70-ae84-d1ff97414a3a_Name">
    <vt:lpwstr>Official.</vt:lpwstr>
  </property>
  <property fmtid="{D5CDD505-2E9C-101B-9397-08002B2CF9AE}" pid="5" name="Order">
    <vt:r8>480700</vt:r8>
  </property>
  <property fmtid="{D5CDD505-2E9C-101B-9397-08002B2CF9AE}" pid="6" name="MSIP_Label_7b67b050-2e12-4c1b-9cc6-12fcbcc0bbf7_Name">
    <vt:lpwstr>Official. \ External Permitted</vt:lpwstr>
  </property>
  <property fmtid="{D5CDD505-2E9C-101B-9397-08002B2CF9AE}" pid="7" name="MSIP_Label_7b67b050-2e12-4c1b-9cc6-12fcbcc0bbf7_SiteId">
    <vt:lpwstr>185562ad-39bc-4840-8e40-be6216340c52</vt:lpwstr>
  </property>
  <property fmtid="{D5CDD505-2E9C-101B-9397-08002B2CF9AE}" pid="8" name="MSIP_Label_8dbff476-1836-4f70-ae84-d1ff97414a3a_SiteId">
    <vt:lpwstr>185562ad-39bc-4840-8e40-be6216340c52</vt:lpwstr>
  </property>
  <property fmtid="{D5CDD505-2E9C-101B-9397-08002B2CF9AE}" pid="9" name="ComplianceAssetId">
    <vt:lpwstr/>
  </property>
  <property fmtid="{D5CDD505-2E9C-101B-9397-08002B2CF9AE}" pid="10" name="MSIP_Label_7b67b050-2e12-4c1b-9cc6-12fcbcc0bbf7_ActionId">
    <vt:lpwstr>b9786c97-22a6-4694-9467-67e6fce3de96</vt:lpwstr>
  </property>
  <property fmtid="{D5CDD505-2E9C-101B-9397-08002B2CF9AE}" pid="11" name="_ExtendedDescription">
    <vt:lpwstr/>
  </property>
  <property fmtid="{D5CDD505-2E9C-101B-9397-08002B2CF9AE}" pid="12" name="MSIP_Label_8dbff476-1836-4f70-ae84-d1ff97414a3a_Enabled">
    <vt:lpwstr>True</vt:lpwstr>
  </property>
  <property fmtid="{D5CDD505-2E9C-101B-9397-08002B2CF9AE}" pid="13" name="TriggerFlowInfo">
    <vt:lpwstr/>
  </property>
  <property fmtid="{D5CDD505-2E9C-101B-9397-08002B2CF9AE}" pid="14" name="MSIP_Label_7b67b050-2e12-4c1b-9cc6-12fcbcc0bbf7_Removed">
    <vt:lpwstr>False</vt:lpwstr>
  </property>
  <property fmtid="{D5CDD505-2E9C-101B-9397-08002B2CF9AE}" pid="15" name="MSIP_Label_7b67b050-2e12-4c1b-9cc6-12fcbcc0bbf7_Enabled">
    <vt:lpwstr>True</vt:lpwstr>
  </property>
  <property fmtid="{D5CDD505-2E9C-101B-9397-08002B2CF9AE}" pid="16" name="MSIP_Label_7b67b050-2e12-4c1b-9cc6-12fcbcc0bbf7_Extended_MSFT_Method">
    <vt:lpwstr>Standard</vt:lpwstr>
  </property>
  <property fmtid="{D5CDD505-2E9C-101B-9397-08002B2CF9AE}" pid="17" name="MSIP_Label_8dbff476-1836-4f70-ae84-d1ff97414a3a_SetDate">
    <vt:lpwstr>2024-05-08T14:25:55Z</vt:lpwstr>
  </property>
  <property fmtid="{D5CDD505-2E9C-101B-9397-08002B2CF9AE}" pid="18" name="Sensitivity">
    <vt:lpwstr>Official. \ External Permitted Official.</vt:lpwstr>
  </property>
  <property fmtid="{D5CDD505-2E9C-101B-9397-08002B2CF9AE}" pid="19" name="MSIP_Label_8dbff476-1836-4f70-ae84-d1ff97414a3a_ActionId">
    <vt:lpwstr>1639f4e4-eb6c-40a2-b72d-e53efb31d9fb</vt:lpwstr>
  </property>
  <property fmtid="{D5CDD505-2E9C-101B-9397-08002B2CF9AE}" pid="20" name="MSIP_Label_7b67b050-2e12-4c1b-9cc6-12fcbcc0bbf7_Parent">
    <vt:lpwstr>8dbff476-1836-4f70-ae84-d1ff97414a3a</vt:lpwstr>
  </property>
  <property fmtid="{D5CDD505-2E9C-101B-9397-08002B2CF9AE}" pid="21" name="MSIP_Label_7b67b050-2e12-4c1b-9cc6-12fcbcc0bbf7_SetDate">
    <vt:lpwstr>2024-05-08T14:25:55Z</vt:lpwstr>
  </property>
  <property fmtid="{D5CDD505-2E9C-101B-9397-08002B2CF9AE}" pid="22" name="MSIP_Label_8dbff476-1836-4f70-ae84-d1ff97414a3a_Extended_MSFT_Method">
    <vt:lpwstr>Standard</vt:lpwstr>
  </property>
  <property fmtid="{D5CDD505-2E9C-101B-9397-08002B2CF9AE}" pid="23" name="docIndexRef">
    <vt:lpwstr>7a68b91c-1583-4a5a-87d5-4f18da56c746</vt:lpwstr>
  </property>
  <property fmtid="{D5CDD505-2E9C-101B-9397-08002B2CF9AE}" pid="24" name="bjSaver">
    <vt:lpwstr>Q0IWupG4kkcUU8LfoVoFP5jyv8vXdoW5</vt:lpwstr>
  </property>
  <property fmtid="{D5CDD505-2E9C-101B-9397-08002B2CF9AE}" pid="25" name="bjDocumentSecurityLabel">
    <vt:lpwstr>This item has no classification</vt:lpwstr>
  </property>
  <property fmtid="{D5CDD505-2E9C-101B-9397-08002B2CF9AE}" pid="26" name="bjClsUserRVM">
    <vt:lpwstr>[]</vt:lpwstr>
  </property>
</Properties>
</file>